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97A6B4" w14:textId="77777777" w:rsidR="007A435F" w:rsidRPr="00D51BBE" w:rsidRDefault="009318FC" w:rsidP="00340423">
      <w:pPr>
        <w:spacing w:line="276" w:lineRule="auto"/>
        <w:ind w:left="567" w:right="567" w:hanging="567"/>
        <w:jc w:val="center"/>
        <w:rPr>
          <w:rFonts w:ascii="Arial" w:hAnsi="Arial" w:cs="Arial"/>
          <w:b/>
          <w:lang w:val="en-GB"/>
        </w:rPr>
      </w:pPr>
      <w:r w:rsidRPr="00D51BBE">
        <w:rPr>
          <w:rFonts w:ascii="Arial" w:hAnsi="Arial" w:cs="Arial"/>
          <w:b/>
          <w:lang w:val="en-GB"/>
        </w:rPr>
        <w:t>REQUEST FOR PROPOSAL</w:t>
      </w:r>
    </w:p>
    <w:p w14:paraId="0CE310E6" w14:textId="77777777" w:rsidR="007A435F" w:rsidRPr="00CA74C9" w:rsidRDefault="007A435F" w:rsidP="00CA74C9">
      <w:pPr>
        <w:pStyle w:val="Tekstpodstawowy3"/>
        <w:spacing w:line="276" w:lineRule="auto"/>
        <w:ind w:left="567" w:hanging="567"/>
        <w:rPr>
          <w:rFonts w:ascii="Arial" w:hAnsi="Arial" w:cs="Arial"/>
          <w:b/>
          <w:i/>
          <w:sz w:val="20"/>
          <w:lang w:val="en-GB"/>
        </w:rPr>
      </w:pPr>
    </w:p>
    <w:p w14:paraId="7E0C024C" w14:textId="77777777" w:rsidR="007A435F" w:rsidRPr="00CA74C9" w:rsidRDefault="003418F5" w:rsidP="00CA74C9">
      <w:pPr>
        <w:pStyle w:val="Tekstpodstawowy3"/>
        <w:spacing w:line="276" w:lineRule="auto"/>
        <w:ind w:left="567" w:hanging="567"/>
        <w:rPr>
          <w:rFonts w:ascii="Arial" w:hAnsi="Arial" w:cs="Arial"/>
          <w:b/>
          <w:i/>
          <w:sz w:val="20"/>
          <w:lang w:val="en-GB"/>
        </w:rPr>
      </w:pPr>
      <w:r w:rsidRPr="00CA74C9">
        <w:rPr>
          <w:rFonts w:ascii="Arial" w:hAnsi="Arial" w:cs="Arial"/>
          <w:b/>
          <w:i/>
          <w:sz w:val="20"/>
          <w:lang w:val="en-GB"/>
        </w:rPr>
        <w:t>Dear Sirs,</w:t>
      </w:r>
    </w:p>
    <w:p w14:paraId="2DC10709" w14:textId="77777777" w:rsidR="007A435F" w:rsidRPr="00CA74C9" w:rsidRDefault="007A435F" w:rsidP="00CA74C9">
      <w:pPr>
        <w:pStyle w:val="Tekstpodstawowy3"/>
        <w:spacing w:line="276" w:lineRule="auto"/>
        <w:ind w:left="567" w:hanging="567"/>
        <w:rPr>
          <w:rFonts w:ascii="Arial" w:hAnsi="Arial" w:cs="Arial"/>
          <w:b/>
          <w:i/>
          <w:sz w:val="20"/>
          <w:lang w:val="en-GB"/>
        </w:rPr>
      </w:pPr>
    </w:p>
    <w:p w14:paraId="6137AD9F" w14:textId="77777777" w:rsidR="00B56B38" w:rsidRPr="00CA74C9" w:rsidRDefault="003418F5" w:rsidP="00CA74C9">
      <w:pPr>
        <w:pStyle w:val="Tekstpodstawowy3"/>
        <w:spacing w:line="276" w:lineRule="auto"/>
        <w:rPr>
          <w:rFonts w:ascii="Arial" w:hAnsi="Arial" w:cs="Arial"/>
          <w:b/>
          <w:i/>
          <w:sz w:val="20"/>
          <w:lang w:val="en-GB"/>
        </w:rPr>
      </w:pPr>
      <w:r w:rsidRPr="00CA74C9">
        <w:rPr>
          <w:rFonts w:ascii="Arial" w:hAnsi="Arial" w:cs="Arial"/>
          <w:b/>
          <w:i/>
          <w:sz w:val="20"/>
          <w:lang w:val="en-GB"/>
        </w:rPr>
        <w:t xml:space="preserve">ORLEN S.A. hereby requests your proposal regarding the performance of the service described below. </w:t>
      </w:r>
    </w:p>
    <w:p w14:paraId="300CA64C" w14:textId="77777777" w:rsidR="00B56B38" w:rsidRPr="00CA74C9" w:rsidRDefault="00B56B38" w:rsidP="00CA74C9">
      <w:pPr>
        <w:spacing w:line="276" w:lineRule="auto"/>
        <w:ind w:right="-215"/>
        <w:jc w:val="both"/>
        <w:rPr>
          <w:rFonts w:ascii="Arial" w:hAnsi="Arial" w:cs="Arial"/>
          <w:b/>
          <w:lang w:val="en-GB"/>
        </w:rPr>
      </w:pPr>
    </w:p>
    <w:p w14:paraId="70547CE9" w14:textId="6B3D4550" w:rsidR="00B56B38" w:rsidRDefault="00B56B38" w:rsidP="00CA74C9">
      <w:pPr>
        <w:spacing w:line="276" w:lineRule="auto"/>
        <w:ind w:right="-215"/>
        <w:jc w:val="both"/>
        <w:rPr>
          <w:rFonts w:ascii="Arial" w:hAnsi="Arial" w:cs="Arial"/>
          <w:i/>
          <w:color w:val="808080" w:themeColor="background1" w:themeShade="80"/>
          <w:lang w:val="en-GB"/>
        </w:rPr>
      </w:pPr>
      <w:r w:rsidRPr="00CA74C9">
        <w:rPr>
          <w:rFonts w:ascii="Arial" w:hAnsi="Arial" w:cs="Arial"/>
          <w:i/>
          <w:color w:val="808080" w:themeColor="background1" w:themeShade="80"/>
          <w:lang w:val="en-GB"/>
        </w:rPr>
        <w:t xml:space="preserve">The </w:t>
      </w:r>
      <w:r w:rsidR="00340423">
        <w:rPr>
          <w:rFonts w:ascii="Arial" w:hAnsi="Arial" w:cs="Arial"/>
          <w:i/>
          <w:color w:val="808080" w:themeColor="background1" w:themeShade="80"/>
          <w:lang w:val="en-GB"/>
        </w:rPr>
        <w:t>B</w:t>
      </w:r>
      <w:r w:rsidRPr="00CA74C9">
        <w:rPr>
          <w:rFonts w:ascii="Arial" w:hAnsi="Arial" w:cs="Arial"/>
          <w:i/>
          <w:color w:val="808080" w:themeColor="background1" w:themeShade="80"/>
          <w:lang w:val="en-GB"/>
        </w:rPr>
        <w:t xml:space="preserve">idder hereby acknowledges and accepts that bids are submitted as part of the purchasing procedure carried out by </w:t>
      </w:r>
      <w:r w:rsidR="003944DE">
        <w:rPr>
          <w:rFonts w:ascii="Arial" w:hAnsi="Arial" w:cs="Arial"/>
          <w:i/>
          <w:color w:val="808080" w:themeColor="background1" w:themeShade="80"/>
          <w:lang w:val="en-GB"/>
        </w:rPr>
        <w:t>ORLEN</w:t>
      </w:r>
      <w:r w:rsidRPr="00CA74C9">
        <w:rPr>
          <w:rFonts w:ascii="Arial" w:hAnsi="Arial" w:cs="Arial"/>
          <w:i/>
          <w:color w:val="808080" w:themeColor="background1" w:themeShade="80"/>
          <w:lang w:val="en-GB"/>
        </w:rPr>
        <w:t xml:space="preserve"> S.A. and that bid submission constitutes one of the stages of negotiations according to art. 72 of the Civil Code, therefore, the provisions regarding offers, in the definition of art. 66, and regarding auctions and procurements, in the definition of art. 70</w:t>
      </w:r>
      <w:r w:rsidRPr="00CA74C9">
        <w:rPr>
          <w:rFonts w:ascii="Arial" w:hAnsi="Arial" w:cs="Arial"/>
          <w:i/>
          <w:color w:val="808080" w:themeColor="background1" w:themeShade="80"/>
          <w:vertAlign w:val="superscript"/>
          <w:lang w:val="en-GB"/>
        </w:rPr>
        <w:t>1</w:t>
      </w:r>
      <w:r w:rsidRPr="00CA74C9">
        <w:rPr>
          <w:rFonts w:ascii="Arial" w:hAnsi="Arial" w:cs="Arial"/>
          <w:i/>
          <w:color w:val="808080" w:themeColor="background1" w:themeShade="80"/>
          <w:lang w:val="en-GB"/>
        </w:rPr>
        <w:t xml:space="preserve"> – 70</w:t>
      </w:r>
      <w:r w:rsidRPr="00CA74C9">
        <w:rPr>
          <w:rFonts w:ascii="Arial" w:hAnsi="Arial" w:cs="Arial"/>
          <w:i/>
          <w:color w:val="808080" w:themeColor="background1" w:themeShade="80"/>
          <w:vertAlign w:val="superscript"/>
          <w:lang w:val="en-GB"/>
        </w:rPr>
        <w:t>5</w:t>
      </w:r>
      <w:r w:rsidRPr="00CA74C9">
        <w:rPr>
          <w:rFonts w:ascii="Arial" w:hAnsi="Arial" w:cs="Arial"/>
          <w:i/>
          <w:color w:val="808080" w:themeColor="background1" w:themeShade="80"/>
          <w:lang w:val="en-GB"/>
        </w:rPr>
        <w:t xml:space="preserve"> of the Civil Code, shall not apply.</w:t>
      </w:r>
    </w:p>
    <w:p w14:paraId="28990DBE" w14:textId="2CDE7F59" w:rsidR="001D72E3" w:rsidRDefault="001D72E3" w:rsidP="00CA74C9">
      <w:pPr>
        <w:spacing w:line="276" w:lineRule="auto"/>
        <w:ind w:right="-215"/>
        <w:jc w:val="both"/>
        <w:rPr>
          <w:rFonts w:ascii="Arial" w:hAnsi="Arial" w:cs="Arial"/>
          <w:i/>
          <w:color w:val="808080" w:themeColor="background1" w:themeShade="80"/>
          <w:lang w:val="en-GB"/>
        </w:rPr>
      </w:pPr>
    </w:p>
    <w:sdt>
      <w:sdtPr>
        <w:rPr>
          <w:rFonts w:ascii="Times New Roman" w:eastAsia="Times New Roman" w:hAnsi="Times New Roman" w:cs="Times New Roman"/>
          <w:color w:val="auto"/>
          <w:sz w:val="20"/>
          <w:szCs w:val="20"/>
        </w:rPr>
        <w:id w:val="-247423513"/>
        <w:docPartObj>
          <w:docPartGallery w:val="Table of Contents"/>
          <w:docPartUnique/>
        </w:docPartObj>
      </w:sdtPr>
      <w:sdtEndPr>
        <w:rPr>
          <w:rFonts w:ascii="Arial" w:hAnsi="Arial" w:cs="Arial"/>
          <w:b/>
          <w:bCs/>
          <w:color w:val="000000" w:themeColor="text1"/>
        </w:rPr>
      </w:sdtEndPr>
      <w:sdtContent>
        <w:p w14:paraId="0D5DB4CB" w14:textId="77989AD5" w:rsidR="00170380" w:rsidRPr="00286CC9" w:rsidRDefault="007A2B35">
          <w:pPr>
            <w:pStyle w:val="Nagwekspisutreci"/>
            <w:rPr>
              <w:rFonts w:ascii="Arial" w:hAnsi="Arial" w:cs="Arial"/>
              <w:color w:val="000000" w:themeColor="text1"/>
            </w:rPr>
          </w:pPr>
          <w:proofErr w:type="spellStart"/>
          <w:r w:rsidRPr="00286CC9">
            <w:rPr>
              <w:rFonts w:ascii="Arial" w:hAnsi="Arial" w:cs="Arial"/>
              <w:color w:val="000000" w:themeColor="text1"/>
            </w:rPr>
            <w:t>Table</w:t>
          </w:r>
          <w:proofErr w:type="spellEnd"/>
          <w:r w:rsidRPr="00286CC9">
            <w:rPr>
              <w:rFonts w:ascii="Arial" w:hAnsi="Arial" w:cs="Arial"/>
              <w:color w:val="000000" w:themeColor="text1"/>
            </w:rPr>
            <w:t xml:space="preserve"> of </w:t>
          </w:r>
          <w:proofErr w:type="spellStart"/>
          <w:r w:rsidRPr="00286CC9">
            <w:rPr>
              <w:rFonts w:ascii="Arial" w:hAnsi="Arial" w:cs="Arial"/>
              <w:color w:val="000000" w:themeColor="text1"/>
            </w:rPr>
            <w:t>Contents</w:t>
          </w:r>
          <w:proofErr w:type="spellEnd"/>
        </w:p>
        <w:p w14:paraId="3478D916" w14:textId="77777777" w:rsidR="007A2B35" w:rsidRPr="00286CC9" w:rsidRDefault="007A2B35" w:rsidP="007A2B35">
          <w:pPr>
            <w:rPr>
              <w:rFonts w:ascii="Arial" w:hAnsi="Arial" w:cs="Arial"/>
            </w:rPr>
          </w:pPr>
        </w:p>
        <w:p w14:paraId="25316D0F" w14:textId="13A26C22" w:rsidR="00286CC9" w:rsidRPr="00286CC9" w:rsidRDefault="00170380">
          <w:pPr>
            <w:pStyle w:val="Spistreci1"/>
            <w:rPr>
              <w:rFonts w:ascii="Arial" w:eastAsiaTheme="minorEastAsia" w:hAnsi="Arial" w:cs="Arial"/>
              <w:b/>
              <w:noProof/>
              <w:color w:val="000000" w:themeColor="text1"/>
            </w:rPr>
          </w:pPr>
          <w:r w:rsidRPr="00286CC9">
            <w:rPr>
              <w:rFonts w:ascii="Arial" w:hAnsi="Arial" w:cs="Arial"/>
              <w:b/>
              <w:color w:val="000000" w:themeColor="text1"/>
            </w:rPr>
            <w:fldChar w:fldCharType="begin"/>
          </w:r>
          <w:r w:rsidRPr="00286CC9">
            <w:rPr>
              <w:rFonts w:ascii="Arial" w:hAnsi="Arial" w:cs="Arial"/>
              <w:b/>
              <w:color w:val="000000" w:themeColor="text1"/>
            </w:rPr>
            <w:instrText xml:space="preserve"> TOC \o "1-3" \h \z \u </w:instrText>
          </w:r>
          <w:r w:rsidRPr="00286CC9">
            <w:rPr>
              <w:rFonts w:ascii="Arial" w:hAnsi="Arial" w:cs="Arial"/>
              <w:b/>
              <w:color w:val="000000" w:themeColor="text1"/>
            </w:rPr>
            <w:fldChar w:fldCharType="separate"/>
          </w:r>
          <w:hyperlink w:anchor="_Toc185421796" w:history="1">
            <w:r w:rsidR="00286CC9" w:rsidRPr="00286CC9">
              <w:rPr>
                <w:rStyle w:val="Hipercze"/>
                <w:rFonts w:ascii="Arial" w:hAnsi="Arial" w:cs="Arial"/>
                <w:b/>
                <w:noProof/>
                <w:color w:val="000000" w:themeColor="text1"/>
                <w:lang w:val="en-GB"/>
              </w:rPr>
              <w:t>1.</w:t>
            </w:r>
            <w:r w:rsidR="00286CC9" w:rsidRPr="00286CC9">
              <w:rPr>
                <w:rFonts w:ascii="Arial" w:eastAsiaTheme="minorEastAsia" w:hAnsi="Arial" w:cs="Arial"/>
                <w:b/>
                <w:noProof/>
                <w:color w:val="000000" w:themeColor="text1"/>
              </w:rPr>
              <w:tab/>
            </w:r>
            <w:r w:rsidR="00286CC9" w:rsidRPr="00286CC9">
              <w:rPr>
                <w:rStyle w:val="Hipercze"/>
                <w:rFonts w:ascii="Arial" w:hAnsi="Arial" w:cs="Arial"/>
                <w:b/>
                <w:noProof/>
                <w:color w:val="000000" w:themeColor="text1"/>
                <w:lang w:val="en-GB"/>
              </w:rPr>
              <w:t>SUBJECT OF THE REQUEST FOR PROPOSAL:</w:t>
            </w:r>
            <w:r w:rsidR="00286CC9" w:rsidRPr="00286CC9">
              <w:rPr>
                <w:rFonts w:ascii="Arial" w:hAnsi="Arial" w:cs="Arial"/>
                <w:b/>
                <w:noProof/>
                <w:webHidden/>
                <w:color w:val="000000" w:themeColor="text1"/>
              </w:rPr>
              <w:tab/>
            </w:r>
            <w:r w:rsidR="00286CC9" w:rsidRPr="00286CC9">
              <w:rPr>
                <w:rFonts w:ascii="Arial" w:hAnsi="Arial" w:cs="Arial"/>
                <w:b/>
                <w:noProof/>
                <w:webHidden/>
                <w:color w:val="000000" w:themeColor="text1"/>
              </w:rPr>
              <w:fldChar w:fldCharType="begin"/>
            </w:r>
            <w:r w:rsidR="00286CC9" w:rsidRPr="00286CC9">
              <w:rPr>
                <w:rFonts w:ascii="Arial" w:hAnsi="Arial" w:cs="Arial"/>
                <w:b/>
                <w:noProof/>
                <w:webHidden/>
                <w:color w:val="000000" w:themeColor="text1"/>
              </w:rPr>
              <w:instrText xml:space="preserve"> PAGEREF _Toc185421796 \h </w:instrText>
            </w:r>
            <w:r w:rsidR="00286CC9" w:rsidRPr="00286CC9">
              <w:rPr>
                <w:rFonts w:ascii="Arial" w:hAnsi="Arial" w:cs="Arial"/>
                <w:b/>
                <w:noProof/>
                <w:webHidden/>
                <w:color w:val="000000" w:themeColor="text1"/>
              </w:rPr>
            </w:r>
            <w:r w:rsidR="00286CC9" w:rsidRPr="00286CC9">
              <w:rPr>
                <w:rFonts w:ascii="Arial" w:hAnsi="Arial" w:cs="Arial"/>
                <w:b/>
                <w:noProof/>
                <w:webHidden/>
                <w:color w:val="000000" w:themeColor="text1"/>
              </w:rPr>
              <w:fldChar w:fldCharType="separate"/>
            </w:r>
            <w:r w:rsidR="00286CC9" w:rsidRPr="00286CC9">
              <w:rPr>
                <w:rFonts w:ascii="Arial" w:hAnsi="Arial" w:cs="Arial"/>
                <w:b/>
                <w:noProof/>
                <w:webHidden/>
                <w:color w:val="000000" w:themeColor="text1"/>
              </w:rPr>
              <w:t>2</w:t>
            </w:r>
            <w:r w:rsidR="00286CC9" w:rsidRPr="00286CC9">
              <w:rPr>
                <w:rFonts w:ascii="Arial" w:hAnsi="Arial" w:cs="Arial"/>
                <w:b/>
                <w:noProof/>
                <w:webHidden/>
                <w:color w:val="000000" w:themeColor="text1"/>
              </w:rPr>
              <w:fldChar w:fldCharType="end"/>
            </w:r>
          </w:hyperlink>
        </w:p>
        <w:p w14:paraId="74318C12" w14:textId="076E64FA" w:rsidR="00286CC9" w:rsidRPr="00286CC9" w:rsidRDefault="005E330B">
          <w:pPr>
            <w:pStyle w:val="Spistreci1"/>
            <w:rPr>
              <w:rFonts w:ascii="Arial" w:eastAsiaTheme="minorEastAsia" w:hAnsi="Arial" w:cs="Arial"/>
              <w:b/>
              <w:noProof/>
              <w:color w:val="000000" w:themeColor="text1"/>
            </w:rPr>
          </w:pPr>
          <w:hyperlink w:anchor="_Toc185421797" w:history="1">
            <w:r w:rsidR="00286CC9" w:rsidRPr="00286CC9">
              <w:rPr>
                <w:rStyle w:val="Hipercze"/>
                <w:rFonts w:ascii="Arial" w:hAnsi="Arial" w:cs="Arial"/>
                <w:b/>
                <w:noProof/>
                <w:color w:val="000000" w:themeColor="text1"/>
                <w:lang w:val="en-GB"/>
              </w:rPr>
              <w:t>2.</w:t>
            </w:r>
            <w:r w:rsidR="00286CC9" w:rsidRPr="00286CC9">
              <w:rPr>
                <w:rFonts w:ascii="Arial" w:eastAsiaTheme="minorEastAsia" w:hAnsi="Arial" w:cs="Arial"/>
                <w:b/>
                <w:noProof/>
                <w:color w:val="000000" w:themeColor="text1"/>
              </w:rPr>
              <w:tab/>
            </w:r>
            <w:r w:rsidR="00286CC9" w:rsidRPr="00286CC9">
              <w:rPr>
                <w:rStyle w:val="Hipercze"/>
                <w:rFonts w:ascii="Arial" w:hAnsi="Arial" w:cs="Arial"/>
                <w:b/>
                <w:noProof/>
                <w:color w:val="000000" w:themeColor="text1"/>
                <w:lang w:val="en-GB"/>
              </w:rPr>
              <w:t>WORKS PERFORMANCE DATES:</w:t>
            </w:r>
            <w:r w:rsidR="00286CC9" w:rsidRPr="00286CC9">
              <w:rPr>
                <w:rFonts w:ascii="Arial" w:hAnsi="Arial" w:cs="Arial"/>
                <w:b/>
                <w:noProof/>
                <w:webHidden/>
                <w:color w:val="000000" w:themeColor="text1"/>
              </w:rPr>
              <w:tab/>
            </w:r>
            <w:r w:rsidR="00286CC9" w:rsidRPr="00286CC9">
              <w:rPr>
                <w:rFonts w:ascii="Arial" w:hAnsi="Arial" w:cs="Arial"/>
                <w:b/>
                <w:noProof/>
                <w:webHidden/>
                <w:color w:val="000000" w:themeColor="text1"/>
              </w:rPr>
              <w:fldChar w:fldCharType="begin"/>
            </w:r>
            <w:r w:rsidR="00286CC9" w:rsidRPr="00286CC9">
              <w:rPr>
                <w:rFonts w:ascii="Arial" w:hAnsi="Arial" w:cs="Arial"/>
                <w:b/>
                <w:noProof/>
                <w:webHidden/>
                <w:color w:val="000000" w:themeColor="text1"/>
              </w:rPr>
              <w:instrText xml:space="preserve"> PAGEREF _Toc185421797 \h </w:instrText>
            </w:r>
            <w:r w:rsidR="00286CC9" w:rsidRPr="00286CC9">
              <w:rPr>
                <w:rFonts w:ascii="Arial" w:hAnsi="Arial" w:cs="Arial"/>
                <w:b/>
                <w:noProof/>
                <w:webHidden/>
                <w:color w:val="000000" w:themeColor="text1"/>
              </w:rPr>
            </w:r>
            <w:r w:rsidR="00286CC9" w:rsidRPr="00286CC9">
              <w:rPr>
                <w:rFonts w:ascii="Arial" w:hAnsi="Arial" w:cs="Arial"/>
                <w:b/>
                <w:noProof/>
                <w:webHidden/>
                <w:color w:val="000000" w:themeColor="text1"/>
              </w:rPr>
              <w:fldChar w:fldCharType="separate"/>
            </w:r>
            <w:r w:rsidR="00286CC9" w:rsidRPr="00286CC9">
              <w:rPr>
                <w:rFonts w:ascii="Arial" w:hAnsi="Arial" w:cs="Arial"/>
                <w:b/>
                <w:noProof/>
                <w:webHidden/>
                <w:color w:val="000000" w:themeColor="text1"/>
              </w:rPr>
              <w:t>2</w:t>
            </w:r>
            <w:r w:rsidR="00286CC9" w:rsidRPr="00286CC9">
              <w:rPr>
                <w:rFonts w:ascii="Arial" w:hAnsi="Arial" w:cs="Arial"/>
                <w:b/>
                <w:noProof/>
                <w:webHidden/>
                <w:color w:val="000000" w:themeColor="text1"/>
              </w:rPr>
              <w:fldChar w:fldCharType="end"/>
            </w:r>
          </w:hyperlink>
        </w:p>
        <w:p w14:paraId="2BD79483" w14:textId="559A681B" w:rsidR="00286CC9" w:rsidRPr="00286CC9" w:rsidRDefault="005E330B">
          <w:pPr>
            <w:pStyle w:val="Spistreci1"/>
            <w:rPr>
              <w:rFonts w:ascii="Arial" w:eastAsiaTheme="minorEastAsia" w:hAnsi="Arial" w:cs="Arial"/>
              <w:b/>
              <w:noProof/>
              <w:color w:val="000000" w:themeColor="text1"/>
            </w:rPr>
          </w:pPr>
          <w:hyperlink w:anchor="_Toc185421798" w:history="1">
            <w:r w:rsidR="00286CC9" w:rsidRPr="00286CC9">
              <w:rPr>
                <w:rStyle w:val="Hipercze"/>
                <w:rFonts w:ascii="Arial" w:hAnsi="Arial" w:cs="Arial"/>
                <w:b/>
                <w:noProof/>
                <w:color w:val="000000" w:themeColor="text1"/>
                <w:lang w:val="en-GB"/>
              </w:rPr>
              <w:t>3.</w:t>
            </w:r>
            <w:r w:rsidR="00286CC9" w:rsidRPr="00286CC9">
              <w:rPr>
                <w:rFonts w:ascii="Arial" w:eastAsiaTheme="minorEastAsia" w:hAnsi="Arial" w:cs="Arial"/>
                <w:b/>
                <w:noProof/>
                <w:color w:val="000000" w:themeColor="text1"/>
              </w:rPr>
              <w:tab/>
            </w:r>
            <w:r w:rsidR="00286CC9" w:rsidRPr="00286CC9">
              <w:rPr>
                <w:rStyle w:val="Hipercze"/>
                <w:rFonts w:ascii="Arial" w:hAnsi="Arial" w:cs="Arial"/>
                <w:b/>
                <w:noProof/>
                <w:color w:val="000000" w:themeColor="text1"/>
                <w:lang w:val="en-GB"/>
              </w:rPr>
              <w:t>DOCUMENTS AND INFORMATION REQUIRED TO PLACE A BID</w:t>
            </w:r>
            <w:r w:rsidR="00286CC9" w:rsidRPr="00286CC9">
              <w:rPr>
                <w:rFonts w:ascii="Arial" w:hAnsi="Arial" w:cs="Arial"/>
                <w:b/>
                <w:noProof/>
                <w:webHidden/>
                <w:color w:val="000000" w:themeColor="text1"/>
              </w:rPr>
              <w:tab/>
            </w:r>
            <w:r w:rsidR="00286CC9" w:rsidRPr="00286CC9">
              <w:rPr>
                <w:rFonts w:ascii="Arial" w:hAnsi="Arial" w:cs="Arial"/>
                <w:b/>
                <w:noProof/>
                <w:webHidden/>
                <w:color w:val="000000" w:themeColor="text1"/>
              </w:rPr>
              <w:fldChar w:fldCharType="begin"/>
            </w:r>
            <w:r w:rsidR="00286CC9" w:rsidRPr="00286CC9">
              <w:rPr>
                <w:rFonts w:ascii="Arial" w:hAnsi="Arial" w:cs="Arial"/>
                <w:b/>
                <w:noProof/>
                <w:webHidden/>
                <w:color w:val="000000" w:themeColor="text1"/>
              </w:rPr>
              <w:instrText xml:space="preserve"> PAGEREF _Toc185421798 \h </w:instrText>
            </w:r>
            <w:r w:rsidR="00286CC9" w:rsidRPr="00286CC9">
              <w:rPr>
                <w:rFonts w:ascii="Arial" w:hAnsi="Arial" w:cs="Arial"/>
                <w:b/>
                <w:noProof/>
                <w:webHidden/>
                <w:color w:val="000000" w:themeColor="text1"/>
              </w:rPr>
            </w:r>
            <w:r w:rsidR="00286CC9" w:rsidRPr="00286CC9">
              <w:rPr>
                <w:rFonts w:ascii="Arial" w:hAnsi="Arial" w:cs="Arial"/>
                <w:b/>
                <w:noProof/>
                <w:webHidden/>
                <w:color w:val="000000" w:themeColor="text1"/>
              </w:rPr>
              <w:fldChar w:fldCharType="separate"/>
            </w:r>
            <w:r w:rsidR="00286CC9" w:rsidRPr="00286CC9">
              <w:rPr>
                <w:rFonts w:ascii="Arial" w:hAnsi="Arial" w:cs="Arial"/>
                <w:b/>
                <w:noProof/>
                <w:webHidden/>
                <w:color w:val="000000" w:themeColor="text1"/>
              </w:rPr>
              <w:t>2</w:t>
            </w:r>
            <w:r w:rsidR="00286CC9" w:rsidRPr="00286CC9">
              <w:rPr>
                <w:rFonts w:ascii="Arial" w:hAnsi="Arial" w:cs="Arial"/>
                <w:b/>
                <w:noProof/>
                <w:webHidden/>
                <w:color w:val="000000" w:themeColor="text1"/>
              </w:rPr>
              <w:fldChar w:fldCharType="end"/>
            </w:r>
          </w:hyperlink>
        </w:p>
        <w:p w14:paraId="086936BE" w14:textId="7D3A535E" w:rsidR="00286CC9" w:rsidRPr="00286CC9" w:rsidRDefault="005E330B">
          <w:pPr>
            <w:pStyle w:val="Spistreci1"/>
            <w:rPr>
              <w:rFonts w:ascii="Arial" w:eastAsiaTheme="minorEastAsia" w:hAnsi="Arial" w:cs="Arial"/>
              <w:b/>
              <w:noProof/>
              <w:color w:val="000000" w:themeColor="text1"/>
            </w:rPr>
          </w:pPr>
          <w:hyperlink w:anchor="_Toc185421799" w:history="1">
            <w:r w:rsidR="00286CC9" w:rsidRPr="00286CC9">
              <w:rPr>
                <w:rStyle w:val="Hipercze"/>
                <w:rFonts w:ascii="Arial" w:hAnsi="Arial" w:cs="Arial"/>
                <w:b/>
                <w:noProof/>
                <w:color w:val="000000" w:themeColor="text1"/>
              </w:rPr>
              <w:t>4.</w:t>
            </w:r>
            <w:r w:rsidR="00286CC9" w:rsidRPr="00286CC9">
              <w:rPr>
                <w:rFonts w:ascii="Arial" w:eastAsiaTheme="minorEastAsia" w:hAnsi="Arial" w:cs="Arial"/>
                <w:b/>
                <w:noProof/>
                <w:color w:val="000000" w:themeColor="text1"/>
              </w:rPr>
              <w:tab/>
            </w:r>
            <w:r w:rsidR="00286CC9" w:rsidRPr="00286CC9">
              <w:rPr>
                <w:rStyle w:val="Hipercze"/>
                <w:rFonts w:ascii="Arial" w:hAnsi="Arial" w:cs="Arial"/>
                <w:b/>
                <w:noProof/>
                <w:color w:val="000000" w:themeColor="text1"/>
              </w:rPr>
              <w:t>BID SUBMISSION – CONDITIONS/ RULES:</w:t>
            </w:r>
            <w:r w:rsidR="00286CC9" w:rsidRPr="00286CC9">
              <w:rPr>
                <w:rFonts w:ascii="Arial" w:hAnsi="Arial" w:cs="Arial"/>
                <w:b/>
                <w:noProof/>
                <w:webHidden/>
                <w:color w:val="000000" w:themeColor="text1"/>
              </w:rPr>
              <w:tab/>
            </w:r>
            <w:r w:rsidR="00286CC9" w:rsidRPr="00286CC9">
              <w:rPr>
                <w:rFonts w:ascii="Arial" w:hAnsi="Arial" w:cs="Arial"/>
                <w:b/>
                <w:noProof/>
                <w:webHidden/>
                <w:color w:val="000000" w:themeColor="text1"/>
              </w:rPr>
              <w:fldChar w:fldCharType="begin"/>
            </w:r>
            <w:r w:rsidR="00286CC9" w:rsidRPr="00286CC9">
              <w:rPr>
                <w:rFonts w:ascii="Arial" w:hAnsi="Arial" w:cs="Arial"/>
                <w:b/>
                <w:noProof/>
                <w:webHidden/>
                <w:color w:val="000000" w:themeColor="text1"/>
              </w:rPr>
              <w:instrText xml:space="preserve"> PAGEREF _Toc185421799 \h </w:instrText>
            </w:r>
            <w:r w:rsidR="00286CC9" w:rsidRPr="00286CC9">
              <w:rPr>
                <w:rFonts w:ascii="Arial" w:hAnsi="Arial" w:cs="Arial"/>
                <w:b/>
                <w:noProof/>
                <w:webHidden/>
                <w:color w:val="000000" w:themeColor="text1"/>
              </w:rPr>
            </w:r>
            <w:r w:rsidR="00286CC9" w:rsidRPr="00286CC9">
              <w:rPr>
                <w:rFonts w:ascii="Arial" w:hAnsi="Arial" w:cs="Arial"/>
                <w:b/>
                <w:noProof/>
                <w:webHidden/>
                <w:color w:val="000000" w:themeColor="text1"/>
              </w:rPr>
              <w:fldChar w:fldCharType="separate"/>
            </w:r>
            <w:r w:rsidR="00286CC9" w:rsidRPr="00286CC9">
              <w:rPr>
                <w:rFonts w:ascii="Arial" w:hAnsi="Arial" w:cs="Arial"/>
                <w:b/>
                <w:noProof/>
                <w:webHidden/>
                <w:color w:val="000000" w:themeColor="text1"/>
              </w:rPr>
              <w:t>2</w:t>
            </w:r>
            <w:r w:rsidR="00286CC9" w:rsidRPr="00286CC9">
              <w:rPr>
                <w:rFonts w:ascii="Arial" w:hAnsi="Arial" w:cs="Arial"/>
                <w:b/>
                <w:noProof/>
                <w:webHidden/>
                <w:color w:val="000000" w:themeColor="text1"/>
              </w:rPr>
              <w:fldChar w:fldCharType="end"/>
            </w:r>
          </w:hyperlink>
        </w:p>
        <w:p w14:paraId="4765BFA2" w14:textId="7F88187D" w:rsidR="00286CC9" w:rsidRPr="00286CC9" w:rsidRDefault="005E330B">
          <w:pPr>
            <w:pStyle w:val="Spistreci1"/>
            <w:rPr>
              <w:rFonts w:ascii="Arial" w:eastAsiaTheme="minorEastAsia" w:hAnsi="Arial" w:cs="Arial"/>
              <w:b/>
              <w:noProof/>
              <w:color w:val="000000" w:themeColor="text1"/>
            </w:rPr>
          </w:pPr>
          <w:hyperlink w:anchor="_Toc185421800" w:history="1">
            <w:r w:rsidR="00286CC9" w:rsidRPr="00286CC9">
              <w:rPr>
                <w:rStyle w:val="Hipercze"/>
                <w:rFonts w:ascii="Arial" w:hAnsi="Arial" w:cs="Arial"/>
                <w:b/>
                <w:noProof/>
                <w:color w:val="000000" w:themeColor="text1"/>
              </w:rPr>
              <w:t>5.</w:t>
            </w:r>
            <w:r w:rsidR="00286CC9" w:rsidRPr="00286CC9">
              <w:rPr>
                <w:rFonts w:ascii="Arial" w:eastAsiaTheme="minorEastAsia" w:hAnsi="Arial" w:cs="Arial"/>
                <w:b/>
                <w:noProof/>
                <w:color w:val="000000" w:themeColor="text1"/>
              </w:rPr>
              <w:tab/>
            </w:r>
            <w:r w:rsidR="00286CC9" w:rsidRPr="00286CC9">
              <w:rPr>
                <w:rStyle w:val="Hipercze"/>
                <w:rFonts w:ascii="Arial" w:hAnsi="Arial" w:cs="Arial"/>
                <w:b/>
                <w:noProof/>
                <w:color w:val="000000" w:themeColor="text1"/>
              </w:rPr>
              <w:t>PROCESS – MODE OF BID SUBMISSION:</w:t>
            </w:r>
            <w:r w:rsidR="00286CC9" w:rsidRPr="00286CC9">
              <w:rPr>
                <w:rFonts w:ascii="Arial" w:hAnsi="Arial" w:cs="Arial"/>
                <w:b/>
                <w:noProof/>
                <w:webHidden/>
                <w:color w:val="000000" w:themeColor="text1"/>
              </w:rPr>
              <w:tab/>
            </w:r>
            <w:r w:rsidR="00286CC9" w:rsidRPr="00286CC9">
              <w:rPr>
                <w:rFonts w:ascii="Arial" w:hAnsi="Arial" w:cs="Arial"/>
                <w:b/>
                <w:noProof/>
                <w:webHidden/>
                <w:color w:val="000000" w:themeColor="text1"/>
              </w:rPr>
              <w:fldChar w:fldCharType="begin"/>
            </w:r>
            <w:r w:rsidR="00286CC9" w:rsidRPr="00286CC9">
              <w:rPr>
                <w:rFonts w:ascii="Arial" w:hAnsi="Arial" w:cs="Arial"/>
                <w:b/>
                <w:noProof/>
                <w:webHidden/>
                <w:color w:val="000000" w:themeColor="text1"/>
              </w:rPr>
              <w:instrText xml:space="preserve"> PAGEREF _Toc185421800 \h </w:instrText>
            </w:r>
            <w:r w:rsidR="00286CC9" w:rsidRPr="00286CC9">
              <w:rPr>
                <w:rFonts w:ascii="Arial" w:hAnsi="Arial" w:cs="Arial"/>
                <w:b/>
                <w:noProof/>
                <w:webHidden/>
                <w:color w:val="000000" w:themeColor="text1"/>
              </w:rPr>
            </w:r>
            <w:r w:rsidR="00286CC9" w:rsidRPr="00286CC9">
              <w:rPr>
                <w:rFonts w:ascii="Arial" w:hAnsi="Arial" w:cs="Arial"/>
                <w:b/>
                <w:noProof/>
                <w:webHidden/>
                <w:color w:val="000000" w:themeColor="text1"/>
              </w:rPr>
              <w:fldChar w:fldCharType="separate"/>
            </w:r>
            <w:r w:rsidR="00286CC9" w:rsidRPr="00286CC9">
              <w:rPr>
                <w:rFonts w:ascii="Arial" w:hAnsi="Arial" w:cs="Arial"/>
                <w:b/>
                <w:noProof/>
                <w:webHidden/>
                <w:color w:val="000000" w:themeColor="text1"/>
              </w:rPr>
              <w:t>3</w:t>
            </w:r>
            <w:r w:rsidR="00286CC9" w:rsidRPr="00286CC9">
              <w:rPr>
                <w:rFonts w:ascii="Arial" w:hAnsi="Arial" w:cs="Arial"/>
                <w:b/>
                <w:noProof/>
                <w:webHidden/>
                <w:color w:val="000000" w:themeColor="text1"/>
              </w:rPr>
              <w:fldChar w:fldCharType="end"/>
            </w:r>
          </w:hyperlink>
        </w:p>
        <w:p w14:paraId="257594ED" w14:textId="395C9A04" w:rsidR="00286CC9" w:rsidRPr="00286CC9" w:rsidRDefault="005E330B">
          <w:pPr>
            <w:pStyle w:val="Spistreci1"/>
            <w:rPr>
              <w:rFonts w:ascii="Arial" w:eastAsiaTheme="minorEastAsia" w:hAnsi="Arial" w:cs="Arial"/>
              <w:b/>
              <w:noProof/>
              <w:color w:val="000000" w:themeColor="text1"/>
            </w:rPr>
          </w:pPr>
          <w:hyperlink w:anchor="_Toc185421801" w:history="1">
            <w:r w:rsidR="00286CC9" w:rsidRPr="00286CC9">
              <w:rPr>
                <w:rStyle w:val="Hipercze"/>
                <w:rFonts w:ascii="Arial" w:hAnsi="Arial" w:cs="Arial"/>
                <w:b/>
                <w:noProof/>
                <w:color w:val="000000" w:themeColor="text1"/>
              </w:rPr>
              <w:t>6.</w:t>
            </w:r>
            <w:r w:rsidR="00286CC9" w:rsidRPr="00286CC9">
              <w:rPr>
                <w:rFonts w:ascii="Arial" w:eastAsiaTheme="minorEastAsia" w:hAnsi="Arial" w:cs="Arial"/>
                <w:b/>
                <w:noProof/>
                <w:color w:val="000000" w:themeColor="text1"/>
              </w:rPr>
              <w:tab/>
            </w:r>
            <w:r w:rsidR="00286CC9" w:rsidRPr="00286CC9">
              <w:rPr>
                <w:rStyle w:val="Hipercze"/>
                <w:rFonts w:ascii="Arial" w:hAnsi="Arial" w:cs="Arial"/>
                <w:b/>
                <w:noProof/>
                <w:color w:val="000000" w:themeColor="text1"/>
              </w:rPr>
              <w:t>SELECTION OF THE BID/BIDDER:</w:t>
            </w:r>
            <w:r w:rsidR="00286CC9" w:rsidRPr="00286CC9">
              <w:rPr>
                <w:rFonts w:ascii="Arial" w:hAnsi="Arial" w:cs="Arial"/>
                <w:b/>
                <w:noProof/>
                <w:webHidden/>
                <w:color w:val="000000" w:themeColor="text1"/>
              </w:rPr>
              <w:tab/>
            </w:r>
            <w:r w:rsidR="00286CC9" w:rsidRPr="00286CC9">
              <w:rPr>
                <w:rFonts w:ascii="Arial" w:hAnsi="Arial" w:cs="Arial"/>
                <w:b/>
                <w:noProof/>
                <w:webHidden/>
                <w:color w:val="000000" w:themeColor="text1"/>
              </w:rPr>
              <w:fldChar w:fldCharType="begin"/>
            </w:r>
            <w:r w:rsidR="00286CC9" w:rsidRPr="00286CC9">
              <w:rPr>
                <w:rFonts w:ascii="Arial" w:hAnsi="Arial" w:cs="Arial"/>
                <w:b/>
                <w:noProof/>
                <w:webHidden/>
                <w:color w:val="000000" w:themeColor="text1"/>
              </w:rPr>
              <w:instrText xml:space="preserve"> PAGEREF _Toc185421801 \h </w:instrText>
            </w:r>
            <w:r w:rsidR="00286CC9" w:rsidRPr="00286CC9">
              <w:rPr>
                <w:rFonts w:ascii="Arial" w:hAnsi="Arial" w:cs="Arial"/>
                <w:b/>
                <w:noProof/>
                <w:webHidden/>
                <w:color w:val="000000" w:themeColor="text1"/>
              </w:rPr>
            </w:r>
            <w:r w:rsidR="00286CC9" w:rsidRPr="00286CC9">
              <w:rPr>
                <w:rFonts w:ascii="Arial" w:hAnsi="Arial" w:cs="Arial"/>
                <w:b/>
                <w:noProof/>
                <w:webHidden/>
                <w:color w:val="000000" w:themeColor="text1"/>
              </w:rPr>
              <w:fldChar w:fldCharType="separate"/>
            </w:r>
            <w:r w:rsidR="00286CC9" w:rsidRPr="00286CC9">
              <w:rPr>
                <w:rFonts w:ascii="Arial" w:hAnsi="Arial" w:cs="Arial"/>
                <w:b/>
                <w:noProof/>
                <w:webHidden/>
                <w:color w:val="000000" w:themeColor="text1"/>
              </w:rPr>
              <w:t>4</w:t>
            </w:r>
            <w:r w:rsidR="00286CC9" w:rsidRPr="00286CC9">
              <w:rPr>
                <w:rFonts w:ascii="Arial" w:hAnsi="Arial" w:cs="Arial"/>
                <w:b/>
                <w:noProof/>
                <w:webHidden/>
                <w:color w:val="000000" w:themeColor="text1"/>
              </w:rPr>
              <w:fldChar w:fldCharType="end"/>
            </w:r>
          </w:hyperlink>
        </w:p>
        <w:p w14:paraId="2ADF113B" w14:textId="1877C001" w:rsidR="00286CC9" w:rsidRPr="00286CC9" w:rsidRDefault="005E330B">
          <w:pPr>
            <w:pStyle w:val="Spistreci1"/>
            <w:rPr>
              <w:rFonts w:ascii="Arial" w:eastAsiaTheme="minorEastAsia" w:hAnsi="Arial" w:cs="Arial"/>
              <w:b/>
              <w:noProof/>
              <w:color w:val="000000" w:themeColor="text1"/>
            </w:rPr>
          </w:pPr>
          <w:hyperlink w:anchor="_Toc185421802" w:history="1">
            <w:r w:rsidR="00286CC9" w:rsidRPr="00286CC9">
              <w:rPr>
                <w:rStyle w:val="Hipercze"/>
                <w:rFonts w:ascii="Arial" w:hAnsi="Arial" w:cs="Arial"/>
                <w:b/>
                <w:noProof/>
                <w:color w:val="000000" w:themeColor="text1"/>
              </w:rPr>
              <w:t>7.</w:t>
            </w:r>
            <w:r w:rsidR="00286CC9" w:rsidRPr="00286CC9">
              <w:rPr>
                <w:rFonts w:ascii="Arial" w:eastAsiaTheme="minorEastAsia" w:hAnsi="Arial" w:cs="Arial"/>
                <w:b/>
                <w:noProof/>
                <w:color w:val="000000" w:themeColor="text1"/>
              </w:rPr>
              <w:tab/>
            </w:r>
            <w:r w:rsidR="00286CC9" w:rsidRPr="00286CC9">
              <w:rPr>
                <w:rStyle w:val="Hipercze"/>
                <w:rFonts w:ascii="Arial" w:hAnsi="Arial" w:cs="Arial"/>
                <w:b/>
                <w:noProof/>
                <w:color w:val="000000" w:themeColor="text1"/>
              </w:rPr>
              <w:t>CONFIDENTIALITY:</w:t>
            </w:r>
            <w:r w:rsidR="00286CC9" w:rsidRPr="00286CC9">
              <w:rPr>
                <w:rFonts w:ascii="Arial" w:hAnsi="Arial" w:cs="Arial"/>
                <w:b/>
                <w:noProof/>
                <w:webHidden/>
                <w:color w:val="000000" w:themeColor="text1"/>
              </w:rPr>
              <w:tab/>
            </w:r>
            <w:r w:rsidR="00286CC9" w:rsidRPr="00286CC9">
              <w:rPr>
                <w:rFonts w:ascii="Arial" w:hAnsi="Arial" w:cs="Arial"/>
                <w:b/>
                <w:noProof/>
                <w:webHidden/>
                <w:color w:val="000000" w:themeColor="text1"/>
              </w:rPr>
              <w:fldChar w:fldCharType="begin"/>
            </w:r>
            <w:r w:rsidR="00286CC9" w:rsidRPr="00286CC9">
              <w:rPr>
                <w:rFonts w:ascii="Arial" w:hAnsi="Arial" w:cs="Arial"/>
                <w:b/>
                <w:noProof/>
                <w:webHidden/>
                <w:color w:val="000000" w:themeColor="text1"/>
              </w:rPr>
              <w:instrText xml:space="preserve"> PAGEREF _Toc185421802 \h </w:instrText>
            </w:r>
            <w:r w:rsidR="00286CC9" w:rsidRPr="00286CC9">
              <w:rPr>
                <w:rFonts w:ascii="Arial" w:hAnsi="Arial" w:cs="Arial"/>
                <w:b/>
                <w:noProof/>
                <w:webHidden/>
                <w:color w:val="000000" w:themeColor="text1"/>
              </w:rPr>
            </w:r>
            <w:r w:rsidR="00286CC9" w:rsidRPr="00286CC9">
              <w:rPr>
                <w:rFonts w:ascii="Arial" w:hAnsi="Arial" w:cs="Arial"/>
                <w:b/>
                <w:noProof/>
                <w:webHidden/>
                <w:color w:val="000000" w:themeColor="text1"/>
              </w:rPr>
              <w:fldChar w:fldCharType="separate"/>
            </w:r>
            <w:r w:rsidR="00286CC9" w:rsidRPr="00286CC9">
              <w:rPr>
                <w:rFonts w:ascii="Arial" w:hAnsi="Arial" w:cs="Arial"/>
                <w:b/>
                <w:noProof/>
                <w:webHidden/>
                <w:color w:val="000000" w:themeColor="text1"/>
              </w:rPr>
              <w:t>5</w:t>
            </w:r>
            <w:r w:rsidR="00286CC9" w:rsidRPr="00286CC9">
              <w:rPr>
                <w:rFonts w:ascii="Arial" w:hAnsi="Arial" w:cs="Arial"/>
                <w:b/>
                <w:noProof/>
                <w:webHidden/>
                <w:color w:val="000000" w:themeColor="text1"/>
              </w:rPr>
              <w:fldChar w:fldCharType="end"/>
            </w:r>
          </w:hyperlink>
        </w:p>
        <w:p w14:paraId="4AA4C2B3" w14:textId="4C6930A0" w:rsidR="00286CC9" w:rsidRPr="00286CC9" w:rsidRDefault="005E330B">
          <w:pPr>
            <w:pStyle w:val="Spistreci1"/>
            <w:rPr>
              <w:rFonts w:ascii="Arial" w:eastAsiaTheme="minorEastAsia" w:hAnsi="Arial" w:cs="Arial"/>
              <w:b/>
              <w:noProof/>
              <w:color w:val="000000" w:themeColor="text1"/>
            </w:rPr>
          </w:pPr>
          <w:hyperlink w:anchor="_Toc185421803" w:history="1">
            <w:r w:rsidR="00286CC9" w:rsidRPr="00286CC9">
              <w:rPr>
                <w:rStyle w:val="Hipercze"/>
                <w:rFonts w:ascii="Arial" w:hAnsi="Arial" w:cs="Arial"/>
                <w:b/>
                <w:noProof/>
                <w:color w:val="000000" w:themeColor="text1"/>
              </w:rPr>
              <w:t>8.</w:t>
            </w:r>
            <w:r w:rsidR="00286CC9" w:rsidRPr="00286CC9">
              <w:rPr>
                <w:rFonts w:ascii="Arial" w:eastAsiaTheme="minorEastAsia" w:hAnsi="Arial" w:cs="Arial"/>
                <w:b/>
                <w:noProof/>
                <w:color w:val="000000" w:themeColor="text1"/>
              </w:rPr>
              <w:tab/>
            </w:r>
            <w:r w:rsidR="00286CC9" w:rsidRPr="00286CC9">
              <w:rPr>
                <w:rStyle w:val="Hipercze"/>
                <w:rFonts w:ascii="Arial" w:hAnsi="Arial" w:cs="Arial"/>
                <w:b/>
                <w:noProof/>
                <w:color w:val="000000" w:themeColor="text1"/>
              </w:rPr>
              <w:t>RESERVATIONS OF ORLEN S.A.:</w:t>
            </w:r>
            <w:r w:rsidR="00286CC9" w:rsidRPr="00286CC9">
              <w:rPr>
                <w:rFonts w:ascii="Arial" w:hAnsi="Arial" w:cs="Arial"/>
                <w:b/>
                <w:noProof/>
                <w:webHidden/>
                <w:color w:val="000000" w:themeColor="text1"/>
              </w:rPr>
              <w:tab/>
            </w:r>
            <w:r w:rsidR="00286CC9" w:rsidRPr="00286CC9">
              <w:rPr>
                <w:rFonts w:ascii="Arial" w:hAnsi="Arial" w:cs="Arial"/>
                <w:b/>
                <w:noProof/>
                <w:webHidden/>
                <w:color w:val="000000" w:themeColor="text1"/>
              </w:rPr>
              <w:fldChar w:fldCharType="begin"/>
            </w:r>
            <w:r w:rsidR="00286CC9" w:rsidRPr="00286CC9">
              <w:rPr>
                <w:rFonts w:ascii="Arial" w:hAnsi="Arial" w:cs="Arial"/>
                <w:b/>
                <w:noProof/>
                <w:webHidden/>
                <w:color w:val="000000" w:themeColor="text1"/>
              </w:rPr>
              <w:instrText xml:space="preserve"> PAGEREF _Toc185421803 \h </w:instrText>
            </w:r>
            <w:r w:rsidR="00286CC9" w:rsidRPr="00286CC9">
              <w:rPr>
                <w:rFonts w:ascii="Arial" w:hAnsi="Arial" w:cs="Arial"/>
                <w:b/>
                <w:noProof/>
                <w:webHidden/>
                <w:color w:val="000000" w:themeColor="text1"/>
              </w:rPr>
            </w:r>
            <w:r w:rsidR="00286CC9" w:rsidRPr="00286CC9">
              <w:rPr>
                <w:rFonts w:ascii="Arial" w:hAnsi="Arial" w:cs="Arial"/>
                <w:b/>
                <w:noProof/>
                <w:webHidden/>
                <w:color w:val="000000" w:themeColor="text1"/>
              </w:rPr>
              <w:fldChar w:fldCharType="separate"/>
            </w:r>
            <w:r w:rsidR="00286CC9" w:rsidRPr="00286CC9">
              <w:rPr>
                <w:rFonts w:ascii="Arial" w:hAnsi="Arial" w:cs="Arial"/>
                <w:b/>
                <w:noProof/>
                <w:webHidden/>
                <w:color w:val="000000" w:themeColor="text1"/>
              </w:rPr>
              <w:t>5</w:t>
            </w:r>
            <w:r w:rsidR="00286CC9" w:rsidRPr="00286CC9">
              <w:rPr>
                <w:rFonts w:ascii="Arial" w:hAnsi="Arial" w:cs="Arial"/>
                <w:b/>
                <w:noProof/>
                <w:webHidden/>
                <w:color w:val="000000" w:themeColor="text1"/>
              </w:rPr>
              <w:fldChar w:fldCharType="end"/>
            </w:r>
          </w:hyperlink>
        </w:p>
        <w:p w14:paraId="2DCE24B2" w14:textId="479DB6D9" w:rsidR="00286CC9" w:rsidRPr="00286CC9" w:rsidRDefault="005E330B">
          <w:pPr>
            <w:pStyle w:val="Spistreci1"/>
            <w:rPr>
              <w:rFonts w:ascii="Arial" w:eastAsiaTheme="minorEastAsia" w:hAnsi="Arial" w:cs="Arial"/>
              <w:b/>
              <w:noProof/>
              <w:color w:val="000000" w:themeColor="text1"/>
            </w:rPr>
          </w:pPr>
          <w:hyperlink w:anchor="_Toc185421804" w:history="1">
            <w:r w:rsidR="00286CC9" w:rsidRPr="00286CC9">
              <w:rPr>
                <w:rStyle w:val="Hipercze"/>
                <w:rFonts w:ascii="Arial" w:hAnsi="Arial" w:cs="Arial"/>
                <w:b/>
                <w:noProof/>
                <w:color w:val="000000" w:themeColor="text1"/>
                <w:lang w:val="en-GB"/>
              </w:rPr>
              <w:t>9.</w:t>
            </w:r>
            <w:r w:rsidR="00286CC9" w:rsidRPr="00286CC9">
              <w:rPr>
                <w:rFonts w:ascii="Arial" w:eastAsiaTheme="minorEastAsia" w:hAnsi="Arial" w:cs="Arial"/>
                <w:b/>
                <w:noProof/>
                <w:color w:val="000000" w:themeColor="text1"/>
              </w:rPr>
              <w:tab/>
            </w:r>
            <w:r w:rsidR="00286CC9" w:rsidRPr="00286CC9">
              <w:rPr>
                <w:rStyle w:val="Hipercze"/>
                <w:rFonts w:ascii="Arial" w:hAnsi="Arial" w:cs="Arial"/>
                <w:b/>
                <w:noProof/>
                <w:color w:val="000000" w:themeColor="text1"/>
                <w:lang w:val="en-GB"/>
              </w:rPr>
              <w:t>LIST OF APPENDICES</w:t>
            </w:r>
            <w:r w:rsidR="00286CC9" w:rsidRPr="00286CC9">
              <w:rPr>
                <w:rFonts w:ascii="Arial" w:hAnsi="Arial" w:cs="Arial"/>
                <w:b/>
                <w:noProof/>
                <w:webHidden/>
                <w:color w:val="000000" w:themeColor="text1"/>
              </w:rPr>
              <w:tab/>
            </w:r>
            <w:r w:rsidR="00286CC9" w:rsidRPr="00286CC9">
              <w:rPr>
                <w:rFonts w:ascii="Arial" w:hAnsi="Arial" w:cs="Arial"/>
                <w:b/>
                <w:noProof/>
                <w:webHidden/>
                <w:color w:val="000000" w:themeColor="text1"/>
              </w:rPr>
              <w:fldChar w:fldCharType="begin"/>
            </w:r>
            <w:r w:rsidR="00286CC9" w:rsidRPr="00286CC9">
              <w:rPr>
                <w:rFonts w:ascii="Arial" w:hAnsi="Arial" w:cs="Arial"/>
                <w:b/>
                <w:noProof/>
                <w:webHidden/>
                <w:color w:val="000000" w:themeColor="text1"/>
              </w:rPr>
              <w:instrText xml:space="preserve"> PAGEREF _Toc185421804 \h </w:instrText>
            </w:r>
            <w:r w:rsidR="00286CC9" w:rsidRPr="00286CC9">
              <w:rPr>
                <w:rFonts w:ascii="Arial" w:hAnsi="Arial" w:cs="Arial"/>
                <w:b/>
                <w:noProof/>
                <w:webHidden/>
                <w:color w:val="000000" w:themeColor="text1"/>
              </w:rPr>
            </w:r>
            <w:r w:rsidR="00286CC9" w:rsidRPr="00286CC9">
              <w:rPr>
                <w:rFonts w:ascii="Arial" w:hAnsi="Arial" w:cs="Arial"/>
                <w:b/>
                <w:noProof/>
                <w:webHidden/>
                <w:color w:val="000000" w:themeColor="text1"/>
              </w:rPr>
              <w:fldChar w:fldCharType="separate"/>
            </w:r>
            <w:r w:rsidR="00286CC9" w:rsidRPr="00286CC9">
              <w:rPr>
                <w:rFonts w:ascii="Arial" w:hAnsi="Arial" w:cs="Arial"/>
                <w:b/>
                <w:noProof/>
                <w:webHidden/>
                <w:color w:val="000000" w:themeColor="text1"/>
              </w:rPr>
              <w:t>6</w:t>
            </w:r>
            <w:r w:rsidR="00286CC9" w:rsidRPr="00286CC9">
              <w:rPr>
                <w:rFonts w:ascii="Arial" w:hAnsi="Arial" w:cs="Arial"/>
                <w:b/>
                <w:noProof/>
                <w:webHidden/>
                <w:color w:val="000000" w:themeColor="text1"/>
              </w:rPr>
              <w:fldChar w:fldCharType="end"/>
            </w:r>
          </w:hyperlink>
        </w:p>
        <w:p w14:paraId="58628812" w14:textId="1BBCC517" w:rsidR="00286CC9" w:rsidRPr="00286CC9" w:rsidRDefault="005E330B" w:rsidP="00286CC9">
          <w:pPr>
            <w:pStyle w:val="Spistreci2"/>
            <w:tabs>
              <w:tab w:val="right" w:leader="dot" w:pos="9628"/>
            </w:tabs>
            <w:ind w:left="426"/>
            <w:rPr>
              <w:rFonts w:ascii="Arial" w:eastAsiaTheme="minorEastAsia" w:hAnsi="Arial" w:cs="Arial"/>
              <w:b/>
              <w:noProof/>
              <w:color w:val="000000" w:themeColor="text1"/>
            </w:rPr>
          </w:pPr>
          <w:hyperlink w:anchor="_Toc185421805" w:history="1">
            <w:r w:rsidR="00286CC9" w:rsidRPr="00286CC9">
              <w:rPr>
                <w:rStyle w:val="Hipercze"/>
                <w:rFonts w:ascii="Arial" w:hAnsi="Arial" w:cs="Arial"/>
                <w:b/>
                <w:noProof/>
                <w:color w:val="000000" w:themeColor="text1"/>
                <w:lang w:val="en-GB"/>
              </w:rPr>
              <w:t>Appendix no. 1 – FORMAL OFFER</w:t>
            </w:r>
            <w:r w:rsidR="00286CC9" w:rsidRPr="00286CC9">
              <w:rPr>
                <w:rFonts w:ascii="Arial" w:hAnsi="Arial" w:cs="Arial"/>
                <w:b/>
                <w:noProof/>
                <w:webHidden/>
                <w:color w:val="000000" w:themeColor="text1"/>
              </w:rPr>
              <w:tab/>
            </w:r>
            <w:r w:rsidR="00286CC9" w:rsidRPr="00286CC9">
              <w:rPr>
                <w:rFonts w:ascii="Arial" w:hAnsi="Arial" w:cs="Arial"/>
                <w:b/>
                <w:noProof/>
                <w:webHidden/>
                <w:color w:val="000000" w:themeColor="text1"/>
              </w:rPr>
              <w:fldChar w:fldCharType="begin"/>
            </w:r>
            <w:r w:rsidR="00286CC9" w:rsidRPr="00286CC9">
              <w:rPr>
                <w:rFonts w:ascii="Arial" w:hAnsi="Arial" w:cs="Arial"/>
                <w:b/>
                <w:noProof/>
                <w:webHidden/>
                <w:color w:val="000000" w:themeColor="text1"/>
              </w:rPr>
              <w:instrText xml:space="preserve"> PAGEREF _Toc185421805 \h </w:instrText>
            </w:r>
            <w:r w:rsidR="00286CC9" w:rsidRPr="00286CC9">
              <w:rPr>
                <w:rFonts w:ascii="Arial" w:hAnsi="Arial" w:cs="Arial"/>
                <w:b/>
                <w:noProof/>
                <w:webHidden/>
                <w:color w:val="000000" w:themeColor="text1"/>
              </w:rPr>
            </w:r>
            <w:r w:rsidR="00286CC9" w:rsidRPr="00286CC9">
              <w:rPr>
                <w:rFonts w:ascii="Arial" w:hAnsi="Arial" w:cs="Arial"/>
                <w:b/>
                <w:noProof/>
                <w:webHidden/>
                <w:color w:val="000000" w:themeColor="text1"/>
              </w:rPr>
              <w:fldChar w:fldCharType="separate"/>
            </w:r>
            <w:r w:rsidR="00286CC9" w:rsidRPr="00286CC9">
              <w:rPr>
                <w:rFonts w:ascii="Arial" w:hAnsi="Arial" w:cs="Arial"/>
                <w:b/>
                <w:noProof/>
                <w:webHidden/>
                <w:color w:val="000000" w:themeColor="text1"/>
              </w:rPr>
              <w:t>7</w:t>
            </w:r>
            <w:r w:rsidR="00286CC9" w:rsidRPr="00286CC9">
              <w:rPr>
                <w:rFonts w:ascii="Arial" w:hAnsi="Arial" w:cs="Arial"/>
                <w:b/>
                <w:noProof/>
                <w:webHidden/>
                <w:color w:val="000000" w:themeColor="text1"/>
              </w:rPr>
              <w:fldChar w:fldCharType="end"/>
            </w:r>
          </w:hyperlink>
        </w:p>
        <w:p w14:paraId="570AF859" w14:textId="4229F1F5" w:rsidR="00286CC9" w:rsidRPr="00286CC9" w:rsidRDefault="005E330B" w:rsidP="00286CC9">
          <w:pPr>
            <w:pStyle w:val="Spistreci2"/>
            <w:tabs>
              <w:tab w:val="right" w:leader="dot" w:pos="9628"/>
            </w:tabs>
            <w:ind w:left="426"/>
            <w:rPr>
              <w:rFonts w:ascii="Arial" w:eastAsiaTheme="minorEastAsia" w:hAnsi="Arial" w:cs="Arial"/>
              <w:b/>
              <w:noProof/>
              <w:color w:val="000000" w:themeColor="text1"/>
            </w:rPr>
          </w:pPr>
          <w:hyperlink w:anchor="_Toc185421806" w:history="1">
            <w:r w:rsidR="00286CC9" w:rsidRPr="00286CC9">
              <w:rPr>
                <w:rStyle w:val="Hipercze"/>
                <w:rFonts w:ascii="Arial" w:hAnsi="Arial" w:cs="Arial"/>
                <w:b/>
                <w:noProof/>
                <w:color w:val="000000" w:themeColor="text1"/>
                <w:lang w:val="en-GB"/>
              </w:rPr>
              <w:t>Appendix no. 2 -  TECHNICAL OFFER</w:t>
            </w:r>
            <w:r w:rsidR="00286CC9" w:rsidRPr="00286CC9">
              <w:rPr>
                <w:rFonts w:ascii="Arial" w:hAnsi="Arial" w:cs="Arial"/>
                <w:b/>
                <w:noProof/>
                <w:webHidden/>
                <w:color w:val="000000" w:themeColor="text1"/>
              </w:rPr>
              <w:tab/>
            </w:r>
            <w:r w:rsidR="00286CC9" w:rsidRPr="00286CC9">
              <w:rPr>
                <w:rFonts w:ascii="Arial" w:hAnsi="Arial" w:cs="Arial"/>
                <w:b/>
                <w:noProof/>
                <w:webHidden/>
                <w:color w:val="000000" w:themeColor="text1"/>
              </w:rPr>
              <w:fldChar w:fldCharType="begin"/>
            </w:r>
            <w:r w:rsidR="00286CC9" w:rsidRPr="00286CC9">
              <w:rPr>
                <w:rFonts w:ascii="Arial" w:hAnsi="Arial" w:cs="Arial"/>
                <w:b/>
                <w:noProof/>
                <w:webHidden/>
                <w:color w:val="000000" w:themeColor="text1"/>
              </w:rPr>
              <w:instrText xml:space="preserve"> PAGEREF _Toc185421806 \h </w:instrText>
            </w:r>
            <w:r w:rsidR="00286CC9" w:rsidRPr="00286CC9">
              <w:rPr>
                <w:rFonts w:ascii="Arial" w:hAnsi="Arial" w:cs="Arial"/>
                <w:b/>
                <w:noProof/>
                <w:webHidden/>
                <w:color w:val="000000" w:themeColor="text1"/>
              </w:rPr>
            </w:r>
            <w:r w:rsidR="00286CC9" w:rsidRPr="00286CC9">
              <w:rPr>
                <w:rFonts w:ascii="Arial" w:hAnsi="Arial" w:cs="Arial"/>
                <w:b/>
                <w:noProof/>
                <w:webHidden/>
                <w:color w:val="000000" w:themeColor="text1"/>
              </w:rPr>
              <w:fldChar w:fldCharType="separate"/>
            </w:r>
            <w:r w:rsidR="00286CC9" w:rsidRPr="00286CC9">
              <w:rPr>
                <w:rFonts w:ascii="Arial" w:hAnsi="Arial" w:cs="Arial"/>
                <w:b/>
                <w:noProof/>
                <w:webHidden/>
                <w:color w:val="000000" w:themeColor="text1"/>
              </w:rPr>
              <w:t>10</w:t>
            </w:r>
            <w:r w:rsidR="00286CC9" w:rsidRPr="00286CC9">
              <w:rPr>
                <w:rFonts w:ascii="Arial" w:hAnsi="Arial" w:cs="Arial"/>
                <w:b/>
                <w:noProof/>
                <w:webHidden/>
                <w:color w:val="000000" w:themeColor="text1"/>
              </w:rPr>
              <w:fldChar w:fldCharType="end"/>
            </w:r>
          </w:hyperlink>
        </w:p>
        <w:p w14:paraId="5AE6580E" w14:textId="23195AF6" w:rsidR="00286CC9" w:rsidRPr="00286CC9" w:rsidRDefault="005E330B" w:rsidP="00286CC9">
          <w:pPr>
            <w:pStyle w:val="Spistreci2"/>
            <w:tabs>
              <w:tab w:val="right" w:leader="dot" w:pos="9628"/>
            </w:tabs>
            <w:ind w:left="426"/>
            <w:rPr>
              <w:rFonts w:ascii="Arial" w:eastAsiaTheme="minorEastAsia" w:hAnsi="Arial" w:cs="Arial"/>
              <w:b/>
              <w:noProof/>
              <w:color w:val="000000" w:themeColor="text1"/>
            </w:rPr>
          </w:pPr>
          <w:hyperlink w:anchor="_Toc185421807" w:history="1">
            <w:r w:rsidR="00286CC9" w:rsidRPr="00286CC9">
              <w:rPr>
                <w:rStyle w:val="Hipercze"/>
                <w:rFonts w:ascii="Arial" w:hAnsi="Arial" w:cs="Arial"/>
                <w:b/>
                <w:noProof/>
                <w:color w:val="000000" w:themeColor="text1"/>
                <w:lang w:val="en-GB"/>
              </w:rPr>
              <w:t>Appendix no. 3  – COMMERCIAL OFFER</w:t>
            </w:r>
            <w:r w:rsidR="00286CC9" w:rsidRPr="00286CC9">
              <w:rPr>
                <w:rFonts w:ascii="Arial" w:hAnsi="Arial" w:cs="Arial"/>
                <w:b/>
                <w:noProof/>
                <w:webHidden/>
                <w:color w:val="000000" w:themeColor="text1"/>
              </w:rPr>
              <w:tab/>
            </w:r>
            <w:r w:rsidR="00286CC9" w:rsidRPr="00286CC9">
              <w:rPr>
                <w:rFonts w:ascii="Arial" w:hAnsi="Arial" w:cs="Arial"/>
                <w:b/>
                <w:noProof/>
                <w:webHidden/>
                <w:color w:val="000000" w:themeColor="text1"/>
              </w:rPr>
              <w:fldChar w:fldCharType="begin"/>
            </w:r>
            <w:r w:rsidR="00286CC9" w:rsidRPr="00286CC9">
              <w:rPr>
                <w:rFonts w:ascii="Arial" w:hAnsi="Arial" w:cs="Arial"/>
                <w:b/>
                <w:noProof/>
                <w:webHidden/>
                <w:color w:val="000000" w:themeColor="text1"/>
              </w:rPr>
              <w:instrText xml:space="preserve"> PAGEREF _Toc185421807 \h </w:instrText>
            </w:r>
            <w:r w:rsidR="00286CC9" w:rsidRPr="00286CC9">
              <w:rPr>
                <w:rFonts w:ascii="Arial" w:hAnsi="Arial" w:cs="Arial"/>
                <w:b/>
                <w:noProof/>
                <w:webHidden/>
                <w:color w:val="000000" w:themeColor="text1"/>
              </w:rPr>
            </w:r>
            <w:r w:rsidR="00286CC9" w:rsidRPr="00286CC9">
              <w:rPr>
                <w:rFonts w:ascii="Arial" w:hAnsi="Arial" w:cs="Arial"/>
                <w:b/>
                <w:noProof/>
                <w:webHidden/>
                <w:color w:val="000000" w:themeColor="text1"/>
              </w:rPr>
              <w:fldChar w:fldCharType="separate"/>
            </w:r>
            <w:r w:rsidR="00286CC9" w:rsidRPr="00286CC9">
              <w:rPr>
                <w:rFonts w:ascii="Arial" w:hAnsi="Arial" w:cs="Arial"/>
                <w:b/>
                <w:noProof/>
                <w:webHidden/>
                <w:color w:val="000000" w:themeColor="text1"/>
              </w:rPr>
              <w:t>12</w:t>
            </w:r>
            <w:r w:rsidR="00286CC9" w:rsidRPr="00286CC9">
              <w:rPr>
                <w:rFonts w:ascii="Arial" w:hAnsi="Arial" w:cs="Arial"/>
                <w:b/>
                <w:noProof/>
                <w:webHidden/>
                <w:color w:val="000000" w:themeColor="text1"/>
              </w:rPr>
              <w:fldChar w:fldCharType="end"/>
            </w:r>
          </w:hyperlink>
        </w:p>
        <w:p w14:paraId="51CCF63D" w14:textId="11C0B297" w:rsidR="00286CC9" w:rsidRPr="00286CC9" w:rsidRDefault="005E330B" w:rsidP="00286CC9">
          <w:pPr>
            <w:pStyle w:val="Spistreci2"/>
            <w:tabs>
              <w:tab w:val="right" w:leader="dot" w:pos="9628"/>
            </w:tabs>
            <w:ind w:left="426"/>
            <w:rPr>
              <w:rFonts w:ascii="Arial" w:eastAsiaTheme="minorEastAsia" w:hAnsi="Arial" w:cs="Arial"/>
              <w:b/>
              <w:noProof/>
              <w:color w:val="000000" w:themeColor="text1"/>
            </w:rPr>
          </w:pPr>
          <w:hyperlink w:anchor="_Toc185421808" w:history="1">
            <w:r w:rsidR="00286CC9" w:rsidRPr="00286CC9">
              <w:rPr>
                <w:rStyle w:val="Hipercze"/>
                <w:rFonts w:ascii="Arial" w:hAnsi="Arial" w:cs="Arial"/>
                <w:b/>
                <w:noProof/>
                <w:color w:val="000000" w:themeColor="text1"/>
                <w:lang w:val="en-GB"/>
              </w:rPr>
              <w:t xml:space="preserve">Appendix no. 4A – </w:t>
            </w:r>
            <w:r w:rsidR="00286CC9" w:rsidRPr="00286CC9">
              <w:rPr>
                <w:rStyle w:val="Hipercze"/>
                <w:rFonts w:ascii="Arial" w:hAnsi="Arial" w:cs="Arial"/>
                <w:b/>
                <w:bCs/>
                <w:noProof/>
                <w:color w:val="000000" w:themeColor="text1"/>
                <w:lang w:val="en-GB"/>
              </w:rPr>
              <w:t>Information clause for members of corporate bodies</w:t>
            </w:r>
            <w:r w:rsidR="00286CC9" w:rsidRPr="00286CC9">
              <w:rPr>
                <w:rFonts w:ascii="Arial" w:hAnsi="Arial" w:cs="Arial"/>
                <w:b/>
                <w:noProof/>
                <w:webHidden/>
                <w:color w:val="000000" w:themeColor="text1"/>
              </w:rPr>
              <w:tab/>
            </w:r>
            <w:r w:rsidR="00286CC9" w:rsidRPr="00286CC9">
              <w:rPr>
                <w:rFonts w:ascii="Arial" w:hAnsi="Arial" w:cs="Arial"/>
                <w:b/>
                <w:noProof/>
                <w:webHidden/>
                <w:color w:val="000000" w:themeColor="text1"/>
              </w:rPr>
              <w:fldChar w:fldCharType="begin"/>
            </w:r>
            <w:r w:rsidR="00286CC9" w:rsidRPr="00286CC9">
              <w:rPr>
                <w:rFonts w:ascii="Arial" w:hAnsi="Arial" w:cs="Arial"/>
                <w:b/>
                <w:noProof/>
                <w:webHidden/>
                <w:color w:val="000000" w:themeColor="text1"/>
              </w:rPr>
              <w:instrText xml:space="preserve"> PAGEREF _Toc185421808 \h </w:instrText>
            </w:r>
            <w:r w:rsidR="00286CC9" w:rsidRPr="00286CC9">
              <w:rPr>
                <w:rFonts w:ascii="Arial" w:hAnsi="Arial" w:cs="Arial"/>
                <w:b/>
                <w:noProof/>
                <w:webHidden/>
                <w:color w:val="000000" w:themeColor="text1"/>
              </w:rPr>
            </w:r>
            <w:r w:rsidR="00286CC9" w:rsidRPr="00286CC9">
              <w:rPr>
                <w:rFonts w:ascii="Arial" w:hAnsi="Arial" w:cs="Arial"/>
                <w:b/>
                <w:noProof/>
                <w:webHidden/>
                <w:color w:val="000000" w:themeColor="text1"/>
              </w:rPr>
              <w:fldChar w:fldCharType="separate"/>
            </w:r>
            <w:r w:rsidR="00286CC9" w:rsidRPr="00286CC9">
              <w:rPr>
                <w:rFonts w:ascii="Arial" w:hAnsi="Arial" w:cs="Arial"/>
                <w:b/>
                <w:noProof/>
                <w:webHidden/>
                <w:color w:val="000000" w:themeColor="text1"/>
              </w:rPr>
              <w:t>14</w:t>
            </w:r>
            <w:r w:rsidR="00286CC9" w:rsidRPr="00286CC9">
              <w:rPr>
                <w:rFonts w:ascii="Arial" w:hAnsi="Arial" w:cs="Arial"/>
                <w:b/>
                <w:noProof/>
                <w:webHidden/>
                <w:color w:val="000000" w:themeColor="text1"/>
              </w:rPr>
              <w:fldChar w:fldCharType="end"/>
            </w:r>
          </w:hyperlink>
        </w:p>
        <w:p w14:paraId="3F0F643E" w14:textId="26DB320C" w:rsidR="00286CC9" w:rsidRPr="00286CC9" w:rsidRDefault="005E330B" w:rsidP="00286CC9">
          <w:pPr>
            <w:pStyle w:val="Spistreci2"/>
            <w:tabs>
              <w:tab w:val="right" w:leader="dot" w:pos="9628"/>
            </w:tabs>
            <w:ind w:left="426"/>
            <w:rPr>
              <w:rFonts w:ascii="Arial" w:eastAsiaTheme="minorEastAsia" w:hAnsi="Arial" w:cs="Arial"/>
              <w:b/>
              <w:noProof/>
              <w:color w:val="000000" w:themeColor="text1"/>
            </w:rPr>
          </w:pPr>
          <w:hyperlink w:anchor="_Toc185421809" w:history="1">
            <w:r w:rsidR="00286CC9" w:rsidRPr="00286CC9">
              <w:rPr>
                <w:rStyle w:val="Hipercze"/>
                <w:rFonts w:ascii="Arial" w:hAnsi="Arial" w:cs="Arial"/>
                <w:b/>
                <w:noProof/>
                <w:color w:val="000000" w:themeColor="text1"/>
                <w:lang w:val="en-US"/>
              </w:rPr>
              <w:t xml:space="preserve">Appendix no. 4B </w:t>
            </w:r>
            <w:r w:rsidR="00286CC9" w:rsidRPr="00286CC9">
              <w:rPr>
                <w:rStyle w:val="Hipercze"/>
                <w:rFonts w:ascii="Arial" w:hAnsi="Arial" w:cs="Arial"/>
                <w:b/>
                <w:noProof/>
                <w:color w:val="000000" w:themeColor="text1"/>
                <w:lang w:val="en-GB"/>
              </w:rPr>
              <w:t>– Information clause for the Bidder</w:t>
            </w:r>
            <w:r w:rsidR="00286CC9" w:rsidRPr="00286CC9">
              <w:rPr>
                <w:rFonts w:ascii="Arial" w:hAnsi="Arial" w:cs="Arial"/>
                <w:b/>
                <w:noProof/>
                <w:webHidden/>
                <w:color w:val="000000" w:themeColor="text1"/>
              </w:rPr>
              <w:tab/>
            </w:r>
            <w:r w:rsidR="00286CC9" w:rsidRPr="00286CC9">
              <w:rPr>
                <w:rFonts w:ascii="Arial" w:hAnsi="Arial" w:cs="Arial"/>
                <w:b/>
                <w:noProof/>
                <w:webHidden/>
                <w:color w:val="000000" w:themeColor="text1"/>
              </w:rPr>
              <w:fldChar w:fldCharType="begin"/>
            </w:r>
            <w:r w:rsidR="00286CC9" w:rsidRPr="00286CC9">
              <w:rPr>
                <w:rFonts w:ascii="Arial" w:hAnsi="Arial" w:cs="Arial"/>
                <w:b/>
                <w:noProof/>
                <w:webHidden/>
                <w:color w:val="000000" w:themeColor="text1"/>
              </w:rPr>
              <w:instrText xml:space="preserve"> PAGEREF _Toc185421809 \h </w:instrText>
            </w:r>
            <w:r w:rsidR="00286CC9" w:rsidRPr="00286CC9">
              <w:rPr>
                <w:rFonts w:ascii="Arial" w:hAnsi="Arial" w:cs="Arial"/>
                <w:b/>
                <w:noProof/>
                <w:webHidden/>
                <w:color w:val="000000" w:themeColor="text1"/>
              </w:rPr>
            </w:r>
            <w:r w:rsidR="00286CC9" w:rsidRPr="00286CC9">
              <w:rPr>
                <w:rFonts w:ascii="Arial" w:hAnsi="Arial" w:cs="Arial"/>
                <w:b/>
                <w:noProof/>
                <w:webHidden/>
                <w:color w:val="000000" w:themeColor="text1"/>
              </w:rPr>
              <w:fldChar w:fldCharType="separate"/>
            </w:r>
            <w:r w:rsidR="00286CC9" w:rsidRPr="00286CC9">
              <w:rPr>
                <w:rFonts w:ascii="Arial" w:hAnsi="Arial" w:cs="Arial"/>
                <w:b/>
                <w:noProof/>
                <w:webHidden/>
                <w:color w:val="000000" w:themeColor="text1"/>
              </w:rPr>
              <w:t>15</w:t>
            </w:r>
            <w:r w:rsidR="00286CC9" w:rsidRPr="00286CC9">
              <w:rPr>
                <w:rFonts w:ascii="Arial" w:hAnsi="Arial" w:cs="Arial"/>
                <w:b/>
                <w:noProof/>
                <w:webHidden/>
                <w:color w:val="000000" w:themeColor="text1"/>
              </w:rPr>
              <w:fldChar w:fldCharType="end"/>
            </w:r>
          </w:hyperlink>
        </w:p>
        <w:p w14:paraId="4C856F72" w14:textId="6643BCE2" w:rsidR="00286CC9" w:rsidRPr="00286CC9" w:rsidRDefault="005E330B" w:rsidP="00286CC9">
          <w:pPr>
            <w:pStyle w:val="Spistreci2"/>
            <w:tabs>
              <w:tab w:val="right" w:leader="dot" w:pos="9628"/>
            </w:tabs>
            <w:ind w:left="426"/>
            <w:rPr>
              <w:rFonts w:ascii="Arial" w:eastAsiaTheme="minorEastAsia" w:hAnsi="Arial" w:cs="Arial"/>
              <w:b/>
              <w:noProof/>
              <w:color w:val="000000" w:themeColor="text1"/>
            </w:rPr>
          </w:pPr>
          <w:hyperlink w:anchor="_Toc185421810" w:history="1">
            <w:r w:rsidR="00286CC9" w:rsidRPr="00286CC9">
              <w:rPr>
                <w:rStyle w:val="Hipercze"/>
                <w:rFonts w:ascii="Arial" w:hAnsi="Arial" w:cs="Arial"/>
                <w:b/>
                <w:noProof/>
                <w:color w:val="000000" w:themeColor="text1"/>
                <w:lang w:val="en-GB"/>
              </w:rPr>
              <w:t>Appendix no. 4C - MAR Clause</w:t>
            </w:r>
            <w:r w:rsidR="00286CC9" w:rsidRPr="00286CC9">
              <w:rPr>
                <w:rFonts w:ascii="Arial" w:hAnsi="Arial" w:cs="Arial"/>
                <w:b/>
                <w:noProof/>
                <w:webHidden/>
                <w:color w:val="000000" w:themeColor="text1"/>
              </w:rPr>
              <w:tab/>
            </w:r>
            <w:r w:rsidR="00286CC9" w:rsidRPr="00286CC9">
              <w:rPr>
                <w:rFonts w:ascii="Arial" w:hAnsi="Arial" w:cs="Arial"/>
                <w:b/>
                <w:noProof/>
                <w:webHidden/>
                <w:color w:val="000000" w:themeColor="text1"/>
              </w:rPr>
              <w:fldChar w:fldCharType="begin"/>
            </w:r>
            <w:r w:rsidR="00286CC9" w:rsidRPr="00286CC9">
              <w:rPr>
                <w:rFonts w:ascii="Arial" w:hAnsi="Arial" w:cs="Arial"/>
                <w:b/>
                <w:noProof/>
                <w:webHidden/>
                <w:color w:val="000000" w:themeColor="text1"/>
              </w:rPr>
              <w:instrText xml:space="preserve"> PAGEREF _Toc185421810 \h </w:instrText>
            </w:r>
            <w:r w:rsidR="00286CC9" w:rsidRPr="00286CC9">
              <w:rPr>
                <w:rFonts w:ascii="Arial" w:hAnsi="Arial" w:cs="Arial"/>
                <w:b/>
                <w:noProof/>
                <w:webHidden/>
                <w:color w:val="000000" w:themeColor="text1"/>
              </w:rPr>
            </w:r>
            <w:r w:rsidR="00286CC9" w:rsidRPr="00286CC9">
              <w:rPr>
                <w:rFonts w:ascii="Arial" w:hAnsi="Arial" w:cs="Arial"/>
                <w:b/>
                <w:noProof/>
                <w:webHidden/>
                <w:color w:val="000000" w:themeColor="text1"/>
              </w:rPr>
              <w:fldChar w:fldCharType="separate"/>
            </w:r>
            <w:r w:rsidR="00286CC9" w:rsidRPr="00286CC9">
              <w:rPr>
                <w:rFonts w:ascii="Arial" w:hAnsi="Arial" w:cs="Arial"/>
                <w:b/>
                <w:noProof/>
                <w:webHidden/>
                <w:color w:val="000000" w:themeColor="text1"/>
              </w:rPr>
              <w:t>16</w:t>
            </w:r>
            <w:r w:rsidR="00286CC9" w:rsidRPr="00286CC9">
              <w:rPr>
                <w:rFonts w:ascii="Arial" w:hAnsi="Arial" w:cs="Arial"/>
                <w:b/>
                <w:noProof/>
                <w:webHidden/>
                <w:color w:val="000000" w:themeColor="text1"/>
              </w:rPr>
              <w:fldChar w:fldCharType="end"/>
            </w:r>
          </w:hyperlink>
        </w:p>
        <w:p w14:paraId="361148D9" w14:textId="6BDA159F" w:rsidR="00286CC9" w:rsidRPr="00286CC9" w:rsidRDefault="005E330B" w:rsidP="00286CC9">
          <w:pPr>
            <w:pStyle w:val="Spistreci2"/>
            <w:tabs>
              <w:tab w:val="right" w:leader="dot" w:pos="9628"/>
            </w:tabs>
            <w:ind w:left="426"/>
            <w:rPr>
              <w:rFonts w:ascii="Arial" w:eastAsiaTheme="minorEastAsia" w:hAnsi="Arial" w:cs="Arial"/>
              <w:b/>
              <w:noProof/>
              <w:color w:val="000000" w:themeColor="text1"/>
            </w:rPr>
          </w:pPr>
          <w:hyperlink w:anchor="_Toc185421811" w:history="1">
            <w:r w:rsidR="00286CC9" w:rsidRPr="00286CC9">
              <w:rPr>
                <w:rStyle w:val="Hipercze"/>
                <w:rFonts w:ascii="Arial" w:hAnsi="Arial" w:cs="Arial"/>
                <w:b/>
                <w:noProof/>
                <w:color w:val="000000" w:themeColor="text1"/>
                <w:lang w:val="en-GB"/>
              </w:rPr>
              <w:t>Appendix no. 4D –  Sanction Clause</w:t>
            </w:r>
            <w:r w:rsidR="00286CC9" w:rsidRPr="00286CC9">
              <w:rPr>
                <w:rFonts w:ascii="Arial" w:hAnsi="Arial" w:cs="Arial"/>
                <w:b/>
                <w:noProof/>
                <w:webHidden/>
                <w:color w:val="000000" w:themeColor="text1"/>
              </w:rPr>
              <w:tab/>
            </w:r>
            <w:r w:rsidR="00286CC9" w:rsidRPr="00286CC9">
              <w:rPr>
                <w:rFonts w:ascii="Arial" w:hAnsi="Arial" w:cs="Arial"/>
                <w:b/>
                <w:noProof/>
                <w:webHidden/>
                <w:color w:val="000000" w:themeColor="text1"/>
              </w:rPr>
              <w:fldChar w:fldCharType="begin"/>
            </w:r>
            <w:r w:rsidR="00286CC9" w:rsidRPr="00286CC9">
              <w:rPr>
                <w:rFonts w:ascii="Arial" w:hAnsi="Arial" w:cs="Arial"/>
                <w:b/>
                <w:noProof/>
                <w:webHidden/>
                <w:color w:val="000000" w:themeColor="text1"/>
              </w:rPr>
              <w:instrText xml:space="preserve"> PAGEREF _Toc185421811 \h </w:instrText>
            </w:r>
            <w:r w:rsidR="00286CC9" w:rsidRPr="00286CC9">
              <w:rPr>
                <w:rFonts w:ascii="Arial" w:hAnsi="Arial" w:cs="Arial"/>
                <w:b/>
                <w:noProof/>
                <w:webHidden/>
                <w:color w:val="000000" w:themeColor="text1"/>
              </w:rPr>
            </w:r>
            <w:r w:rsidR="00286CC9" w:rsidRPr="00286CC9">
              <w:rPr>
                <w:rFonts w:ascii="Arial" w:hAnsi="Arial" w:cs="Arial"/>
                <w:b/>
                <w:noProof/>
                <w:webHidden/>
                <w:color w:val="000000" w:themeColor="text1"/>
              </w:rPr>
              <w:fldChar w:fldCharType="separate"/>
            </w:r>
            <w:r w:rsidR="00286CC9" w:rsidRPr="00286CC9">
              <w:rPr>
                <w:rFonts w:ascii="Arial" w:hAnsi="Arial" w:cs="Arial"/>
                <w:b/>
                <w:noProof/>
                <w:webHidden/>
                <w:color w:val="000000" w:themeColor="text1"/>
              </w:rPr>
              <w:t>17</w:t>
            </w:r>
            <w:r w:rsidR="00286CC9" w:rsidRPr="00286CC9">
              <w:rPr>
                <w:rFonts w:ascii="Arial" w:hAnsi="Arial" w:cs="Arial"/>
                <w:b/>
                <w:noProof/>
                <w:webHidden/>
                <w:color w:val="000000" w:themeColor="text1"/>
              </w:rPr>
              <w:fldChar w:fldCharType="end"/>
            </w:r>
          </w:hyperlink>
        </w:p>
        <w:p w14:paraId="50247DE7" w14:textId="48DDD140" w:rsidR="00286CC9" w:rsidRPr="00286CC9" w:rsidRDefault="005E330B" w:rsidP="00286CC9">
          <w:pPr>
            <w:pStyle w:val="Spistreci2"/>
            <w:tabs>
              <w:tab w:val="right" w:leader="dot" w:pos="9628"/>
            </w:tabs>
            <w:ind w:left="426"/>
            <w:rPr>
              <w:rFonts w:ascii="Arial" w:eastAsiaTheme="minorEastAsia" w:hAnsi="Arial" w:cs="Arial"/>
              <w:b/>
              <w:noProof/>
              <w:color w:val="000000" w:themeColor="text1"/>
            </w:rPr>
          </w:pPr>
          <w:hyperlink w:anchor="_Toc185421812" w:history="1">
            <w:r w:rsidR="00286CC9" w:rsidRPr="00286CC9">
              <w:rPr>
                <w:rStyle w:val="Hipercze"/>
                <w:rFonts w:ascii="Arial" w:hAnsi="Arial" w:cs="Arial"/>
                <w:b/>
                <w:noProof/>
                <w:color w:val="000000" w:themeColor="text1"/>
                <w:lang w:val="en-GB"/>
              </w:rPr>
              <w:t>Appendix no. 4F –  Anti-corruption Clause</w:t>
            </w:r>
            <w:r w:rsidR="00286CC9" w:rsidRPr="00286CC9">
              <w:rPr>
                <w:rFonts w:ascii="Arial" w:hAnsi="Arial" w:cs="Arial"/>
                <w:b/>
                <w:noProof/>
                <w:webHidden/>
                <w:color w:val="000000" w:themeColor="text1"/>
              </w:rPr>
              <w:tab/>
            </w:r>
            <w:r w:rsidR="00286CC9" w:rsidRPr="00286CC9">
              <w:rPr>
                <w:rFonts w:ascii="Arial" w:hAnsi="Arial" w:cs="Arial"/>
                <w:b/>
                <w:noProof/>
                <w:webHidden/>
                <w:color w:val="000000" w:themeColor="text1"/>
              </w:rPr>
              <w:fldChar w:fldCharType="begin"/>
            </w:r>
            <w:r w:rsidR="00286CC9" w:rsidRPr="00286CC9">
              <w:rPr>
                <w:rFonts w:ascii="Arial" w:hAnsi="Arial" w:cs="Arial"/>
                <w:b/>
                <w:noProof/>
                <w:webHidden/>
                <w:color w:val="000000" w:themeColor="text1"/>
              </w:rPr>
              <w:instrText xml:space="preserve"> PAGEREF _Toc185421812 \h </w:instrText>
            </w:r>
            <w:r w:rsidR="00286CC9" w:rsidRPr="00286CC9">
              <w:rPr>
                <w:rFonts w:ascii="Arial" w:hAnsi="Arial" w:cs="Arial"/>
                <w:b/>
                <w:noProof/>
                <w:webHidden/>
                <w:color w:val="000000" w:themeColor="text1"/>
              </w:rPr>
            </w:r>
            <w:r w:rsidR="00286CC9" w:rsidRPr="00286CC9">
              <w:rPr>
                <w:rFonts w:ascii="Arial" w:hAnsi="Arial" w:cs="Arial"/>
                <w:b/>
                <w:noProof/>
                <w:webHidden/>
                <w:color w:val="000000" w:themeColor="text1"/>
              </w:rPr>
              <w:fldChar w:fldCharType="separate"/>
            </w:r>
            <w:r w:rsidR="00286CC9" w:rsidRPr="00286CC9">
              <w:rPr>
                <w:rFonts w:ascii="Arial" w:hAnsi="Arial" w:cs="Arial"/>
                <w:b/>
                <w:noProof/>
                <w:webHidden/>
                <w:color w:val="000000" w:themeColor="text1"/>
              </w:rPr>
              <w:t>18</w:t>
            </w:r>
            <w:r w:rsidR="00286CC9" w:rsidRPr="00286CC9">
              <w:rPr>
                <w:rFonts w:ascii="Arial" w:hAnsi="Arial" w:cs="Arial"/>
                <w:b/>
                <w:noProof/>
                <w:webHidden/>
                <w:color w:val="000000" w:themeColor="text1"/>
              </w:rPr>
              <w:fldChar w:fldCharType="end"/>
            </w:r>
          </w:hyperlink>
        </w:p>
        <w:p w14:paraId="22FEF54A" w14:textId="7A275016" w:rsidR="00286CC9" w:rsidRPr="00286CC9" w:rsidRDefault="005E330B" w:rsidP="00286CC9">
          <w:pPr>
            <w:pStyle w:val="Spistreci2"/>
            <w:tabs>
              <w:tab w:val="right" w:leader="dot" w:pos="9628"/>
            </w:tabs>
            <w:ind w:left="426"/>
            <w:rPr>
              <w:rFonts w:ascii="Arial" w:eastAsiaTheme="minorEastAsia" w:hAnsi="Arial" w:cs="Arial"/>
              <w:b/>
              <w:noProof/>
              <w:color w:val="000000" w:themeColor="text1"/>
            </w:rPr>
          </w:pPr>
          <w:hyperlink w:anchor="_Toc185421813" w:history="1">
            <w:r w:rsidR="00286CC9" w:rsidRPr="00286CC9">
              <w:rPr>
                <w:rStyle w:val="Hipercze"/>
                <w:rFonts w:ascii="Arial" w:hAnsi="Arial" w:cs="Arial"/>
                <w:b/>
                <w:noProof/>
                <w:color w:val="000000" w:themeColor="text1"/>
                <w:lang w:val="en-GB"/>
              </w:rPr>
              <w:t>Appendix F6 – Beneficial owner statement</w:t>
            </w:r>
            <w:r w:rsidR="00286CC9" w:rsidRPr="00286CC9">
              <w:rPr>
                <w:rFonts w:ascii="Arial" w:hAnsi="Arial" w:cs="Arial"/>
                <w:b/>
                <w:noProof/>
                <w:webHidden/>
                <w:color w:val="000000" w:themeColor="text1"/>
              </w:rPr>
              <w:tab/>
            </w:r>
            <w:r w:rsidR="00286CC9" w:rsidRPr="00286CC9">
              <w:rPr>
                <w:rFonts w:ascii="Arial" w:hAnsi="Arial" w:cs="Arial"/>
                <w:b/>
                <w:noProof/>
                <w:webHidden/>
                <w:color w:val="000000" w:themeColor="text1"/>
              </w:rPr>
              <w:fldChar w:fldCharType="begin"/>
            </w:r>
            <w:r w:rsidR="00286CC9" w:rsidRPr="00286CC9">
              <w:rPr>
                <w:rFonts w:ascii="Arial" w:hAnsi="Arial" w:cs="Arial"/>
                <w:b/>
                <w:noProof/>
                <w:webHidden/>
                <w:color w:val="000000" w:themeColor="text1"/>
              </w:rPr>
              <w:instrText xml:space="preserve"> PAGEREF _Toc185421813 \h </w:instrText>
            </w:r>
            <w:r w:rsidR="00286CC9" w:rsidRPr="00286CC9">
              <w:rPr>
                <w:rFonts w:ascii="Arial" w:hAnsi="Arial" w:cs="Arial"/>
                <w:b/>
                <w:noProof/>
                <w:webHidden/>
                <w:color w:val="000000" w:themeColor="text1"/>
              </w:rPr>
            </w:r>
            <w:r w:rsidR="00286CC9" w:rsidRPr="00286CC9">
              <w:rPr>
                <w:rFonts w:ascii="Arial" w:hAnsi="Arial" w:cs="Arial"/>
                <w:b/>
                <w:noProof/>
                <w:webHidden/>
                <w:color w:val="000000" w:themeColor="text1"/>
              </w:rPr>
              <w:fldChar w:fldCharType="separate"/>
            </w:r>
            <w:r w:rsidR="00286CC9" w:rsidRPr="00286CC9">
              <w:rPr>
                <w:rFonts w:ascii="Arial" w:hAnsi="Arial" w:cs="Arial"/>
                <w:b/>
                <w:noProof/>
                <w:webHidden/>
                <w:color w:val="000000" w:themeColor="text1"/>
              </w:rPr>
              <w:t>19</w:t>
            </w:r>
            <w:r w:rsidR="00286CC9" w:rsidRPr="00286CC9">
              <w:rPr>
                <w:rFonts w:ascii="Arial" w:hAnsi="Arial" w:cs="Arial"/>
                <w:b/>
                <w:noProof/>
                <w:webHidden/>
                <w:color w:val="000000" w:themeColor="text1"/>
              </w:rPr>
              <w:fldChar w:fldCharType="end"/>
            </w:r>
          </w:hyperlink>
        </w:p>
        <w:p w14:paraId="2A14E0B7" w14:textId="77C8B2E2" w:rsidR="00286CC9" w:rsidRPr="00286CC9" w:rsidRDefault="005E330B" w:rsidP="00286CC9">
          <w:pPr>
            <w:pStyle w:val="Spistreci2"/>
            <w:tabs>
              <w:tab w:val="right" w:leader="dot" w:pos="9628"/>
            </w:tabs>
            <w:ind w:left="426"/>
            <w:rPr>
              <w:rFonts w:ascii="Arial" w:eastAsiaTheme="minorEastAsia" w:hAnsi="Arial" w:cs="Arial"/>
              <w:b/>
              <w:noProof/>
              <w:color w:val="000000" w:themeColor="text1"/>
            </w:rPr>
          </w:pPr>
          <w:hyperlink w:anchor="_Toc185421814" w:history="1">
            <w:r w:rsidR="00286CC9" w:rsidRPr="00286CC9">
              <w:rPr>
                <w:rStyle w:val="Hipercze"/>
                <w:rFonts w:ascii="Arial" w:hAnsi="Arial" w:cs="Arial"/>
                <w:b/>
                <w:noProof/>
                <w:color w:val="000000" w:themeColor="text1"/>
                <w:lang w:val="en-GB"/>
              </w:rPr>
              <w:t>Appendix no. T1 – List of subcontractors</w:t>
            </w:r>
            <w:r w:rsidR="00286CC9" w:rsidRPr="00286CC9">
              <w:rPr>
                <w:rFonts w:ascii="Arial" w:hAnsi="Arial" w:cs="Arial"/>
                <w:b/>
                <w:noProof/>
                <w:webHidden/>
                <w:color w:val="000000" w:themeColor="text1"/>
              </w:rPr>
              <w:tab/>
            </w:r>
            <w:r w:rsidR="00286CC9" w:rsidRPr="00286CC9">
              <w:rPr>
                <w:rFonts w:ascii="Arial" w:hAnsi="Arial" w:cs="Arial"/>
                <w:b/>
                <w:noProof/>
                <w:webHidden/>
                <w:color w:val="000000" w:themeColor="text1"/>
              </w:rPr>
              <w:fldChar w:fldCharType="begin"/>
            </w:r>
            <w:r w:rsidR="00286CC9" w:rsidRPr="00286CC9">
              <w:rPr>
                <w:rFonts w:ascii="Arial" w:hAnsi="Arial" w:cs="Arial"/>
                <w:b/>
                <w:noProof/>
                <w:webHidden/>
                <w:color w:val="000000" w:themeColor="text1"/>
              </w:rPr>
              <w:instrText xml:space="preserve"> PAGEREF _Toc185421814 \h </w:instrText>
            </w:r>
            <w:r w:rsidR="00286CC9" w:rsidRPr="00286CC9">
              <w:rPr>
                <w:rFonts w:ascii="Arial" w:hAnsi="Arial" w:cs="Arial"/>
                <w:b/>
                <w:noProof/>
                <w:webHidden/>
                <w:color w:val="000000" w:themeColor="text1"/>
              </w:rPr>
            </w:r>
            <w:r w:rsidR="00286CC9" w:rsidRPr="00286CC9">
              <w:rPr>
                <w:rFonts w:ascii="Arial" w:hAnsi="Arial" w:cs="Arial"/>
                <w:b/>
                <w:noProof/>
                <w:webHidden/>
                <w:color w:val="000000" w:themeColor="text1"/>
              </w:rPr>
              <w:fldChar w:fldCharType="separate"/>
            </w:r>
            <w:r w:rsidR="00286CC9" w:rsidRPr="00286CC9">
              <w:rPr>
                <w:rFonts w:ascii="Arial" w:hAnsi="Arial" w:cs="Arial"/>
                <w:b/>
                <w:noProof/>
                <w:webHidden/>
                <w:color w:val="000000" w:themeColor="text1"/>
              </w:rPr>
              <w:t>22</w:t>
            </w:r>
            <w:r w:rsidR="00286CC9" w:rsidRPr="00286CC9">
              <w:rPr>
                <w:rFonts w:ascii="Arial" w:hAnsi="Arial" w:cs="Arial"/>
                <w:b/>
                <w:noProof/>
                <w:webHidden/>
                <w:color w:val="000000" w:themeColor="text1"/>
              </w:rPr>
              <w:fldChar w:fldCharType="end"/>
            </w:r>
          </w:hyperlink>
        </w:p>
        <w:p w14:paraId="5EED84F2" w14:textId="3F9DD642" w:rsidR="00170380" w:rsidRPr="00286CC9" w:rsidRDefault="00170380">
          <w:pPr>
            <w:rPr>
              <w:rFonts w:ascii="Arial" w:hAnsi="Arial" w:cs="Arial"/>
              <w:b/>
              <w:color w:val="000000" w:themeColor="text1"/>
            </w:rPr>
          </w:pPr>
          <w:r w:rsidRPr="00286CC9">
            <w:rPr>
              <w:rFonts w:ascii="Arial" w:hAnsi="Arial" w:cs="Arial"/>
              <w:b/>
              <w:bCs/>
              <w:color w:val="000000" w:themeColor="text1"/>
            </w:rPr>
            <w:fldChar w:fldCharType="end"/>
          </w:r>
        </w:p>
      </w:sdtContent>
    </w:sdt>
    <w:p w14:paraId="6EC8314D" w14:textId="788A2042" w:rsidR="001D72E3" w:rsidRDefault="001D72E3" w:rsidP="00CA74C9">
      <w:pPr>
        <w:spacing w:line="276" w:lineRule="auto"/>
        <w:ind w:right="-215"/>
        <w:jc w:val="both"/>
        <w:rPr>
          <w:rFonts w:ascii="Arial" w:hAnsi="Arial" w:cs="Arial"/>
          <w:i/>
          <w:color w:val="808080" w:themeColor="background1" w:themeShade="80"/>
          <w:lang w:val="en-GB"/>
        </w:rPr>
      </w:pPr>
    </w:p>
    <w:p w14:paraId="66046C46" w14:textId="47985AF9" w:rsidR="001D72E3" w:rsidRDefault="001D72E3" w:rsidP="00CA74C9">
      <w:pPr>
        <w:spacing w:line="276" w:lineRule="auto"/>
        <w:ind w:right="-215"/>
        <w:jc w:val="both"/>
        <w:rPr>
          <w:rFonts w:ascii="Arial" w:hAnsi="Arial" w:cs="Arial"/>
          <w:i/>
          <w:color w:val="808080" w:themeColor="background1" w:themeShade="80"/>
          <w:lang w:val="en-GB"/>
        </w:rPr>
      </w:pPr>
    </w:p>
    <w:p w14:paraId="3AE6ED88" w14:textId="77777777" w:rsidR="001D72E3" w:rsidRPr="00CA74C9" w:rsidRDefault="001D72E3" w:rsidP="00CA74C9">
      <w:pPr>
        <w:spacing w:line="276" w:lineRule="auto"/>
        <w:ind w:right="-215"/>
        <w:jc w:val="both"/>
        <w:rPr>
          <w:rFonts w:ascii="Arial" w:hAnsi="Arial" w:cs="Arial"/>
          <w:i/>
          <w:color w:val="808080" w:themeColor="background1" w:themeShade="80"/>
          <w:lang w:val="en-GB"/>
        </w:rPr>
      </w:pPr>
    </w:p>
    <w:p w14:paraId="7448E589" w14:textId="3D800154" w:rsidR="007A435F" w:rsidRDefault="007A435F" w:rsidP="00F764D3">
      <w:pPr>
        <w:pStyle w:val="MKNagwek1"/>
      </w:pPr>
    </w:p>
    <w:p w14:paraId="6DB8CE10" w14:textId="73B71143" w:rsidR="007A2B35" w:rsidRDefault="007A2B35" w:rsidP="004B3847">
      <w:pPr>
        <w:pStyle w:val="MKNagwek1"/>
        <w:ind w:left="0"/>
      </w:pPr>
    </w:p>
    <w:p w14:paraId="1BAFF6B1" w14:textId="5BBAB88F" w:rsidR="00286CC9" w:rsidRPr="00CA74C9" w:rsidRDefault="00286CC9" w:rsidP="004B3847">
      <w:pPr>
        <w:pStyle w:val="MKNagwek1"/>
        <w:ind w:left="0"/>
      </w:pPr>
    </w:p>
    <w:p w14:paraId="2B9AB261" w14:textId="77777777" w:rsidR="007A435F" w:rsidRPr="00CA74C9" w:rsidRDefault="007A435F" w:rsidP="00CA74C9">
      <w:pPr>
        <w:tabs>
          <w:tab w:val="left" w:pos="8370"/>
        </w:tabs>
        <w:spacing w:line="276" w:lineRule="auto"/>
        <w:ind w:left="567" w:hanging="567"/>
        <w:jc w:val="both"/>
        <w:rPr>
          <w:rFonts w:ascii="Arial" w:hAnsi="Arial" w:cs="Arial"/>
          <w:i/>
          <w:color w:val="0000FF"/>
          <w:u w:val="single"/>
          <w:lang w:val="en-GB"/>
        </w:rPr>
      </w:pPr>
    </w:p>
    <w:p w14:paraId="68BA0595" w14:textId="77777777" w:rsidR="007A435F" w:rsidRPr="00CA74C9" w:rsidRDefault="003418F5" w:rsidP="00170380">
      <w:pPr>
        <w:pStyle w:val="Akapitzlist"/>
        <w:numPr>
          <w:ilvl w:val="0"/>
          <w:numId w:val="2"/>
        </w:numPr>
        <w:spacing w:after="120"/>
        <w:ind w:left="567" w:hanging="567"/>
        <w:jc w:val="both"/>
        <w:outlineLvl w:val="0"/>
        <w:rPr>
          <w:rFonts w:ascii="Arial" w:hAnsi="Arial" w:cs="Arial"/>
          <w:b/>
          <w:sz w:val="20"/>
          <w:szCs w:val="20"/>
          <w:lang w:val="en-GB"/>
        </w:rPr>
      </w:pPr>
      <w:bookmarkStart w:id="0" w:name="_Toc185421796"/>
      <w:r w:rsidRPr="00CA74C9">
        <w:rPr>
          <w:rFonts w:ascii="Arial" w:hAnsi="Arial" w:cs="Arial"/>
          <w:b/>
          <w:sz w:val="20"/>
          <w:szCs w:val="20"/>
          <w:lang w:val="en-GB"/>
        </w:rPr>
        <w:t>SUBJECT OF THE REQUEST FOR PROPOSAL:</w:t>
      </w:r>
      <w:bookmarkEnd w:id="0"/>
      <w:r w:rsidRPr="00CA74C9">
        <w:rPr>
          <w:rFonts w:ascii="Arial" w:hAnsi="Arial" w:cs="Arial"/>
          <w:b/>
          <w:sz w:val="20"/>
          <w:szCs w:val="20"/>
          <w:lang w:val="en-GB"/>
        </w:rPr>
        <w:t xml:space="preserve">   </w:t>
      </w:r>
    </w:p>
    <w:p w14:paraId="2D3952DF" w14:textId="670E6E41" w:rsidR="00F83AFC" w:rsidRDefault="00482894" w:rsidP="00F83AFC">
      <w:pPr>
        <w:rPr>
          <w:rFonts w:ascii="Arial" w:hAnsi="Arial" w:cs="Arial"/>
          <w:b/>
          <w:lang w:val="en-GB"/>
        </w:rPr>
      </w:pPr>
      <w:r w:rsidRPr="001E1D20">
        <w:rPr>
          <w:rFonts w:ascii="Arial" w:hAnsi="Arial" w:cs="Arial"/>
          <w:b/>
          <w:lang w:val="en-US"/>
        </w:rPr>
        <w:t xml:space="preserve">The subject of the purchase is </w:t>
      </w:r>
      <w:r w:rsidR="00F83AFC" w:rsidRPr="00F83AFC">
        <w:rPr>
          <w:rFonts w:ascii="Arial" w:hAnsi="Arial" w:cs="Arial"/>
          <w:b/>
          <w:lang w:val="en-GB"/>
        </w:rPr>
        <w:t xml:space="preserve">Feasibility Study for CO2 Conditioning Unit (CC_EO) processing CO2 from Ethylene Oxide (EO) unit in ORLEN Refinery in </w:t>
      </w:r>
      <w:proofErr w:type="spellStart"/>
      <w:r w:rsidR="00F83AFC" w:rsidRPr="00F83AFC">
        <w:rPr>
          <w:rFonts w:ascii="Arial" w:hAnsi="Arial" w:cs="Arial"/>
          <w:b/>
          <w:lang w:val="en-GB"/>
        </w:rPr>
        <w:t>Płock</w:t>
      </w:r>
      <w:proofErr w:type="spellEnd"/>
      <w:r w:rsidR="00F83AFC" w:rsidRPr="00F83AFC">
        <w:rPr>
          <w:rFonts w:ascii="Arial" w:hAnsi="Arial" w:cs="Arial"/>
          <w:b/>
          <w:lang w:val="en-GB"/>
        </w:rPr>
        <w:t>.</w:t>
      </w:r>
    </w:p>
    <w:p w14:paraId="2FA89BC4" w14:textId="44167C08" w:rsidR="00772020" w:rsidRDefault="00772020" w:rsidP="00F83AFC">
      <w:pPr>
        <w:rPr>
          <w:rFonts w:ascii="Arial" w:hAnsi="Arial" w:cs="Arial"/>
          <w:b/>
          <w:lang w:val="en-GB"/>
        </w:rPr>
      </w:pPr>
    </w:p>
    <w:p w14:paraId="2DA10E42" w14:textId="5E1C3047" w:rsidR="00772020" w:rsidRDefault="00772020" w:rsidP="00772020">
      <w:pPr>
        <w:jc w:val="both"/>
        <w:rPr>
          <w:rFonts w:ascii="Arial" w:hAnsi="Arial" w:cs="Arial"/>
          <w:b/>
          <w:lang w:val="en-GB"/>
        </w:rPr>
      </w:pPr>
    </w:p>
    <w:p w14:paraId="7A74F220" w14:textId="2CF33754" w:rsidR="00772020" w:rsidRPr="00E27D3F" w:rsidRDefault="00772020" w:rsidP="00772020">
      <w:pPr>
        <w:jc w:val="both"/>
        <w:rPr>
          <w:rFonts w:ascii="Arial" w:hAnsi="Arial" w:cs="Arial"/>
          <w:lang w:val="en-GB"/>
        </w:rPr>
      </w:pPr>
      <w:r w:rsidRPr="00E27D3F">
        <w:rPr>
          <w:rFonts w:ascii="Arial" w:hAnsi="Arial" w:cs="Arial"/>
          <w:lang w:val="en-GB"/>
        </w:rPr>
        <w:t xml:space="preserve">The subject of the purchase is a Feasibility Study (FS), which will enable the clarification of the scope and verification of the business justification of the project related to the construction of an </w:t>
      </w:r>
      <w:r w:rsidR="00C4433A">
        <w:rPr>
          <w:rFonts w:ascii="Arial" w:hAnsi="Arial" w:cs="Arial"/>
          <w:lang w:val="en-GB"/>
        </w:rPr>
        <w:t>unit</w:t>
      </w:r>
      <w:r w:rsidRPr="00E27D3F">
        <w:rPr>
          <w:rFonts w:ascii="Arial" w:hAnsi="Arial" w:cs="Arial"/>
          <w:lang w:val="en-GB"/>
        </w:rPr>
        <w:t xml:space="preserve"> for the management of CO2 from</w:t>
      </w:r>
      <w:r w:rsidR="00766DB6" w:rsidRPr="001E1D20">
        <w:rPr>
          <w:lang w:val="en-US"/>
        </w:rPr>
        <w:t xml:space="preserve"> </w:t>
      </w:r>
      <w:r w:rsidR="00766DB6" w:rsidRPr="00E27D3F">
        <w:rPr>
          <w:rFonts w:ascii="Arial" w:hAnsi="Arial" w:cs="Arial"/>
          <w:lang w:val="en-GB"/>
        </w:rPr>
        <w:t>Ethylene Oxide</w:t>
      </w:r>
      <w:r w:rsidRPr="00E27D3F">
        <w:rPr>
          <w:rFonts w:ascii="Arial" w:hAnsi="Arial" w:cs="Arial"/>
          <w:lang w:val="en-GB"/>
        </w:rPr>
        <w:t xml:space="preserve"> </w:t>
      </w:r>
      <w:r w:rsidR="00C4433A">
        <w:rPr>
          <w:rFonts w:ascii="Arial" w:hAnsi="Arial" w:cs="Arial"/>
          <w:lang w:val="en-GB"/>
        </w:rPr>
        <w:t>unit</w:t>
      </w:r>
      <w:r w:rsidRPr="00E27D3F">
        <w:rPr>
          <w:rFonts w:ascii="Arial" w:hAnsi="Arial" w:cs="Arial"/>
          <w:lang w:val="en-GB"/>
        </w:rPr>
        <w:t xml:space="preserve"> in ZP </w:t>
      </w:r>
      <w:proofErr w:type="spellStart"/>
      <w:r w:rsidRPr="00E27D3F">
        <w:rPr>
          <w:rFonts w:ascii="Arial" w:hAnsi="Arial" w:cs="Arial"/>
          <w:lang w:val="en-GB"/>
        </w:rPr>
        <w:t>Płock</w:t>
      </w:r>
      <w:proofErr w:type="spellEnd"/>
      <w:r w:rsidRPr="00E27D3F">
        <w:rPr>
          <w:rFonts w:ascii="Arial" w:hAnsi="Arial" w:cs="Arial"/>
          <w:lang w:val="en-GB"/>
        </w:rPr>
        <w:t xml:space="preserve"> (in short: CC_EO </w:t>
      </w:r>
      <w:r w:rsidR="00C4433A">
        <w:rPr>
          <w:rFonts w:ascii="Arial" w:hAnsi="Arial" w:cs="Arial"/>
          <w:lang w:val="en-GB"/>
        </w:rPr>
        <w:t>unit</w:t>
      </w:r>
      <w:r w:rsidRPr="00E27D3F">
        <w:rPr>
          <w:rFonts w:ascii="Arial" w:hAnsi="Arial" w:cs="Arial"/>
          <w:lang w:val="en-GB"/>
        </w:rPr>
        <w:t xml:space="preserve">). The purpose of the CC_EO </w:t>
      </w:r>
      <w:r w:rsidR="00C4433A">
        <w:rPr>
          <w:rFonts w:ascii="Arial" w:hAnsi="Arial" w:cs="Arial"/>
          <w:lang w:val="en-GB"/>
        </w:rPr>
        <w:t>unit</w:t>
      </w:r>
      <w:r w:rsidRPr="00E27D3F">
        <w:rPr>
          <w:rFonts w:ascii="Arial" w:hAnsi="Arial" w:cs="Arial"/>
          <w:lang w:val="en-GB"/>
        </w:rPr>
        <w:t xml:space="preserve"> is to prepare CO2 for sequestration (permanent storage). It is assumed that within the CC_EO </w:t>
      </w:r>
      <w:r w:rsidR="00C4433A">
        <w:rPr>
          <w:rFonts w:ascii="Arial" w:hAnsi="Arial" w:cs="Arial"/>
          <w:lang w:val="en-GB"/>
        </w:rPr>
        <w:t>unit</w:t>
      </w:r>
      <w:r w:rsidRPr="00E27D3F">
        <w:rPr>
          <w:rFonts w:ascii="Arial" w:hAnsi="Arial" w:cs="Arial"/>
          <w:lang w:val="en-GB"/>
        </w:rPr>
        <w:t>, unit operations aimed at purification, compression and liquefaction of CO2 will be carried out.</w:t>
      </w:r>
    </w:p>
    <w:p w14:paraId="2A81179D" w14:textId="07AD5B3D" w:rsidR="00CC7851" w:rsidRPr="00E27D3F" w:rsidRDefault="00CC7851" w:rsidP="00772020">
      <w:pPr>
        <w:jc w:val="both"/>
        <w:rPr>
          <w:rFonts w:ascii="Arial" w:hAnsi="Arial" w:cs="Arial"/>
          <w:lang w:val="en-GB"/>
        </w:rPr>
      </w:pPr>
    </w:p>
    <w:p w14:paraId="2C7AEAAD" w14:textId="79F795FA" w:rsidR="00CC7851" w:rsidRPr="00E27D3F" w:rsidRDefault="00CC7851" w:rsidP="00970289">
      <w:pPr>
        <w:jc w:val="both"/>
        <w:rPr>
          <w:rFonts w:ascii="Arial" w:hAnsi="Arial" w:cs="Arial"/>
          <w:lang w:val="en-GB"/>
        </w:rPr>
      </w:pPr>
      <w:r w:rsidRPr="00E27D3F">
        <w:rPr>
          <w:rFonts w:ascii="Arial" w:hAnsi="Arial" w:cs="Arial"/>
          <w:lang w:val="en-GB"/>
        </w:rPr>
        <w:t xml:space="preserve">CO2 </w:t>
      </w:r>
      <w:r w:rsidR="002A5B12" w:rsidRPr="00E27D3F">
        <w:rPr>
          <w:rFonts w:ascii="Arial" w:hAnsi="Arial" w:cs="Arial"/>
          <w:lang w:val="en-GB"/>
        </w:rPr>
        <w:t>processing</w:t>
      </w:r>
      <w:r w:rsidRPr="00E27D3F">
        <w:rPr>
          <w:rFonts w:ascii="Arial" w:hAnsi="Arial" w:cs="Arial"/>
          <w:lang w:val="en-GB"/>
        </w:rPr>
        <w:t xml:space="preserve"> from </w:t>
      </w:r>
      <w:r w:rsidR="00985E32" w:rsidRPr="00E27D3F">
        <w:rPr>
          <w:rFonts w:ascii="Arial" w:hAnsi="Arial" w:cs="Arial"/>
          <w:lang w:val="en-GB"/>
        </w:rPr>
        <w:t xml:space="preserve">Ethylene Oxide (EO) unit in ORLEN Refinery in </w:t>
      </w:r>
      <w:proofErr w:type="spellStart"/>
      <w:r w:rsidR="00985E32" w:rsidRPr="00E27D3F">
        <w:rPr>
          <w:rFonts w:ascii="Arial" w:hAnsi="Arial" w:cs="Arial"/>
          <w:lang w:val="en-GB"/>
        </w:rPr>
        <w:t>Płock</w:t>
      </w:r>
      <w:proofErr w:type="spellEnd"/>
      <w:r w:rsidR="00985E32" w:rsidRPr="00E27D3F">
        <w:rPr>
          <w:rFonts w:ascii="Arial" w:hAnsi="Arial" w:cs="Arial"/>
          <w:lang w:val="en-GB"/>
        </w:rPr>
        <w:t xml:space="preserve"> </w:t>
      </w:r>
      <w:r w:rsidRPr="00E27D3F">
        <w:rPr>
          <w:rFonts w:ascii="Arial" w:hAnsi="Arial" w:cs="Arial"/>
          <w:lang w:val="en-GB"/>
        </w:rPr>
        <w:t xml:space="preserve">is one of the work streams within the project "CO2 capture in ZP </w:t>
      </w:r>
      <w:proofErr w:type="spellStart"/>
      <w:r w:rsidRPr="00E27D3F">
        <w:rPr>
          <w:rFonts w:ascii="Arial" w:hAnsi="Arial" w:cs="Arial"/>
          <w:lang w:val="en-GB"/>
        </w:rPr>
        <w:t>Płock</w:t>
      </w:r>
      <w:proofErr w:type="spellEnd"/>
      <w:r w:rsidRPr="00E27D3F">
        <w:rPr>
          <w:rFonts w:ascii="Arial" w:hAnsi="Arial" w:cs="Arial"/>
          <w:lang w:val="en-GB"/>
        </w:rPr>
        <w:t>", which is part of the strategic "CCS Program".</w:t>
      </w:r>
    </w:p>
    <w:p w14:paraId="4B09F2B3" w14:textId="71CF6418" w:rsidR="00772020" w:rsidRPr="00E27D3F" w:rsidRDefault="00CC7851" w:rsidP="00970289">
      <w:pPr>
        <w:jc w:val="both"/>
        <w:rPr>
          <w:rFonts w:ascii="Arial" w:hAnsi="Arial" w:cs="Arial"/>
          <w:lang w:val="en-GB"/>
        </w:rPr>
      </w:pPr>
      <w:r w:rsidRPr="00E27D3F">
        <w:rPr>
          <w:rFonts w:ascii="Arial" w:hAnsi="Arial" w:cs="Arial"/>
          <w:lang w:val="en-GB"/>
        </w:rPr>
        <w:t xml:space="preserve">CO2 </w:t>
      </w:r>
      <w:r w:rsidR="00985E32" w:rsidRPr="00E27D3F">
        <w:rPr>
          <w:rFonts w:ascii="Arial" w:hAnsi="Arial" w:cs="Arial"/>
          <w:lang w:val="en-GB"/>
        </w:rPr>
        <w:t>processing</w:t>
      </w:r>
      <w:r w:rsidRPr="00E27D3F">
        <w:rPr>
          <w:rFonts w:ascii="Arial" w:hAnsi="Arial" w:cs="Arial"/>
          <w:lang w:val="en-GB"/>
        </w:rPr>
        <w:t xml:space="preserve"> from </w:t>
      </w:r>
      <w:r w:rsidR="00985E32" w:rsidRPr="00E27D3F">
        <w:rPr>
          <w:rFonts w:ascii="Arial" w:hAnsi="Arial" w:cs="Arial"/>
          <w:lang w:val="en-GB"/>
        </w:rPr>
        <w:t xml:space="preserve">EO </w:t>
      </w:r>
      <w:r w:rsidRPr="00E27D3F">
        <w:rPr>
          <w:rFonts w:ascii="Arial" w:hAnsi="Arial" w:cs="Arial"/>
          <w:lang w:val="en-GB"/>
        </w:rPr>
        <w:t xml:space="preserve">towards sequestration is part of the </w:t>
      </w:r>
      <w:proofErr w:type="spellStart"/>
      <w:r w:rsidRPr="00E27D3F">
        <w:rPr>
          <w:rFonts w:ascii="Arial" w:hAnsi="Arial" w:cs="Arial"/>
          <w:lang w:val="en-GB"/>
        </w:rPr>
        <w:t>decarbonization</w:t>
      </w:r>
      <w:proofErr w:type="spellEnd"/>
      <w:r w:rsidRPr="00E27D3F">
        <w:rPr>
          <w:rFonts w:ascii="Arial" w:hAnsi="Arial" w:cs="Arial"/>
          <w:lang w:val="en-GB"/>
        </w:rPr>
        <w:t xml:space="preserve"> strategy b</w:t>
      </w:r>
      <w:r w:rsidR="00837F7C" w:rsidRPr="00E27D3F">
        <w:rPr>
          <w:rFonts w:ascii="Arial" w:hAnsi="Arial" w:cs="Arial"/>
          <w:lang w:val="en-GB"/>
        </w:rPr>
        <w:t>y reducing CO2 emissions from refinery in</w:t>
      </w:r>
      <w:r w:rsidRPr="00E27D3F">
        <w:rPr>
          <w:rFonts w:ascii="Arial" w:hAnsi="Arial" w:cs="Arial"/>
          <w:lang w:val="en-GB"/>
        </w:rPr>
        <w:t xml:space="preserve"> </w:t>
      </w:r>
      <w:proofErr w:type="spellStart"/>
      <w:r w:rsidRPr="00E27D3F">
        <w:rPr>
          <w:rFonts w:ascii="Arial" w:hAnsi="Arial" w:cs="Arial"/>
          <w:lang w:val="en-GB"/>
        </w:rPr>
        <w:t>Płock</w:t>
      </w:r>
      <w:proofErr w:type="spellEnd"/>
      <w:r w:rsidRPr="00E27D3F">
        <w:rPr>
          <w:rFonts w:ascii="Arial" w:hAnsi="Arial" w:cs="Arial"/>
          <w:lang w:val="en-GB"/>
        </w:rPr>
        <w:t>.</w:t>
      </w:r>
    </w:p>
    <w:p w14:paraId="4549DA6F" w14:textId="2DA0D803" w:rsidR="00401633" w:rsidRPr="00E27D3F" w:rsidRDefault="00401633" w:rsidP="00970289">
      <w:pPr>
        <w:jc w:val="both"/>
        <w:rPr>
          <w:rFonts w:ascii="Arial" w:hAnsi="Arial" w:cs="Arial"/>
          <w:lang w:val="en-GB"/>
        </w:rPr>
      </w:pPr>
    </w:p>
    <w:p w14:paraId="1913990F" w14:textId="49867690" w:rsidR="00401633" w:rsidRPr="00E27D3F" w:rsidRDefault="004E1231" w:rsidP="00970C40">
      <w:pPr>
        <w:jc w:val="both"/>
        <w:rPr>
          <w:rFonts w:ascii="Arial" w:hAnsi="Arial" w:cs="Arial"/>
          <w:lang w:val="en-GB"/>
        </w:rPr>
      </w:pPr>
      <w:r w:rsidRPr="00E27D3F">
        <w:rPr>
          <w:rFonts w:ascii="Arial" w:hAnsi="Arial" w:cs="Arial"/>
          <w:lang w:val="en-GB"/>
        </w:rPr>
        <w:t>It is assumed that in the event of a positive result of verification of the economic efficiency of the project, the technical and economic data obtained in the course of this SW will be used to develop a multi-discipline</w:t>
      </w:r>
      <w:r w:rsidR="00970289" w:rsidRPr="00E27D3F">
        <w:rPr>
          <w:rFonts w:ascii="Arial" w:hAnsi="Arial" w:cs="Arial"/>
          <w:lang w:val="en-GB"/>
        </w:rPr>
        <w:t xml:space="preserve"> Conceptual Design</w:t>
      </w:r>
      <w:r w:rsidRPr="00E27D3F">
        <w:rPr>
          <w:rFonts w:ascii="Arial" w:hAnsi="Arial" w:cs="Arial"/>
          <w:lang w:val="en-GB"/>
        </w:rPr>
        <w:t>, which will then become the basis for defining the assumptions for EPC contracting.</w:t>
      </w:r>
    </w:p>
    <w:tbl>
      <w:tblPr>
        <w:tblStyle w:val="Tabela-Siatka"/>
        <w:tblpPr w:leftFromText="141" w:rightFromText="141" w:vertAnchor="text" w:horzAnchor="margin" w:tblpY="62"/>
        <w:tblW w:w="9718" w:type="dxa"/>
        <w:shd w:val="clear" w:color="auto" w:fill="F2F2F2" w:themeFill="background1" w:themeFillShade="F2"/>
        <w:tblLook w:val="04A0" w:firstRow="1" w:lastRow="0" w:firstColumn="1" w:lastColumn="0" w:noHBand="0" w:noVBand="1"/>
      </w:tblPr>
      <w:tblGrid>
        <w:gridCol w:w="9718"/>
      </w:tblGrid>
      <w:tr w:rsidR="008A7668" w:rsidRPr="008643CE" w14:paraId="19EA68B8" w14:textId="77777777" w:rsidTr="009032FA">
        <w:trPr>
          <w:trHeight w:val="497"/>
        </w:trPr>
        <w:tc>
          <w:tcPr>
            <w:tcW w:w="97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2053584F" w14:textId="546B45DB" w:rsidR="00062972" w:rsidRDefault="00062972" w:rsidP="00062972">
            <w:pPr>
              <w:pStyle w:val="Tekstpodstawowy"/>
              <w:spacing w:line="276" w:lineRule="auto"/>
              <w:ind w:left="567" w:hanging="567"/>
              <w:jc w:val="both"/>
              <w:rPr>
                <w:rFonts w:ascii="Arial" w:eastAsiaTheme="minorHAnsi" w:hAnsi="Arial" w:cs="Arial"/>
                <w:b/>
                <w:color w:val="FF0000"/>
                <w:sz w:val="20"/>
              </w:rPr>
            </w:pPr>
            <w:r w:rsidRPr="00062972">
              <w:rPr>
                <w:rFonts w:ascii="Arial" w:eastAsiaTheme="minorHAnsi" w:hAnsi="Arial" w:cs="Arial"/>
                <w:b/>
                <w:color w:val="FF0000"/>
                <w:sz w:val="20"/>
              </w:rPr>
              <w:t xml:space="preserve">NOTE: </w:t>
            </w:r>
          </w:p>
          <w:p w14:paraId="3263CDC8" w14:textId="46FA3044" w:rsidR="00310A30" w:rsidRDefault="00310A30" w:rsidP="00062972">
            <w:pPr>
              <w:pStyle w:val="Tekstpodstawowy"/>
              <w:spacing w:line="276" w:lineRule="auto"/>
              <w:ind w:left="567" w:hanging="567"/>
              <w:jc w:val="both"/>
              <w:rPr>
                <w:rFonts w:ascii="Arial" w:eastAsiaTheme="minorHAnsi" w:hAnsi="Arial" w:cs="Arial"/>
                <w:b/>
                <w:color w:val="FF0000"/>
                <w:sz w:val="20"/>
              </w:rPr>
            </w:pPr>
            <w:r w:rsidRPr="00310A30">
              <w:rPr>
                <w:rFonts w:ascii="Arial" w:eastAsiaTheme="minorHAnsi" w:hAnsi="Arial" w:cs="Arial"/>
                <w:b/>
                <w:color w:val="FF0000"/>
                <w:sz w:val="20"/>
              </w:rPr>
              <w:t>The purchasing proc</w:t>
            </w:r>
            <w:r w:rsidR="0092382E">
              <w:rPr>
                <w:rFonts w:ascii="Arial" w:eastAsiaTheme="minorHAnsi" w:hAnsi="Arial" w:cs="Arial"/>
                <w:b/>
                <w:color w:val="FF0000"/>
                <w:sz w:val="20"/>
              </w:rPr>
              <w:t>ess is planned to consist of 2 ROUNDS</w:t>
            </w:r>
            <w:r w:rsidRPr="00310A30">
              <w:rPr>
                <w:rFonts w:ascii="Arial" w:eastAsiaTheme="minorHAnsi" w:hAnsi="Arial" w:cs="Arial"/>
                <w:b/>
                <w:color w:val="FF0000"/>
                <w:sz w:val="20"/>
              </w:rPr>
              <w:t>:</w:t>
            </w:r>
          </w:p>
          <w:p w14:paraId="49EB4985" w14:textId="2FEDC90D" w:rsidR="00310A30" w:rsidRDefault="00310A30" w:rsidP="00310A30">
            <w:pPr>
              <w:pStyle w:val="Tekstpodstawowy"/>
              <w:spacing w:after="0" w:line="276" w:lineRule="auto"/>
              <w:jc w:val="both"/>
              <w:rPr>
                <w:rFonts w:ascii="Arial" w:eastAsiaTheme="minorHAnsi" w:hAnsi="Arial" w:cs="Arial"/>
                <w:b/>
                <w:color w:val="FF0000"/>
                <w:sz w:val="20"/>
              </w:rPr>
            </w:pPr>
            <w:r>
              <w:rPr>
                <w:rFonts w:ascii="Arial" w:eastAsiaTheme="minorHAnsi" w:hAnsi="Arial" w:cs="Arial"/>
                <w:b/>
                <w:color w:val="FF0000"/>
                <w:sz w:val="20"/>
              </w:rPr>
              <w:t xml:space="preserve">ROUND I – preselection of the Bidders </w:t>
            </w:r>
          </w:p>
          <w:p w14:paraId="5046BA1C" w14:textId="10A3C03C" w:rsidR="0023445C" w:rsidRPr="0023445C" w:rsidRDefault="0023445C" w:rsidP="00310A30">
            <w:pPr>
              <w:pStyle w:val="Tekstpodstawowy"/>
              <w:spacing w:after="0" w:line="276" w:lineRule="auto"/>
              <w:jc w:val="both"/>
              <w:rPr>
                <w:rFonts w:ascii="Arial" w:eastAsiaTheme="minorHAnsi" w:hAnsi="Arial" w:cs="Arial"/>
                <w:b/>
                <w:sz w:val="20"/>
              </w:rPr>
            </w:pPr>
            <w:r>
              <w:rPr>
                <w:rFonts w:ascii="Arial" w:eastAsiaTheme="minorHAnsi" w:hAnsi="Arial" w:cs="Arial"/>
                <w:b/>
                <w:sz w:val="20"/>
              </w:rPr>
              <w:t>During this round, the B</w:t>
            </w:r>
            <w:r w:rsidRPr="0023445C">
              <w:rPr>
                <w:rFonts w:ascii="Arial" w:eastAsiaTheme="minorHAnsi" w:hAnsi="Arial" w:cs="Arial"/>
                <w:b/>
                <w:sz w:val="20"/>
              </w:rPr>
              <w:t xml:space="preserve">idders will be preliminarily verified based on the key 0/1 criteria (formal </w:t>
            </w:r>
            <w:r w:rsidR="00E27D3F">
              <w:rPr>
                <w:rFonts w:ascii="Arial" w:eastAsiaTheme="minorHAnsi" w:hAnsi="Arial" w:cs="Arial"/>
                <w:b/>
                <w:sz w:val="20"/>
              </w:rPr>
              <w:t>and technical). In parallel, Non-Disclosure A</w:t>
            </w:r>
            <w:r w:rsidRPr="0023445C">
              <w:rPr>
                <w:rFonts w:ascii="Arial" w:eastAsiaTheme="minorHAnsi" w:hAnsi="Arial" w:cs="Arial"/>
                <w:b/>
                <w:sz w:val="20"/>
              </w:rPr>
              <w:t>greements will be agreed and signed, whic</w:t>
            </w:r>
            <w:r>
              <w:rPr>
                <w:rFonts w:ascii="Arial" w:eastAsiaTheme="minorHAnsi" w:hAnsi="Arial" w:cs="Arial"/>
                <w:b/>
                <w:sz w:val="20"/>
              </w:rPr>
              <w:t>h are necessary to provide the B</w:t>
            </w:r>
            <w:r w:rsidRPr="0023445C">
              <w:rPr>
                <w:rFonts w:ascii="Arial" w:eastAsiaTheme="minorHAnsi" w:hAnsi="Arial" w:cs="Arial"/>
                <w:b/>
                <w:sz w:val="20"/>
              </w:rPr>
              <w:t xml:space="preserve">idders with detailed technical assumptions and continue the purchasing process in the </w:t>
            </w:r>
            <w:r w:rsidR="00963D3B">
              <w:rPr>
                <w:rFonts w:ascii="Arial" w:eastAsiaTheme="minorHAnsi" w:hAnsi="Arial" w:cs="Arial"/>
                <w:b/>
                <w:sz w:val="20"/>
              </w:rPr>
              <w:t>ROUND II</w:t>
            </w:r>
            <w:r w:rsidRPr="0023445C">
              <w:rPr>
                <w:rFonts w:ascii="Arial" w:eastAsiaTheme="minorHAnsi" w:hAnsi="Arial" w:cs="Arial"/>
                <w:b/>
                <w:sz w:val="20"/>
              </w:rPr>
              <w:t>.</w:t>
            </w:r>
          </w:p>
          <w:p w14:paraId="03E60CB2" w14:textId="0642E705" w:rsidR="005F5640" w:rsidRPr="005F5640" w:rsidRDefault="005F5640" w:rsidP="0023445C">
            <w:pPr>
              <w:pStyle w:val="Tekstpodstawowy"/>
              <w:spacing w:after="0" w:line="276" w:lineRule="auto"/>
              <w:jc w:val="both"/>
              <w:rPr>
                <w:rFonts w:ascii="Arial" w:eastAsiaTheme="minorHAnsi" w:hAnsi="Arial" w:cs="Arial"/>
                <w:b/>
                <w:color w:val="FF0000"/>
                <w:sz w:val="20"/>
              </w:rPr>
            </w:pPr>
            <w:r>
              <w:rPr>
                <w:rFonts w:ascii="Arial" w:eastAsiaTheme="minorHAnsi" w:hAnsi="Arial" w:cs="Arial"/>
                <w:color w:val="FF0000"/>
                <w:sz w:val="20"/>
              </w:rPr>
              <w:t xml:space="preserve">The below given appendixes will be shared </w:t>
            </w:r>
            <w:r w:rsidR="00F90123">
              <w:rPr>
                <w:rFonts w:ascii="Arial" w:eastAsiaTheme="minorHAnsi" w:hAnsi="Arial" w:cs="Arial"/>
                <w:color w:val="FF0000"/>
                <w:sz w:val="20"/>
              </w:rPr>
              <w:t xml:space="preserve">to the Bidder </w:t>
            </w:r>
            <w:r>
              <w:rPr>
                <w:rFonts w:ascii="Arial" w:eastAsiaTheme="minorHAnsi" w:hAnsi="Arial" w:cs="Arial"/>
                <w:color w:val="FF0000"/>
                <w:sz w:val="20"/>
              </w:rPr>
              <w:t xml:space="preserve">after sending </w:t>
            </w:r>
            <w:r w:rsidR="00F90123">
              <w:rPr>
                <w:rFonts w:ascii="Arial" w:eastAsiaTheme="minorHAnsi" w:hAnsi="Arial" w:cs="Arial"/>
                <w:color w:val="FF0000"/>
                <w:sz w:val="20"/>
              </w:rPr>
              <w:t xml:space="preserve">declaration </w:t>
            </w:r>
            <w:r w:rsidR="00F90123" w:rsidRPr="00F90123">
              <w:rPr>
                <w:rFonts w:ascii="Arial" w:eastAsiaTheme="minorHAnsi" w:hAnsi="Arial" w:cs="Arial"/>
                <w:color w:val="FF0000"/>
                <w:sz w:val="20"/>
              </w:rPr>
              <w:t>“</w:t>
            </w:r>
            <w:r w:rsidR="00F90123">
              <w:rPr>
                <w:rFonts w:ascii="Arial" w:eastAsiaTheme="minorHAnsi" w:hAnsi="Arial" w:cs="Arial"/>
                <w:color w:val="FF0000"/>
                <w:sz w:val="20"/>
              </w:rPr>
              <w:t xml:space="preserve">Bid submission </w:t>
            </w:r>
            <w:r w:rsidR="00F90123" w:rsidRPr="00F90123">
              <w:rPr>
                <w:rFonts w:ascii="Arial" w:eastAsiaTheme="minorHAnsi" w:hAnsi="Arial" w:cs="Arial"/>
                <w:color w:val="FF0000"/>
                <w:sz w:val="20"/>
              </w:rPr>
              <w:t>declaration</w:t>
            </w:r>
            <w:r w:rsidR="00F90123">
              <w:rPr>
                <w:rFonts w:ascii="Arial" w:eastAsiaTheme="minorHAnsi" w:hAnsi="Arial" w:cs="Arial"/>
                <w:color w:val="FF0000"/>
                <w:sz w:val="20"/>
              </w:rPr>
              <w:t>”</w:t>
            </w:r>
            <w:r w:rsidR="00F90123" w:rsidRPr="00F90123">
              <w:rPr>
                <w:rFonts w:ascii="Arial" w:eastAsiaTheme="minorHAnsi" w:hAnsi="Arial" w:cs="Arial"/>
                <w:color w:val="FF0000"/>
                <w:sz w:val="20"/>
              </w:rPr>
              <w:t xml:space="preserve"> </w:t>
            </w:r>
            <w:r w:rsidR="00F90123">
              <w:t xml:space="preserve"> </w:t>
            </w:r>
            <w:r w:rsidR="00F90123">
              <w:rPr>
                <w:rFonts w:ascii="Arial" w:eastAsiaTheme="minorHAnsi" w:hAnsi="Arial" w:cs="Arial"/>
                <w:color w:val="FF0000"/>
                <w:sz w:val="20"/>
              </w:rPr>
              <w:t>by section Questions/Answers in the Connect P</w:t>
            </w:r>
            <w:r w:rsidR="00E84DA2">
              <w:rPr>
                <w:rFonts w:ascii="Arial" w:eastAsiaTheme="minorHAnsi" w:hAnsi="Arial" w:cs="Arial"/>
                <w:color w:val="FF0000"/>
                <w:sz w:val="20"/>
              </w:rPr>
              <w:t xml:space="preserve">latform: </w:t>
            </w:r>
          </w:p>
          <w:p w14:paraId="04D70EED" w14:textId="45D564DD" w:rsidR="000027D7" w:rsidRPr="000C5D53" w:rsidRDefault="000027D7" w:rsidP="00E84DA2">
            <w:pPr>
              <w:pStyle w:val="Tekstpodstawowy"/>
              <w:numPr>
                <w:ilvl w:val="0"/>
                <w:numId w:val="31"/>
              </w:numPr>
              <w:spacing w:after="0"/>
              <w:jc w:val="both"/>
              <w:rPr>
                <w:rFonts w:ascii="Arial" w:eastAsiaTheme="minorHAnsi" w:hAnsi="Arial" w:cs="Arial"/>
                <w:sz w:val="20"/>
              </w:rPr>
            </w:pPr>
            <w:r w:rsidRPr="000C5D53">
              <w:rPr>
                <w:rFonts w:ascii="Arial" w:eastAsiaTheme="minorHAnsi" w:hAnsi="Arial" w:cs="Arial"/>
                <w:sz w:val="20"/>
              </w:rPr>
              <w:t>Appendix no. 5</w:t>
            </w:r>
            <w:r w:rsidR="00421678">
              <w:rPr>
                <w:rFonts w:ascii="Arial" w:eastAsiaTheme="minorHAnsi" w:hAnsi="Arial" w:cs="Arial"/>
                <w:sz w:val="20"/>
              </w:rPr>
              <w:t>:</w:t>
            </w:r>
            <w:r w:rsidR="00341941" w:rsidRPr="000C5D53">
              <w:rPr>
                <w:rFonts w:ascii="Arial" w:eastAsiaTheme="minorHAnsi" w:hAnsi="Arial" w:cs="Arial"/>
                <w:sz w:val="20"/>
              </w:rPr>
              <w:t xml:space="preserve"> </w:t>
            </w:r>
            <w:r w:rsidRPr="000C5D53">
              <w:rPr>
                <w:rFonts w:ascii="Arial" w:eastAsiaTheme="minorHAnsi" w:hAnsi="Arial" w:cs="Arial"/>
                <w:sz w:val="20"/>
              </w:rPr>
              <w:t xml:space="preserve">Scope of Work  </w:t>
            </w:r>
          </w:p>
          <w:p w14:paraId="49644B7A" w14:textId="268B399E" w:rsidR="004A22F3" w:rsidRPr="000C5D53" w:rsidRDefault="000027D7" w:rsidP="00E84DA2">
            <w:pPr>
              <w:pStyle w:val="Tekstpodstawowy"/>
              <w:numPr>
                <w:ilvl w:val="0"/>
                <w:numId w:val="31"/>
              </w:numPr>
              <w:spacing w:after="0"/>
              <w:jc w:val="both"/>
              <w:rPr>
                <w:rFonts w:ascii="Arial" w:eastAsiaTheme="minorHAnsi" w:hAnsi="Arial" w:cs="Arial"/>
                <w:sz w:val="20"/>
              </w:rPr>
            </w:pPr>
            <w:r w:rsidRPr="000C5D53">
              <w:rPr>
                <w:rFonts w:ascii="Arial" w:eastAsiaTheme="minorHAnsi" w:hAnsi="Arial" w:cs="Arial"/>
                <w:sz w:val="20"/>
              </w:rPr>
              <w:t>Appendix no. 5.1</w:t>
            </w:r>
            <w:r w:rsidR="00421678">
              <w:rPr>
                <w:rFonts w:ascii="Arial" w:eastAsiaTheme="minorHAnsi" w:hAnsi="Arial" w:cs="Arial"/>
                <w:sz w:val="20"/>
              </w:rPr>
              <w:t>:</w:t>
            </w:r>
            <w:r w:rsidR="00341941" w:rsidRPr="000C5D53">
              <w:rPr>
                <w:rFonts w:ascii="Arial" w:eastAsiaTheme="minorHAnsi" w:hAnsi="Arial" w:cs="Arial"/>
                <w:sz w:val="20"/>
              </w:rPr>
              <w:t xml:space="preserve"> </w:t>
            </w:r>
            <w:r w:rsidR="00452CFF">
              <w:rPr>
                <w:rFonts w:ascii="Arial" w:eastAsiaTheme="minorHAnsi" w:hAnsi="Arial" w:cs="Arial"/>
                <w:sz w:val="20"/>
              </w:rPr>
              <w:t xml:space="preserve">Attachment III </w:t>
            </w:r>
            <w:r w:rsidR="00421678">
              <w:rPr>
                <w:rFonts w:ascii="Arial" w:eastAsiaTheme="minorHAnsi" w:hAnsi="Arial" w:cs="Arial"/>
                <w:sz w:val="20"/>
              </w:rPr>
              <w:t xml:space="preserve">to Scope of Work - </w:t>
            </w:r>
            <w:r w:rsidR="00E84DA2" w:rsidRPr="000C5D53">
              <w:rPr>
                <w:rFonts w:ascii="Arial" w:eastAsiaTheme="minorHAnsi" w:hAnsi="Arial" w:cs="Arial"/>
                <w:sz w:val="20"/>
              </w:rPr>
              <w:t>Feasibility Study Documentation</w:t>
            </w:r>
          </w:p>
          <w:p w14:paraId="27B055B2" w14:textId="390B33E3" w:rsidR="000027D7" w:rsidRPr="000C5D53" w:rsidRDefault="000027D7" w:rsidP="00E84DA2">
            <w:pPr>
              <w:pStyle w:val="Tekstpodstawowy"/>
              <w:numPr>
                <w:ilvl w:val="0"/>
                <w:numId w:val="31"/>
              </w:numPr>
              <w:spacing w:after="0"/>
              <w:jc w:val="both"/>
              <w:rPr>
                <w:rFonts w:ascii="Arial" w:eastAsiaTheme="minorHAnsi" w:hAnsi="Arial" w:cs="Arial"/>
                <w:sz w:val="20"/>
              </w:rPr>
            </w:pPr>
            <w:r w:rsidRPr="000C5D53">
              <w:rPr>
                <w:rFonts w:ascii="Arial" w:eastAsiaTheme="minorHAnsi" w:hAnsi="Arial" w:cs="Arial"/>
                <w:sz w:val="20"/>
              </w:rPr>
              <w:t>Appendix no. 5.2</w:t>
            </w:r>
            <w:r w:rsidR="00421678">
              <w:rPr>
                <w:rFonts w:ascii="Arial" w:eastAsiaTheme="minorHAnsi" w:hAnsi="Arial" w:cs="Arial"/>
                <w:sz w:val="20"/>
              </w:rPr>
              <w:t>:</w:t>
            </w:r>
            <w:r w:rsidR="00341941" w:rsidRPr="000C5D53">
              <w:rPr>
                <w:rFonts w:ascii="Arial" w:eastAsiaTheme="minorHAnsi" w:hAnsi="Arial" w:cs="Arial"/>
                <w:sz w:val="20"/>
              </w:rPr>
              <w:t xml:space="preserve"> </w:t>
            </w:r>
            <w:r w:rsidR="00B828D8">
              <w:rPr>
                <w:rFonts w:ascii="Arial" w:eastAsiaTheme="minorHAnsi" w:hAnsi="Arial" w:cs="Arial"/>
                <w:sz w:val="20"/>
              </w:rPr>
              <w:t xml:space="preserve">Attachment V to Scope of Work - </w:t>
            </w:r>
            <w:r w:rsidR="00E84DA2" w:rsidRPr="000C5D53">
              <w:rPr>
                <w:rFonts w:ascii="Arial" w:eastAsiaTheme="minorHAnsi" w:hAnsi="Arial" w:cs="Arial"/>
                <w:sz w:val="20"/>
              </w:rPr>
              <w:t>Cost Estimate Template</w:t>
            </w:r>
          </w:p>
          <w:p w14:paraId="54D3CE06" w14:textId="7DD26FF1" w:rsidR="00E84DA2" w:rsidRDefault="00E84DA2" w:rsidP="00E84DA2">
            <w:pPr>
              <w:pStyle w:val="Tekstpodstawowy"/>
              <w:numPr>
                <w:ilvl w:val="0"/>
                <w:numId w:val="31"/>
              </w:numPr>
              <w:spacing w:after="0"/>
              <w:jc w:val="both"/>
              <w:rPr>
                <w:rFonts w:ascii="Arial" w:eastAsiaTheme="minorHAnsi" w:hAnsi="Arial" w:cs="Arial"/>
                <w:sz w:val="20"/>
              </w:rPr>
            </w:pPr>
            <w:r w:rsidRPr="000C5D53">
              <w:rPr>
                <w:rFonts w:ascii="Arial" w:eastAsiaTheme="minorHAnsi" w:hAnsi="Arial" w:cs="Arial"/>
                <w:sz w:val="20"/>
              </w:rPr>
              <w:t>Appendix no. 5.3</w:t>
            </w:r>
            <w:r w:rsidR="00421678">
              <w:rPr>
                <w:rFonts w:ascii="Arial" w:eastAsiaTheme="minorHAnsi" w:hAnsi="Arial" w:cs="Arial"/>
                <w:sz w:val="20"/>
              </w:rPr>
              <w:t>:</w:t>
            </w:r>
            <w:r w:rsidRPr="000C5D53">
              <w:rPr>
                <w:rFonts w:ascii="Arial" w:eastAsiaTheme="minorHAnsi" w:hAnsi="Arial" w:cs="Arial"/>
                <w:sz w:val="20"/>
              </w:rPr>
              <w:t xml:space="preserve"> </w:t>
            </w:r>
            <w:r w:rsidR="00B828D8">
              <w:rPr>
                <w:rFonts w:ascii="Arial" w:eastAsiaTheme="minorHAnsi" w:hAnsi="Arial" w:cs="Arial"/>
                <w:sz w:val="20"/>
              </w:rPr>
              <w:t xml:space="preserve">Attachment VI to Scope of Work - </w:t>
            </w:r>
            <w:r w:rsidRPr="000C5D53">
              <w:rPr>
                <w:rFonts w:ascii="Arial" w:eastAsiaTheme="minorHAnsi" w:hAnsi="Arial" w:cs="Arial"/>
                <w:sz w:val="20"/>
              </w:rPr>
              <w:t>Comments Resolution Sheet Template</w:t>
            </w:r>
          </w:p>
          <w:p w14:paraId="4F86D0C2" w14:textId="2A0C4EE2" w:rsidR="00F05CF6" w:rsidRPr="000C5D53" w:rsidRDefault="00F05CF6" w:rsidP="00E84DA2">
            <w:pPr>
              <w:pStyle w:val="Tekstpodstawowy"/>
              <w:numPr>
                <w:ilvl w:val="0"/>
                <w:numId w:val="31"/>
              </w:numPr>
              <w:spacing w:after="0"/>
              <w:jc w:val="both"/>
              <w:rPr>
                <w:rFonts w:ascii="Arial" w:eastAsiaTheme="minorHAnsi" w:hAnsi="Arial" w:cs="Arial"/>
                <w:sz w:val="20"/>
              </w:rPr>
            </w:pPr>
            <w:r>
              <w:rPr>
                <w:rFonts w:ascii="Arial" w:eastAsiaTheme="minorHAnsi" w:hAnsi="Arial" w:cs="Arial"/>
                <w:sz w:val="20"/>
              </w:rPr>
              <w:t>Appendix no. 5.8. Price picture</w:t>
            </w:r>
          </w:p>
          <w:p w14:paraId="530B982D" w14:textId="77777777" w:rsidR="009F2071" w:rsidRDefault="009F2071" w:rsidP="009F2071">
            <w:pPr>
              <w:pStyle w:val="Tekstpodstawowy"/>
              <w:spacing w:after="0"/>
              <w:ind w:left="720"/>
              <w:jc w:val="both"/>
              <w:rPr>
                <w:rFonts w:ascii="Arial" w:eastAsiaTheme="minorHAnsi" w:hAnsi="Arial" w:cs="Arial"/>
                <w:b/>
                <w:sz w:val="20"/>
              </w:rPr>
            </w:pPr>
          </w:p>
          <w:p w14:paraId="71FAD0AA" w14:textId="3452600D" w:rsidR="00E84DA2" w:rsidRPr="00AB067C" w:rsidRDefault="009F2071" w:rsidP="009F2071">
            <w:pPr>
              <w:pStyle w:val="Tekstpodstawowy"/>
              <w:spacing w:after="0"/>
              <w:jc w:val="both"/>
              <w:rPr>
                <w:rFonts w:ascii="Arial" w:eastAsiaTheme="minorHAnsi" w:hAnsi="Arial" w:cs="Arial"/>
                <w:b/>
                <w:color w:val="FF0000"/>
                <w:sz w:val="20"/>
              </w:rPr>
            </w:pPr>
            <w:r w:rsidRPr="00AB067C">
              <w:rPr>
                <w:rFonts w:ascii="Arial" w:eastAsiaTheme="minorHAnsi" w:hAnsi="Arial" w:cs="Arial"/>
                <w:b/>
                <w:color w:val="FF0000"/>
                <w:sz w:val="20"/>
              </w:rPr>
              <w:t>ROUND II – selection of the Bidders</w:t>
            </w:r>
          </w:p>
          <w:p w14:paraId="573BB148" w14:textId="7046E292" w:rsidR="00AB067C" w:rsidRDefault="00AB067C" w:rsidP="009F2071">
            <w:pPr>
              <w:pStyle w:val="Tekstpodstawowy"/>
              <w:spacing w:after="0"/>
              <w:jc w:val="both"/>
              <w:rPr>
                <w:rFonts w:ascii="Arial" w:eastAsiaTheme="minorHAnsi" w:hAnsi="Arial" w:cs="Arial"/>
                <w:b/>
                <w:sz w:val="20"/>
              </w:rPr>
            </w:pPr>
            <w:r w:rsidRPr="00AB067C">
              <w:rPr>
                <w:rFonts w:ascii="Arial" w:eastAsiaTheme="minorHAnsi" w:hAnsi="Arial" w:cs="Arial"/>
                <w:b/>
                <w:sz w:val="20"/>
              </w:rPr>
              <w:t>Duri</w:t>
            </w:r>
            <w:r>
              <w:rPr>
                <w:rFonts w:ascii="Arial" w:eastAsiaTheme="minorHAnsi" w:hAnsi="Arial" w:cs="Arial"/>
                <w:b/>
                <w:sz w:val="20"/>
              </w:rPr>
              <w:t>ng this round, the group of B</w:t>
            </w:r>
            <w:r w:rsidRPr="00AB067C">
              <w:rPr>
                <w:rFonts w:ascii="Arial" w:eastAsiaTheme="minorHAnsi" w:hAnsi="Arial" w:cs="Arial"/>
                <w:b/>
                <w:sz w:val="20"/>
              </w:rPr>
              <w:t xml:space="preserve">idders selected in the pre-selection process will </w:t>
            </w:r>
            <w:r w:rsidR="0044565E">
              <w:rPr>
                <w:rFonts w:ascii="Arial" w:eastAsiaTheme="minorHAnsi" w:hAnsi="Arial" w:cs="Arial"/>
                <w:b/>
                <w:sz w:val="20"/>
              </w:rPr>
              <w:t>receive</w:t>
            </w:r>
            <w:r w:rsidRPr="00AB067C">
              <w:rPr>
                <w:rFonts w:ascii="Arial" w:eastAsiaTheme="minorHAnsi" w:hAnsi="Arial" w:cs="Arial"/>
                <w:b/>
                <w:sz w:val="20"/>
              </w:rPr>
              <w:t xml:space="preserve"> detailed technical assumptions and prepare a comprehensive technical and commercial offer. During Round II, a two-stage technical and commercial </w:t>
            </w:r>
            <w:r w:rsidR="00C435CD">
              <w:rPr>
                <w:rFonts w:ascii="Arial" w:eastAsiaTheme="minorHAnsi" w:hAnsi="Arial" w:cs="Arial"/>
                <w:b/>
                <w:sz w:val="20"/>
              </w:rPr>
              <w:t xml:space="preserve">evaluation </w:t>
            </w:r>
            <w:r w:rsidRPr="00AB067C">
              <w:rPr>
                <w:rFonts w:ascii="Arial" w:eastAsiaTheme="minorHAnsi" w:hAnsi="Arial" w:cs="Arial"/>
                <w:b/>
                <w:sz w:val="20"/>
              </w:rPr>
              <w:t xml:space="preserve">will be carried out and a preferred </w:t>
            </w:r>
            <w:r w:rsidR="00837E05">
              <w:rPr>
                <w:rFonts w:ascii="Arial" w:eastAsiaTheme="minorHAnsi" w:hAnsi="Arial" w:cs="Arial"/>
                <w:b/>
                <w:sz w:val="20"/>
              </w:rPr>
              <w:t xml:space="preserve">Contractor </w:t>
            </w:r>
            <w:r w:rsidR="00C435CD">
              <w:rPr>
                <w:rFonts w:ascii="Arial" w:eastAsiaTheme="minorHAnsi" w:hAnsi="Arial" w:cs="Arial"/>
                <w:b/>
                <w:sz w:val="20"/>
              </w:rPr>
              <w:t>will be selected.</w:t>
            </w:r>
          </w:p>
          <w:p w14:paraId="63D51B45" w14:textId="3292326E" w:rsidR="00AB067C" w:rsidRDefault="0092382E" w:rsidP="009F2071">
            <w:pPr>
              <w:pStyle w:val="Tekstpodstawowy"/>
              <w:spacing w:after="0"/>
              <w:jc w:val="both"/>
              <w:rPr>
                <w:rFonts w:ascii="Arial" w:eastAsiaTheme="minorHAnsi" w:hAnsi="Arial" w:cs="Arial"/>
                <w:color w:val="FF0000"/>
                <w:sz w:val="20"/>
              </w:rPr>
            </w:pPr>
            <w:r w:rsidRPr="0092382E">
              <w:rPr>
                <w:rFonts w:ascii="Arial" w:eastAsiaTheme="minorHAnsi" w:hAnsi="Arial" w:cs="Arial"/>
                <w:color w:val="FF0000"/>
                <w:sz w:val="20"/>
              </w:rPr>
              <w:t xml:space="preserve">The following </w:t>
            </w:r>
            <w:r>
              <w:rPr>
                <w:rFonts w:ascii="Arial" w:eastAsiaTheme="minorHAnsi" w:hAnsi="Arial" w:cs="Arial"/>
                <w:color w:val="FF0000"/>
                <w:sz w:val="20"/>
              </w:rPr>
              <w:t xml:space="preserve">appendixes to </w:t>
            </w:r>
            <w:r w:rsidRPr="0092382E">
              <w:rPr>
                <w:rFonts w:ascii="Arial" w:eastAsiaTheme="minorHAnsi" w:hAnsi="Arial" w:cs="Arial"/>
                <w:color w:val="FF0000"/>
                <w:sz w:val="20"/>
              </w:rPr>
              <w:t xml:space="preserve">Scope of Work may be </w:t>
            </w:r>
            <w:r>
              <w:rPr>
                <w:rFonts w:ascii="Arial" w:eastAsiaTheme="minorHAnsi" w:hAnsi="Arial" w:cs="Arial"/>
                <w:color w:val="FF0000"/>
                <w:sz w:val="20"/>
              </w:rPr>
              <w:t xml:space="preserve">shared </w:t>
            </w:r>
            <w:r w:rsidRPr="0092382E">
              <w:rPr>
                <w:rFonts w:ascii="Arial" w:eastAsiaTheme="minorHAnsi" w:hAnsi="Arial" w:cs="Arial"/>
                <w:color w:val="FF0000"/>
                <w:sz w:val="20"/>
              </w:rPr>
              <w:t xml:space="preserve">to </w:t>
            </w:r>
            <w:r>
              <w:rPr>
                <w:rFonts w:ascii="Arial" w:eastAsiaTheme="minorHAnsi" w:hAnsi="Arial" w:cs="Arial"/>
                <w:color w:val="FF0000"/>
                <w:sz w:val="20"/>
              </w:rPr>
              <w:t xml:space="preserve">the </w:t>
            </w:r>
            <w:r w:rsidRPr="0092382E">
              <w:rPr>
                <w:rFonts w:ascii="Arial" w:eastAsiaTheme="minorHAnsi" w:hAnsi="Arial" w:cs="Arial"/>
                <w:color w:val="FF0000"/>
                <w:sz w:val="20"/>
              </w:rPr>
              <w:t>Bidders only after a non-disclosure agreement (NDA) has been submitted:</w:t>
            </w:r>
          </w:p>
          <w:p w14:paraId="1476FC3F" w14:textId="37A2986A" w:rsidR="000C5D53" w:rsidRPr="000C5D53" w:rsidRDefault="00421678" w:rsidP="000C5D53">
            <w:pPr>
              <w:pStyle w:val="Tekstpodstawowy"/>
              <w:numPr>
                <w:ilvl w:val="0"/>
                <w:numId w:val="31"/>
              </w:numPr>
              <w:spacing w:after="0"/>
              <w:jc w:val="both"/>
              <w:rPr>
                <w:rFonts w:ascii="Arial" w:eastAsiaTheme="minorHAnsi" w:hAnsi="Arial" w:cs="Arial"/>
                <w:sz w:val="20"/>
              </w:rPr>
            </w:pPr>
            <w:r>
              <w:rPr>
                <w:rFonts w:ascii="Arial" w:eastAsiaTheme="minorHAnsi" w:hAnsi="Arial" w:cs="Arial"/>
                <w:sz w:val="20"/>
              </w:rPr>
              <w:t>Appendix no. 5.4:</w:t>
            </w:r>
            <w:r w:rsidRPr="000C5D53">
              <w:t xml:space="preserve"> </w:t>
            </w:r>
            <w:r w:rsidR="000C5D53" w:rsidRPr="000C5D53">
              <w:rPr>
                <w:rFonts w:ascii="Arial" w:eastAsiaTheme="minorHAnsi" w:hAnsi="Arial" w:cs="Arial"/>
                <w:sz w:val="20"/>
              </w:rPr>
              <w:t>Attachment I</w:t>
            </w:r>
            <w:r>
              <w:rPr>
                <w:rFonts w:ascii="Arial" w:eastAsiaTheme="minorHAnsi" w:hAnsi="Arial" w:cs="Arial"/>
                <w:sz w:val="20"/>
              </w:rPr>
              <w:t xml:space="preserve"> to Scope of Work -</w:t>
            </w:r>
            <w:r w:rsidR="000C5D53" w:rsidRPr="000C5D53">
              <w:rPr>
                <w:rFonts w:ascii="Arial" w:eastAsiaTheme="minorHAnsi" w:hAnsi="Arial" w:cs="Arial"/>
                <w:sz w:val="20"/>
              </w:rPr>
              <w:t xml:space="preserve"> Process Design Basis </w:t>
            </w:r>
          </w:p>
          <w:p w14:paraId="33B7AF51" w14:textId="73BDE1C3" w:rsidR="000C5D53" w:rsidRPr="000C5D53" w:rsidRDefault="00421678" w:rsidP="000C5D53">
            <w:pPr>
              <w:pStyle w:val="Tekstpodstawowy"/>
              <w:numPr>
                <w:ilvl w:val="0"/>
                <w:numId w:val="31"/>
              </w:numPr>
              <w:spacing w:after="0"/>
              <w:jc w:val="both"/>
              <w:rPr>
                <w:rFonts w:ascii="Arial" w:eastAsiaTheme="minorHAnsi" w:hAnsi="Arial" w:cs="Arial"/>
                <w:sz w:val="20"/>
              </w:rPr>
            </w:pPr>
            <w:r>
              <w:rPr>
                <w:rFonts w:ascii="Arial" w:eastAsiaTheme="minorHAnsi" w:hAnsi="Arial" w:cs="Arial"/>
                <w:sz w:val="20"/>
              </w:rPr>
              <w:t xml:space="preserve">Appendix no. 5.5: </w:t>
            </w:r>
            <w:r w:rsidR="000C5D53" w:rsidRPr="000C5D53">
              <w:rPr>
                <w:rFonts w:ascii="Arial" w:eastAsiaTheme="minorHAnsi" w:hAnsi="Arial" w:cs="Arial"/>
                <w:sz w:val="20"/>
              </w:rPr>
              <w:t xml:space="preserve">Attachment IIA </w:t>
            </w:r>
            <w:r>
              <w:rPr>
                <w:rFonts w:ascii="Arial" w:eastAsiaTheme="minorHAnsi" w:hAnsi="Arial" w:cs="Arial"/>
                <w:sz w:val="20"/>
              </w:rPr>
              <w:t xml:space="preserve"> to Scope of Work</w:t>
            </w:r>
            <w:r w:rsidRPr="000C5D53">
              <w:rPr>
                <w:rFonts w:ascii="Arial" w:eastAsiaTheme="minorHAnsi" w:hAnsi="Arial" w:cs="Arial"/>
                <w:sz w:val="20"/>
              </w:rPr>
              <w:t xml:space="preserve"> </w:t>
            </w:r>
            <w:r>
              <w:rPr>
                <w:rFonts w:ascii="Arial" w:eastAsiaTheme="minorHAnsi" w:hAnsi="Arial" w:cs="Arial"/>
                <w:sz w:val="20"/>
              </w:rPr>
              <w:t xml:space="preserve">- </w:t>
            </w:r>
            <w:r w:rsidR="000C5D53" w:rsidRPr="000C5D53">
              <w:rPr>
                <w:rFonts w:ascii="Arial" w:eastAsiaTheme="minorHAnsi" w:hAnsi="Arial" w:cs="Arial"/>
                <w:sz w:val="20"/>
              </w:rPr>
              <w:t xml:space="preserve">Site and Utility Information </w:t>
            </w:r>
          </w:p>
          <w:p w14:paraId="28CD81A3" w14:textId="568AEC13" w:rsidR="000C5D53" w:rsidRPr="000C5D53" w:rsidRDefault="00421678" w:rsidP="000C5D53">
            <w:pPr>
              <w:pStyle w:val="Tekstpodstawowy"/>
              <w:numPr>
                <w:ilvl w:val="0"/>
                <w:numId w:val="31"/>
              </w:numPr>
              <w:spacing w:after="0"/>
              <w:jc w:val="both"/>
              <w:rPr>
                <w:rFonts w:ascii="Arial" w:eastAsiaTheme="minorHAnsi" w:hAnsi="Arial" w:cs="Arial"/>
                <w:sz w:val="20"/>
              </w:rPr>
            </w:pPr>
            <w:r>
              <w:rPr>
                <w:rFonts w:ascii="Arial" w:eastAsiaTheme="minorHAnsi" w:hAnsi="Arial" w:cs="Arial"/>
                <w:sz w:val="20"/>
              </w:rPr>
              <w:t xml:space="preserve">Appendix no. 5.6: </w:t>
            </w:r>
            <w:r w:rsidR="000C5D53" w:rsidRPr="000C5D53">
              <w:rPr>
                <w:rFonts w:ascii="Arial" w:eastAsiaTheme="minorHAnsi" w:hAnsi="Arial" w:cs="Arial"/>
                <w:sz w:val="20"/>
              </w:rPr>
              <w:t>Attachment IIB</w:t>
            </w:r>
            <w:r>
              <w:rPr>
                <w:rFonts w:ascii="Arial" w:eastAsiaTheme="minorHAnsi" w:hAnsi="Arial" w:cs="Arial"/>
                <w:sz w:val="20"/>
              </w:rPr>
              <w:t xml:space="preserve"> to Scope of Work</w:t>
            </w:r>
            <w:r w:rsidRPr="000C5D53">
              <w:rPr>
                <w:rFonts w:ascii="Arial" w:eastAsiaTheme="minorHAnsi" w:hAnsi="Arial" w:cs="Arial"/>
                <w:sz w:val="20"/>
              </w:rPr>
              <w:t xml:space="preserve"> </w:t>
            </w:r>
            <w:r>
              <w:rPr>
                <w:rFonts w:ascii="Arial" w:eastAsiaTheme="minorHAnsi" w:hAnsi="Arial" w:cs="Arial"/>
                <w:sz w:val="20"/>
              </w:rPr>
              <w:t>-</w:t>
            </w:r>
            <w:r w:rsidR="000C5D53" w:rsidRPr="000C5D53">
              <w:rPr>
                <w:rFonts w:ascii="Arial" w:eastAsiaTheme="minorHAnsi" w:hAnsi="Arial" w:cs="Arial"/>
                <w:sz w:val="20"/>
              </w:rPr>
              <w:t xml:space="preserve"> Design Standards &amp; Requirements </w:t>
            </w:r>
          </w:p>
          <w:p w14:paraId="2DA582E0" w14:textId="2A8F8705" w:rsidR="000C5D53" w:rsidRPr="000C5D53" w:rsidRDefault="00421678" w:rsidP="000C5D53">
            <w:pPr>
              <w:pStyle w:val="Tekstpodstawowy"/>
              <w:numPr>
                <w:ilvl w:val="0"/>
                <w:numId w:val="31"/>
              </w:numPr>
              <w:spacing w:after="0"/>
              <w:jc w:val="both"/>
              <w:rPr>
                <w:rFonts w:ascii="Arial" w:eastAsiaTheme="minorHAnsi" w:hAnsi="Arial" w:cs="Arial"/>
                <w:sz w:val="20"/>
              </w:rPr>
            </w:pPr>
            <w:r>
              <w:rPr>
                <w:rFonts w:ascii="Arial" w:eastAsiaTheme="minorHAnsi" w:hAnsi="Arial" w:cs="Arial"/>
                <w:sz w:val="20"/>
              </w:rPr>
              <w:t xml:space="preserve">Appendix no. 5.7: </w:t>
            </w:r>
            <w:r w:rsidR="000C5D53" w:rsidRPr="000C5D53">
              <w:rPr>
                <w:rFonts w:ascii="Arial" w:eastAsiaTheme="minorHAnsi" w:hAnsi="Arial" w:cs="Arial"/>
                <w:sz w:val="20"/>
              </w:rPr>
              <w:t>Attachment IV</w:t>
            </w:r>
            <w:r>
              <w:rPr>
                <w:rFonts w:ascii="Arial" w:eastAsiaTheme="minorHAnsi" w:hAnsi="Arial" w:cs="Arial"/>
                <w:sz w:val="20"/>
              </w:rPr>
              <w:t xml:space="preserve">  to Scope of Work</w:t>
            </w:r>
            <w:r w:rsidRPr="000C5D53">
              <w:rPr>
                <w:rFonts w:ascii="Arial" w:eastAsiaTheme="minorHAnsi" w:hAnsi="Arial" w:cs="Arial"/>
                <w:sz w:val="20"/>
              </w:rPr>
              <w:t xml:space="preserve"> </w:t>
            </w:r>
            <w:r>
              <w:rPr>
                <w:rFonts w:ascii="Arial" w:eastAsiaTheme="minorHAnsi" w:hAnsi="Arial" w:cs="Arial"/>
                <w:sz w:val="20"/>
              </w:rPr>
              <w:t xml:space="preserve">- </w:t>
            </w:r>
            <w:r w:rsidR="000C5D53" w:rsidRPr="000C5D53">
              <w:rPr>
                <w:rFonts w:ascii="Arial" w:eastAsiaTheme="minorHAnsi" w:hAnsi="Arial" w:cs="Arial"/>
                <w:sz w:val="20"/>
              </w:rPr>
              <w:t xml:space="preserve"> Preliminary Location CC_EO</w:t>
            </w:r>
          </w:p>
          <w:p w14:paraId="381C1D42" w14:textId="77777777" w:rsidR="000C5D53" w:rsidRPr="0092382E" w:rsidRDefault="000C5D53" w:rsidP="009F2071">
            <w:pPr>
              <w:pStyle w:val="Tekstpodstawowy"/>
              <w:spacing w:after="0"/>
              <w:jc w:val="both"/>
              <w:rPr>
                <w:rFonts w:ascii="Arial" w:eastAsiaTheme="minorHAnsi" w:hAnsi="Arial" w:cs="Arial"/>
                <w:color w:val="FF0000"/>
                <w:sz w:val="20"/>
              </w:rPr>
            </w:pPr>
          </w:p>
          <w:p w14:paraId="365510F3" w14:textId="77777777" w:rsidR="00AB067C" w:rsidRPr="00E84DA2" w:rsidRDefault="00AB067C" w:rsidP="009F2071">
            <w:pPr>
              <w:pStyle w:val="Tekstpodstawowy"/>
              <w:spacing w:after="0"/>
              <w:jc w:val="both"/>
              <w:rPr>
                <w:rFonts w:ascii="Arial" w:eastAsiaTheme="minorHAnsi" w:hAnsi="Arial" w:cs="Arial"/>
                <w:b/>
                <w:sz w:val="20"/>
              </w:rPr>
            </w:pPr>
          </w:p>
          <w:p w14:paraId="32D4675B" w14:textId="3F4DA3B5" w:rsidR="00A813CD" w:rsidRDefault="008A7668" w:rsidP="00A80ADA">
            <w:pPr>
              <w:pStyle w:val="Tekstpodstawowy"/>
              <w:numPr>
                <w:ilvl w:val="0"/>
                <w:numId w:val="31"/>
              </w:numPr>
              <w:spacing w:after="0" w:line="276" w:lineRule="auto"/>
              <w:jc w:val="both"/>
              <w:rPr>
                <w:rFonts w:ascii="Arial" w:eastAsiaTheme="minorHAnsi" w:hAnsi="Arial" w:cs="Arial"/>
                <w:color w:val="FF0000"/>
                <w:sz w:val="20"/>
              </w:rPr>
            </w:pPr>
            <w:r w:rsidRPr="004A22F3">
              <w:rPr>
                <w:rFonts w:ascii="Arial" w:eastAsiaTheme="minorHAnsi" w:hAnsi="Arial" w:cs="Arial"/>
                <w:color w:val="FF0000"/>
                <w:sz w:val="20"/>
              </w:rPr>
              <w:lastRenderedPageBreak/>
              <w:t>The Ordering Party reserves the right to resign from</w:t>
            </w:r>
            <w:r w:rsidR="00ED11BA" w:rsidRPr="004A22F3">
              <w:rPr>
                <w:rFonts w:ascii="Arial" w:eastAsiaTheme="minorHAnsi" w:hAnsi="Arial" w:cs="Arial"/>
                <w:color w:val="FF0000"/>
                <w:sz w:val="20"/>
              </w:rPr>
              <w:t xml:space="preserve"> performance of mentioned scope(s)</w:t>
            </w:r>
            <w:r w:rsidRPr="004A22F3">
              <w:rPr>
                <w:rFonts w:ascii="Arial" w:eastAsiaTheme="minorHAnsi" w:hAnsi="Arial" w:cs="Arial"/>
                <w:color w:val="FF0000"/>
                <w:sz w:val="20"/>
              </w:rPr>
              <w:t xml:space="preserve"> without giving reasons</w:t>
            </w:r>
            <w:r w:rsidRPr="004A22F3" w:rsidDel="00DC0136">
              <w:rPr>
                <w:rFonts w:ascii="Arial" w:eastAsiaTheme="minorHAnsi" w:hAnsi="Arial" w:cs="Arial"/>
                <w:color w:val="FF0000"/>
                <w:sz w:val="20"/>
              </w:rPr>
              <w:t xml:space="preserve"> </w:t>
            </w:r>
            <w:r w:rsidRPr="004A22F3">
              <w:rPr>
                <w:rFonts w:ascii="Arial" w:eastAsiaTheme="minorHAnsi" w:hAnsi="Arial" w:cs="Arial"/>
                <w:color w:val="FF0000"/>
                <w:sz w:val="20"/>
              </w:rPr>
              <w:t xml:space="preserve">and without any financial consequences. </w:t>
            </w:r>
          </w:p>
          <w:p w14:paraId="198DD1CC" w14:textId="77777777" w:rsidR="008A7668" w:rsidRPr="004A22F3" w:rsidRDefault="008A7668" w:rsidP="00A80ADA">
            <w:pPr>
              <w:pStyle w:val="Tekstpodstawowy"/>
              <w:numPr>
                <w:ilvl w:val="0"/>
                <w:numId w:val="31"/>
              </w:numPr>
              <w:spacing w:after="0" w:line="276" w:lineRule="auto"/>
              <w:jc w:val="both"/>
              <w:rPr>
                <w:rFonts w:ascii="Arial" w:eastAsiaTheme="minorHAnsi" w:hAnsi="Arial" w:cs="Arial"/>
                <w:color w:val="FF0000"/>
                <w:sz w:val="20"/>
              </w:rPr>
            </w:pPr>
            <w:r w:rsidRPr="004A22F3">
              <w:rPr>
                <w:rFonts w:ascii="Arial" w:eastAsiaTheme="minorHAnsi" w:hAnsi="Arial" w:cs="Arial"/>
                <w:color w:val="FF0000"/>
                <w:sz w:val="20"/>
              </w:rPr>
              <w:t>In each case, the scope of ordered works will be confirmed by the Ordering Party.</w:t>
            </w:r>
          </w:p>
          <w:p w14:paraId="70B63A60" w14:textId="77777777" w:rsidR="008A7668" w:rsidRPr="00CA74C9" w:rsidRDefault="008A7668" w:rsidP="00A80ADA">
            <w:pPr>
              <w:pStyle w:val="Tekstpodstawowy"/>
              <w:numPr>
                <w:ilvl w:val="0"/>
                <w:numId w:val="31"/>
              </w:numPr>
              <w:spacing w:line="276" w:lineRule="auto"/>
              <w:jc w:val="both"/>
              <w:rPr>
                <w:rFonts w:ascii="Arial" w:eastAsiaTheme="minorHAnsi" w:hAnsi="Arial" w:cs="Arial"/>
                <w:color w:val="FF0000"/>
                <w:sz w:val="20"/>
              </w:rPr>
            </w:pPr>
            <w:r w:rsidRPr="00CA74C9">
              <w:rPr>
                <w:rFonts w:ascii="Arial" w:eastAsiaTheme="minorHAnsi" w:hAnsi="Arial" w:cs="Arial"/>
                <w:color w:val="FF0000"/>
                <w:sz w:val="20"/>
              </w:rPr>
              <w:t xml:space="preserve">The signing of the </w:t>
            </w:r>
            <w:r w:rsidR="005B7068">
              <w:rPr>
                <w:rFonts w:ascii="Arial" w:eastAsiaTheme="minorHAnsi" w:hAnsi="Arial" w:cs="Arial"/>
                <w:color w:val="FF0000"/>
                <w:sz w:val="20"/>
              </w:rPr>
              <w:t>Contract</w:t>
            </w:r>
            <w:r w:rsidRPr="00CA74C9">
              <w:rPr>
                <w:rFonts w:ascii="Arial" w:eastAsiaTheme="minorHAnsi" w:hAnsi="Arial" w:cs="Arial"/>
                <w:color w:val="FF0000"/>
                <w:sz w:val="20"/>
              </w:rPr>
              <w:t xml:space="preserve"> and incurring financial obligations will take place after receiving corporate approvals. If the required corporate approvals are not received, the Ordering Party reserves the right to end the procurement procedure without selecting a contractor and without giving a reason.</w:t>
            </w:r>
          </w:p>
        </w:tc>
      </w:tr>
    </w:tbl>
    <w:p w14:paraId="09B51EBD" w14:textId="1D5B8252" w:rsidR="00401633" w:rsidRPr="007F24A5" w:rsidRDefault="00401633" w:rsidP="007F24A5">
      <w:pPr>
        <w:spacing w:after="120"/>
        <w:jc w:val="both"/>
        <w:rPr>
          <w:rFonts w:ascii="Arial" w:hAnsi="Arial" w:cs="Arial"/>
          <w:b/>
          <w:lang w:val="en-GB"/>
        </w:rPr>
      </w:pPr>
    </w:p>
    <w:p w14:paraId="71E9BD5B" w14:textId="77777777" w:rsidR="007A435F" w:rsidRPr="004A22F3" w:rsidRDefault="003418F5" w:rsidP="00170380">
      <w:pPr>
        <w:pStyle w:val="Akapitzlist"/>
        <w:numPr>
          <w:ilvl w:val="0"/>
          <w:numId w:val="2"/>
        </w:numPr>
        <w:spacing w:after="120"/>
        <w:jc w:val="both"/>
        <w:outlineLvl w:val="0"/>
        <w:rPr>
          <w:rFonts w:ascii="Arial" w:hAnsi="Arial" w:cs="Arial"/>
          <w:b/>
          <w:lang w:val="en-GB"/>
        </w:rPr>
      </w:pPr>
      <w:bookmarkStart w:id="1" w:name="_Toc185421797"/>
      <w:r w:rsidRPr="004A22F3">
        <w:rPr>
          <w:rFonts w:ascii="Arial" w:hAnsi="Arial" w:cs="Arial"/>
          <w:b/>
          <w:lang w:val="en-GB"/>
        </w:rPr>
        <w:t>WORKS PERFORMANCE DATES:</w:t>
      </w:r>
      <w:bookmarkEnd w:id="1"/>
      <w:r w:rsidRPr="004A22F3">
        <w:rPr>
          <w:rFonts w:ascii="Arial" w:hAnsi="Arial" w:cs="Arial"/>
          <w:b/>
          <w:lang w:val="en-GB"/>
        </w:rPr>
        <w:t xml:space="preserve"> </w:t>
      </w:r>
    </w:p>
    <w:p w14:paraId="2F124751" w14:textId="77777777" w:rsidR="007A435F" w:rsidRPr="00CA74C9" w:rsidRDefault="003418F5" w:rsidP="00F764D3">
      <w:pPr>
        <w:pStyle w:val="MKNagwek1"/>
      </w:pPr>
      <w:r w:rsidRPr="009225EA">
        <w:rPr>
          <w:b/>
        </w:rPr>
        <w:t>C</w:t>
      </w:r>
      <w:r w:rsidR="00F764D3" w:rsidRPr="009225EA">
        <w:rPr>
          <w:b/>
        </w:rPr>
        <w:t>ommencement</w:t>
      </w:r>
      <w:r w:rsidR="00F764D3">
        <w:t xml:space="preserve">: </w:t>
      </w:r>
      <w:r w:rsidRPr="00CA74C9">
        <w:t xml:space="preserve"> </w:t>
      </w:r>
      <w:r w:rsidR="00AC5C40" w:rsidRPr="00CA74C9">
        <w:t>on th</w:t>
      </w:r>
      <w:r w:rsidR="00F764D3">
        <w:t xml:space="preserve">e date of signing the Contract by both sides </w:t>
      </w:r>
    </w:p>
    <w:p w14:paraId="6B46C09F" w14:textId="65A2856C" w:rsidR="00F764D3" w:rsidRDefault="00DC0979" w:rsidP="00F764D3">
      <w:pPr>
        <w:pStyle w:val="MKNagwek1"/>
      </w:pPr>
      <w:r w:rsidRPr="00F764D3">
        <w:rPr>
          <w:b/>
        </w:rPr>
        <w:t>Completion</w:t>
      </w:r>
      <w:r w:rsidR="00331FE6" w:rsidRPr="00F764D3">
        <w:rPr>
          <w:b/>
        </w:rPr>
        <w:t xml:space="preserve">: </w:t>
      </w:r>
      <w:r w:rsidR="007E4EA4" w:rsidRPr="00F764D3">
        <w:rPr>
          <w:b/>
        </w:rPr>
        <w:t xml:space="preserve"> </w:t>
      </w:r>
      <w:r w:rsidR="00F764D3" w:rsidRPr="00F764D3">
        <w:t xml:space="preserve"> </w:t>
      </w:r>
    </w:p>
    <w:p w14:paraId="5D4B8876" w14:textId="197992F6" w:rsidR="00401633" w:rsidRPr="00401633" w:rsidRDefault="00401633" w:rsidP="00401633">
      <w:pPr>
        <w:pStyle w:val="MKNagwek1"/>
        <w:rPr>
          <w:b/>
        </w:rPr>
      </w:pPr>
      <w:r w:rsidRPr="00401633">
        <w:rPr>
          <w:b/>
        </w:rPr>
        <w:t xml:space="preserve">• Kick-off meeting: </w:t>
      </w:r>
      <w:r w:rsidRPr="001E1D20">
        <w:t xml:space="preserve">within </w:t>
      </w:r>
      <w:r w:rsidRPr="00401633">
        <w:rPr>
          <w:b/>
        </w:rPr>
        <w:t xml:space="preserve">2 weeks </w:t>
      </w:r>
      <w:r w:rsidRPr="001E1D20">
        <w:t>from the date of mutual signing of the agreement</w:t>
      </w:r>
    </w:p>
    <w:p w14:paraId="26E56A8F" w14:textId="3733FF07" w:rsidR="00401633" w:rsidRPr="001E1D20" w:rsidRDefault="00401633" w:rsidP="00401633">
      <w:pPr>
        <w:pStyle w:val="MKNagwek1"/>
      </w:pPr>
      <w:r w:rsidRPr="00401633">
        <w:rPr>
          <w:b/>
        </w:rPr>
        <w:t>•</w:t>
      </w:r>
      <w:r w:rsidR="001E1D20">
        <w:rPr>
          <w:b/>
        </w:rPr>
        <w:t xml:space="preserve"> </w:t>
      </w:r>
      <w:r w:rsidR="00C96129">
        <w:rPr>
          <w:b/>
        </w:rPr>
        <w:t>Completion</w:t>
      </w:r>
      <w:r w:rsidRPr="00401633">
        <w:rPr>
          <w:b/>
        </w:rPr>
        <w:t xml:space="preserve"> of the Feasibility Study</w:t>
      </w:r>
      <w:r w:rsidR="00E75EC8">
        <w:rPr>
          <w:b/>
        </w:rPr>
        <w:t xml:space="preserve"> (</w:t>
      </w:r>
      <w:r w:rsidR="00C96129">
        <w:rPr>
          <w:b/>
        </w:rPr>
        <w:t>final Acceptance P</w:t>
      </w:r>
      <w:r w:rsidR="00E75EC8">
        <w:rPr>
          <w:b/>
        </w:rPr>
        <w:t>rotocol signed)</w:t>
      </w:r>
      <w:r w:rsidRPr="00401633">
        <w:rPr>
          <w:b/>
        </w:rPr>
        <w:t xml:space="preserve">: 26 weeks </w:t>
      </w:r>
      <w:r w:rsidRPr="001E1D20">
        <w:t>from the date of the kick-off meeting</w:t>
      </w:r>
    </w:p>
    <w:p w14:paraId="6A4C5FA4" w14:textId="5DECB094" w:rsidR="00E75EC8" w:rsidRPr="001E1D20" w:rsidRDefault="00E75EC8" w:rsidP="00401633">
      <w:pPr>
        <w:pStyle w:val="MKNagwek1"/>
      </w:pPr>
      <w:r w:rsidRPr="001E1D20">
        <w:rPr>
          <w:b/>
        </w:rPr>
        <w:t>Feasibility study shall consist of three phases</w:t>
      </w:r>
      <w:r w:rsidR="00C96129" w:rsidRPr="001E1D20">
        <w:t xml:space="preserve"> (each followed by FS Results Report and Acceptance Protocol)</w:t>
      </w:r>
      <w:r w:rsidRPr="001E1D20">
        <w:t>:</w:t>
      </w:r>
    </w:p>
    <w:p w14:paraId="05CF626A" w14:textId="3F29DE0D" w:rsidR="00E75EC8" w:rsidRPr="001E1D20" w:rsidRDefault="00E75EC8" w:rsidP="00401633">
      <w:pPr>
        <w:pStyle w:val="MKNagwek1"/>
        <w:rPr>
          <w:b/>
        </w:rPr>
      </w:pPr>
      <w:r w:rsidRPr="001E1D20">
        <w:rPr>
          <w:b/>
        </w:rPr>
        <w:t>Phase I – configuration Study</w:t>
      </w:r>
    </w:p>
    <w:p w14:paraId="443867EC" w14:textId="0DA9569A" w:rsidR="00E75EC8" w:rsidRPr="001E1D20" w:rsidRDefault="00E75EC8" w:rsidP="00401633">
      <w:pPr>
        <w:pStyle w:val="MKNagwek1"/>
        <w:rPr>
          <w:b/>
        </w:rPr>
      </w:pPr>
      <w:r w:rsidRPr="001E1D20">
        <w:rPr>
          <w:b/>
        </w:rPr>
        <w:t>Phase II – Process Study</w:t>
      </w:r>
    </w:p>
    <w:p w14:paraId="346C15AE" w14:textId="1197A4FF" w:rsidR="00E75EC8" w:rsidRPr="001E1D20" w:rsidRDefault="00E75EC8" w:rsidP="00401633">
      <w:pPr>
        <w:pStyle w:val="MKNagwek1"/>
        <w:rPr>
          <w:b/>
        </w:rPr>
      </w:pPr>
      <w:r w:rsidRPr="001E1D20">
        <w:rPr>
          <w:b/>
        </w:rPr>
        <w:t>Phase III – Implementation Study</w:t>
      </w:r>
    </w:p>
    <w:p w14:paraId="5C8C131B" w14:textId="77777777" w:rsidR="00E75EC8" w:rsidRPr="00401633" w:rsidRDefault="00E75EC8" w:rsidP="001E1D20">
      <w:pPr>
        <w:pStyle w:val="MKNagwek1"/>
        <w:ind w:left="0"/>
        <w:rPr>
          <w:b/>
        </w:rPr>
      </w:pPr>
    </w:p>
    <w:p w14:paraId="14587792" w14:textId="2CDFFB12" w:rsidR="007E0F31" w:rsidRPr="001E1D20" w:rsidRDefault="00F764D3" w:rsidP="00F764D3">
      <w:pPr>
        <w:pStyle w:val="MKNagwek1"/>
        <w:rPr>
          <w:i/>
          <w:sz w:val="18"/>
          <w:szCs w:val="18"/>
        </w:rPr>
      </w:pPr>
      <w:r w:rsidRPr="001E1D20">
        <w:rPr>
          <w:i/>
          <w:sz w:val="18"/>
          <w:szCs w:val="18"/>
        </w:rPr>
        <w:t>*This is the estimated date of completion of the last works by the contractor. The exact date of completion of the subject matter of the agreement will be consequential and cannot be indicated.</w:t>
      </w:r>
    </w:p>
    <w:p w14:paraId="27AFB41D" w14:textId="3CB3EE6E" w:rsidR="00DD5D77" w:rsidRPr="001E1D20" w:rsidRDefault="00DD5D77" w:rsidP="00F764D3">
      <w:pPr>
        <w:pStyle w:val="MKNagwek1"/>
        <w:rPr>
          <w:i/>
          <w:sz w:val="18"/>
          <w:szCs w:val="18"/>
        </w:rPr>
      </w:pPr>
      <w:r w:rsidRPr="001E1D20">
        <w:rPr>
          <w:i/>
          <w:sz w:val="18"/>
          <w:szCs w:val="18"/>
        </w:rPr>
        <w:t>If the Bidders appear at the stage of the procurement procedure with information that the proposed deadline is not possible to meet, the Ordering Party has the opportunity to analyse it and extend it and present a new deadline.</w:t>
      </w:r>
    </w:p>
    <w:p w14:paraId="3DEBCC96" w14:textId="77777777" w:rsidR="00DD5D77" w:rsidRPr="00F764D3" w:rsidRDefault="00DD5D77" w:rsidP="00F764D3">
      <w:pPr>
        <w:pStyle w:val="MKNagwek1"/>
      </w:pPr>
    </w:p>
    <w:p w14:paraId="20EFCD6B" w14:textId="77777777" w:rsidR="007A435F" w:rsidRPr="00843C4B" w:rsidRDefault="003418F5" w:rsidP="00170380">
      <w:pPr>
        <w:pStyle w:val="Akapitzlist"/>
        <w:numPr>
          <w:ilvl w:val="0"/>
          <w:numId w:val="2"/>
        </w:numPr>
        <w:spacing w:after="120"/>
        <w:ind w:left="567" w:right="-142" w:hanging="567"/>
        <w:jc w:val="both"/>
        <w:outlineLvl w:val="0"/>
        <w:rPr>
          <w:rFonts w:ascii="Arial" w:hAnsi="Arial" w:cs="Arial"/>
          <w:b/>
          <w:lang w:val="en-GB"/>
        </w:rPr>
      </w:pPr>
      <w:bookmarkStart w:id="2" w:name="_Toc185421798"/>
      <w:r w:rsidRPr="00843C4B">
        <w:rPr>
          <w:rFonts w:ascii="Arial" w:hAnsi="Arial" w:cs="Arial"/>
          <w:b/>
          <w:lang w:val="en-GB"/>
        </w:rPr>
        <w:t>DOCUMENTS AND INFORMATION REQUIRED TO PLACE A BID</w:t>
      </w:r>
      <w:bookmarkEnd w:id="2"/>
    </w:p>
    <w:p w14:paraId="2AA8503F" w14:textId="77777777" w:rsidR="007A435F" w:rsidRPr="00CA74C9" w:rsidRDefault="007A435F" w:rsidP="00CA74C9">
      <w:pPr>
        <w:pStyle w:val="Akapitzlist"/>
        <w:spacing w:after="120"/>
        <w:ind w:left="567" w:right="-142" w:hanging="567"/>
        <w:jc w:val="both"/>
        <w:rPr>
          <w:rFonts w:ascii="Arial" w:hAnsi="Arial" w:cs="Arial"/>
          <w:b/>
          <w:sz w:val="20"/>
          <w:szCs w:val="20"/>
          <w:lang w:val="en-GB"/>
        </w:rPr>
      </w:pPr>
    </w:p>
    <w:tbl>
      <w:tblPr>
        <w:tblStyle w:val="Tabela-Siatka"/>
        <w:tblW w:w="0" w:type="auto"/>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633"/>
      </w:tblGrid>
      <w:tr w:rsidR="00C1454F" w:rsidRPr="008643CE" w14:paraId="326EA381" w14:textId="77777777" w:rsidTr="00F50F92">
        <w:tc>
          <w:tcPr>
            <w:tcW w:w="9633" w:type="dxa"/>
            <w:shd w:val="clear" w:color="auto" w:fill="F2F2F2" w:themeFill="background1" w:themeFillShade="F2"/>
            <w:vAlign w:val="center"/>
          </w:tcPr>
          <w:p w14:paraId="161B5A94" w14:textId="77777777" w:rsidR="007A435F" w:rsidRPr="00CA74C9" w:rsidRDefault="003418F5" w:rsidP="00CA74C9">
            <w:pPr>
              <w:pStyle w:val="Akapitzlist"/>
              <w:spacing w:after="0"/>
              <w:ind w:left="31"/>
              <w:jc w:val="both"/>
              <w:rPr>
                <w:rFonts w:ascii="Arial" w:hAnsi="Arial" w:cs="Arial"/>
                <w:b/>
                <w:color w:val="FF0000"/>
                <w:sz w:val="20"/>
                <w:szCs w:val="20"/>
                <w:lang w:val="en-GB"/>
              </w:rPr>
            </w:pPr>
            <w:r w:rsidRPr="00CA74C9">
              <w:rPr>
                <w:rFonts w:ascii="Arial" w:hAnsi="Arial" w:cs="Arial"/>
                <w:sz w:val="20"/>
                <w:szCs w:val="20"/>
                <w:lang w:val="en-GB"/>
              </w:rPr>
              <w:t xml:space="preserve">In order for the bid to be accepted and considered, it is necessary to present documents and information listed in </w:t>
            </w:r>
            <w:r w:rsidRPr="00CA74C9">
              <w:rPr>
                <w:rFonts w:ascii="Arial" w:hAnsi="Arial" w:cs="Arial"/>
                <w:b/>
                <w:sz w:val="20"/>
                <w:szCs w:val="20"/>
                <w:lang w:val="en-GB"/>
              </w:rPr>
              <w:t xml:space="preserve"> Appendix </w:t>
            </w:r>
            <w:r w:rsidRPr="005B7068">
              <w:rPr>
                <w:rFonts w:ascii="Arial" w:hAnsi="Arial" w:cs="Arial"/>
                <w:b/>
                <w:sz w:val="20"/>
                <w:szCs w:val="20"/>
                <w:lang w:val="en-GB"/>
              </w:rPr>
              <w:t xml:space="preserve">No. </w:t>
            </w:r>
            <w:r w:rsidRPr="005B7068">
              <w:rPr>
                <w:rFonts w:ascii="Arial" w:hAnsi="Arial" w:cs="Arial"/>
                <w:b/>
                <w:color w:val="FF0000"/>
                <w:sz w:val="20"/>
                <w:szCs w:val="20"/>
                <w:lang w:val="en-GB"/>
              </w:rPr>
              <w:t>1</w:t>
            </w:r>
            <w:r w:rsidR="00463E4D" w:rsidRPr="005B7068">
              <w:rPr>
                <w:rFonts w:ascii="Arial" w:hAnsi="Arial" w:cs="Arial"/>
                <w:b/>
                <w:color w:val="FF0000"/>
                <w:sz w:val="20"/>
                <w:szCs w:val="20"/>
                <w:lang w:val="en-GB"/>
              </w:rPr>
              <w:t>, 2, 3</w:t>
            </w:r>
            <w:r w:rsidRPr="00CA74C9">
              <w:rPr>
                <w:rFonts w:ascii="Arial" w:hAnsi="Arial" w:cs="Arial"/>
                <w:b/>
                <w:sz w:val="20"/>
                <w:szCs w:val="20"/>
                <w:lang w:val="en-GB"/>
              </w:rPr>
              <w:t>.</w:t>
            </w:r>
          </w:p>
        </w:tc>
      </w:tr>
    </w:tbl>
    <w:p w14:paraId="59834721" w14:textId="77777777" w:rsidR="007A435F" w:rsidRPr="00CA74C9" w:rsidRDefault="007A435F" w:rsidP="00CA74C9">
      <w:pPr>
        <w:spacing w:line="276" w:lineRule="auto"/>
        <w:ind w:left="567" w:hanging="567"/>
        <w:jc w:val="both"/>
        <w:rPr>
          <w:rFonts w:ascii="Arial" w:hAnsi="Arial" w:cs="Arial"/>
          <w:lang w:val="en-GB"/>
        </w:rPr>
      </w:pPr>
    </w:p>
    <w:p w14:paraId="1C4CB0D4" w14:textId="77777777" w:rsidR="007A435F" w:rsidRPr="00CA74C9" w:rsidRDefault="003418F5" w:rsidP="00170380">
      <w:pPr>
        <w:pStyle w:val="MKNagwek1"/>
        <w:numPr>
          <w:ilvl w:val="0"/>
          <w:numId w:val="2"/>
        </w:numPr>
        <w:outlineLvl w:val="0"/>
      </w:pPr>
      <w:r w:rsidRPr="00CA74C9">
        <w:t xml:space="preserve"> </w:t>
      </w:r>
      <w:bookmarkStart w:id="3" w:name="_Toc185421799"/>
      <w:r w:rsidRPr="00843C4B">
        <w:rPr>
          <w:b/>
          <w:sz w:val="22"/>
          <w:szCs w:val="22"/>
        </w:rPr>
        <w:t>BID</w:t>
      </w:r>
      <w:r w:rsidRPr="00CA74C9">
        <w:t xml:space="preserve"> </w:t>
      </w:r>
      <w:r w:rsidRPr="00843C4B">
        <w:rPr>
          <w:b/>
          <w:sz w:val="22"/>
          <w:szCs w:val="22"/>
        </w:rPr>
        <w:t>SUBMISSION – CONDITIONS/ RULES:</w:t>
      </w:r>
      <w:bookmarkEnd w:id="3"/>
    </w:p>
    <w:p w14:paraId="452887D0" w14:textId="77777777" w:rsidR="00C339D1" w:rsidRPr="00C339D1" w:rsidRDefault="003418F5" w:rsidP="00C339D1">
      <w:pPr>
        <w:pStyle w:val="Akapitzlist"/>
        <w:numPr>
          <w:ilvl w:val="1"/>
          <w:numId w:val="2"/>
        </w:numPr>
        <w:ind w:left="567" w:hanging="567"/>
        <w:jc w:val="both"/>
        <w:rPr>
          <w:rFonts w:ascii="Arial" w:hAnsi="Arial" w:cs="Arial"/>
          <w:sz w:val="20"/>
          <w:szCs w:val="20"/>
          <w:lang w:val="en-GB"/>
        </w:rPr>
      </w:pPr>
      <w:r w:rsidRPr="00CA74C9">
        <w:rPr>
          <w:rFonts w:ascii="Arial" w:hAnsi="Arial" w:cs="Arial"/>
          <w:sz w:val="20"/>
          <w:szCs w:val="20"/>
          <w:lang w:val="en-GB"/>
        </w:rPr>
        <w:t xml:space="preserve">If </w:t>
      </w:r>
      <w:r w:rsidR="00C339D1" w:rsidRPr="00C339D1">
        <w:rPr>
          <w:rFonts w:ascii="Arial" w:hAnsi="Arial" w:cs="Arial"/>
          <w:sz w:val="20"/>
          <w:szCs w:val="20"/>
          <w:lang w:val="en-GB"/>
        </w:rPr>
        <w:t xml:space="preserve">you would like to place a bid, please send us a short message through CONNECT. To write a </w:t>
      </w:r>
    </w:p>
    <w:p w14:paraId="3EEF0563" w14:textId="69FCA82B" w:rsidR="007A435F" w:rsidRPr="00C339D1" w:rsidRDefault="00C339D1" w:rsidP="00C339D1">
      <w:pPr>
        <w:pStyle w:val="Akapitzlist"/>
        <w:ind w:left="567"/>
        <w:jc w:val="both"/>
        <w:rPr>
          <w:rFonts w:ascii="Arial" w:hAnsi="Arial" w:cs="Arial"/>
          <w:sz w:val="20"/>
          <w:szCs w:val="20"/>
          <w:lang w:val="en-GB"/>
        </w:rPr>
      </w:pPr>
      <w:r w:rsidRPr="00C339D1">
        <w:rPr>
          <w:rFonts w:ascii="Arial" w:hAnsi="Arial" w:cs="Arial"/>
          <w:sz w:val="20"/>
          <w:szCs w:val="20"/>
          <w:lang w:val="en-GB"/>
        </w:rPr>
        <w:t>message, please choose "Ask the Ordering Party a question" or "Go to questions and answers" and fill in the question field - in the "Subject of the message" field, please enter: "Bid submission declaration", write short information that you are interested of participation in our purchasing process</w:t>
      </w:r>
      <w:r w:rsidR="00DD5D77">
        <w:rPr>
          <w:rFonts w:ascii="Arial" w:hAnsi="Arial" w:cs="Arial"/>
          <w:sz w:val="20"/>
          <w:szCs w:val="20"/>
          <w:lang w:val="en-GB"/>
        </w:rPr>
        <w:t>.</w:t>
      </w:r>
    </w:p>
    <w:p w14:paraId="72AE8419" w14:textId="77777777" w:rsidR="006A23A0" w:rsidRPr="00CA74C9" w:rsidRDefault="008B3FAE" w:rsidP="002E1875">
      <w:pPr>
        <w:pStyle w:val="Akapitzlist"/>
        <w:numPr>
          <w:ilvl w:val="1"/>
          <w:numId w:val="2"/>
        </w:numPr>
        <w:ind w:left="567" w:hanging="567"/>
        <w:jc w:val="both"/>
        <w:rPr>
          <w:rFonts w:ascii="Arial" w:hAnsi="Arial" w:cs="Arial"/>
          <w:sz w:val="20"/>
          <w:szCs w:val="20"/>
          <w:lang w:val="en-GB"/>
        </w:rPr>
      </w:pPr>
      <w:r>
        <w:rPr>
          <w:rFonts w:ascii="Arial" w:hAnsi="Arial" w:cs="Arial"/>
          <w:sz w:val="20"/>
          <w:szCs w:val="20"/>
          <w:lang w:val="en-GB"/>
        </w:rPr>
        <w:t>After receiving the detailed S</w:t>
      </w:r>
      <w:r w:rsidR="006A23A0" w:rsidRPr="00CA74C9">
        <w:rPr>
          <w:rFonts w:ascii="Arial" w:hAnsi="Arial" w:cs="Arial"/>
          <w:sz w:val="20"/>
          <w:szCs w:val="20"/>
          <w:lang w:val="en-GB"/>
        </w:rPr>
        <w:t xml:space="preserve">cope of </w:t>
      </w:r>
      <w:r w:rsidR="00F142AD">
        <w:rPr>
          <w:rFonts w:ascii="Arial" w:hAnsi="Arial" w:cs="Arial"/>
          <w:sz w:val="20"/>
          <w:szCs w:val="20"/>
          <w:lang w:val="en-GB"/>
        </w:rPr>
        <w:t>W</w:t>
      </w:r>
      <w:r w:rsidR="006A23A0" w:rsidRPr="00CA74C9">
        <w:rPr>
          <w:rFonts w:ascii="Arial" w:hAnsi="Arial" w:cs="Arial"/>
          <w:sz w:val="20"/>
          <w:szCs w:val="20"/>
          <w:lang w:val="en-GB"/>
        </w:rPr>
        <w:t>ork from ORLEN S.A., please prep</w:t>
      </w:r>
      <w:r w:rsidR="00F142AD">
        <w:rPr>
          <w:rFonts w:ascii="Arial" w:hAnsi="Arial" w:cs="Arial"/>
          <w:sz w:val="20"/>
          <w:szCs w:val="20"/>
          <w:lang w:val="en-GB"/>
        </w:rPr>
        <w:t>are your bid.</w:t>
      </w:r>
    </w:p>
    <w:p w14:paraId="2C0EAAD2" w14:textId="77777777" w:rsidR="007A435F" w:rsidRPr="00CA74C9" w:rsidRDefault="003418F5" w:rsidP="002E1875">
      <w:pPr>
        <w:pStyle w:val="Akapitzlist"/>
        <w:numPr>
          <w:ilvl w:val="1"/>
          <w:numId w:val="2"/>
        </w:numPr>
        <w:ind w:left="567" w:hanging="567"/>
        <w:jc w:val="both"/>
        <w:rPr>
          <w:rFonts w:ascii="Arial" w:hAnsi="Arial" w:cs="Arial"/>
          <w:sz w:val="20"/>
          <w:szCs w:val="20"/>
          <w:lang w:val="en-GB"/>
        </w:rPr>
      </w:pPr>
      <w:r w:rsidRPr="00CA74C9">
        <w:rPr>
          <w:rFonts w:ascii="Arial" w:hAnsi="Arial" w:cs="Arial"/>
          <w:sz w:val="20"/>
          <w:szCs w:val="20"/>
          <w:lang w:val="en-GB"/>
        </w:rPr>
        <w:t>The bid must be placed before the deadline specified in the CONNECT system, in Polish</w:t>
      </w:r>
      <w:r w:rsidR="000359D6" w:rsidRPr="00CA74C9">
        <w:rPr>
          <w:rFonts w:ascii="Arial" w:hAnsi="Arial" w:cs="Arial"/>
          <w:sz w:val="20"/>
          <w:szCs w:val="20"/>
          <w:lang w:val="en-GB"/>
        </w:rPr>
        <w:t xml:space="preserve"> or English</w:t>
      </w:r>
      <w:r w:rsidRPr="00CA74C9">
        <w:rPr>
          <w:rFonts w:ascii="Arial" w:hAnsi="Arial" w:cs="Arial"/>
          <w:sz w:val="20"/>
          <w:szCs w:val="20"/>
          <w:lang w:val="en-GB"/>
        </w:rPr>
        <w:t xml:space="preserve">, through CONNECT - Purchasing Platform of the ORLEN Group available at </w:t>
      </w:r>
      <w:hyperlink r:id="rId11" w:history="1">
        <w:r w:rsidR="008C4A5E" w:rsidRPr="00AD4D94">
          <w:rPr>
            <w:rStyle w:val="Hipercze"/>
            <w:rFonts w:ascii="Arial" w:hAnsi="Arial" w:cs="Arial"/>
            <w:sz w:val="20"/>
            <w:szCs w:val="20"/>
            <w:lang w:val="en-GB"/>
          </w:rPr>
          <w:t>https://connect.orlen.pl</w:t>
        </w:r>
      </w:hyperlink>
      <w:r w:rsidRPr="00CA74C9">
        <w:rPr>
          <w:rFonts w:ascii="Arial" w:hAnsi="Arial" w:cs="Arial"/>
          <w:sz w:val="20"/>
          <w:szCs w:val="20"/>
          <w:lang w:val="en-GB"/>
        </w:rPr>
        <w:t xml:space="preserve"> by completing all fields in the form and attaching the information/documents requested in the RFP. </w:t>
      </w:r>
    </w:p>
    <w:p w14:paraId="49BBF7F4" w14:textId="77777777" w:rsidR="006A23A0" w:rsidRPr="00CA74C9" w:rsidRDefault="006A23A0" w:rsidP="002E1875">
      <w:pPr>
        <w:pStyle w:val="Akapitzlist"/>
        <w:numPr>
          <w:ilvl w:val="1"/>
          <w:numId w:val="2"/>
        </w:numPr>
        <w:ind w:left="567" w:hanging="567"/>
        <w:jc w:val="both"/>
        <w:rPr>
          <w:rFonts w:ascii="Arial" w:hAnsi="Arial" w:cs="Arial"/>
          <w:sz w:val="20"/>
          <w:szCs w:val="20"/>
          <w:lang w:val="en-GB"/>
        </w:rPr>
      </w:pPr>
      <w:r w:rsidRPr="00CA74C9">
        <w:rPr>
          <w:rFonts w:ascii="Arial" w:hAnsi="Arial" w:cs="Arial"/>
          <w:sz w:val="20"/>
          <w:szCs w:val="20"/>
          <w:lang w:val="en-GB"/>
        </w:rPr>
        <w:lastRenderedPageBreak/>
        <w:t>The lack of any document in a bid, or the lack of a declaration of its delivery at another date indicated and agreed with the Ordering Party, may result in the exclusion of the Bidder from further proceedings.</w:t>
      </w:r>
    </w:p>
    <w:p w14:paraId="4B243849" w14:textId="77777777" w:rsidR="007A435F" w:rsidRPr="00CA74C9" w:rsidRDefault="003418F5" w:rsidP="008C4A5E">
      <w:pPr>
        <w:pStyle w:val="Akapitzlist"/>
        <w:numPr>
          <w:ilvl w:val="1"/>
          <w:numId w:val="2"/>
        </w:numPr>
        <w:ind w:left="567" w:hanging="567"/>
        <w:jc w:val="both"/>
        <w:rPr>
          <w:rFonts w:ascii="Arial" w:hAnsi="Arial" w:cs="Arial"/>
          <w:sz w:val="20"/>
          <w:szCs w:val="20"/>
          <w:lang w:val="en-GB"/>
        </w:rPr>
      </w:pPr>
      <w:r w:rsidRPr="00CA74C9">
        <w:rPr>
          <w:rFonts w:ascii="Arial" w:hAnsi="Arial" w:cs="Arial"/>
          <w:sz w:val="20"/>
          <w:szCs w:val="20"/>
          <w:lang w:val="en-GB"/>
        </w:rPr>
        <w:t>The bid should be sig</w:t>
      </w:r>
      <w:r w:rsidR="002330C0">
        <w:rPr>
          <w:rFonts w:ascii="Arial" w:hAnsi="Arial" w:cs="Arial"/>
          <w:sz w:val="20"/>
          <w:szCs w:val="20"/>
          <w:lang w:val="en-GB"/>
        </w:rPr>
        <w:t>ned by a representative of the B</w:t>
      </w:r>
      <w:r w:rsidRPr="00CA74C9">
        <w:rPr>
          <w:rFonts w:ascii="Arial" w:hAnsi="Arial" w:cs="Arial"/>
          <w:sz w:val="20"/>
          <w:szCs w:val="20"/>
          <w:lang w:val="en-GB"/>
        </w:rPr>
        <w:t xml:space="preserve">idder, authorised according to the provisions of </w:t>
      </w:r>
      <w:r w:rsidR="00A1368F" w:rsidRPr="00CA74C9">
        <w:rPr>
          <w:rFonts w:ascii="Arial" w:hAnsi="Arial" w:cs="Arial"/>
          <w:sz w:val="20"/>
          <w:szCs w:val="20"/>
          <w:lang w:val="en-GB"/>
        </w:rPr>
        <w:t>National Court Register</w:t>
      </w:r>
      <w:r w:rsidR="008C4A5E" w:rsidRPr="008C4A5E">
        <w:rPr>
          <w:rFonts w:ascii="Arial" w:hAnsi="Arial" w:cs="Arial"/>
          <w:sz w:val="20"/>
          <w:szCs w:val="20"/>
          <w:lang w:val="en-GB"/>
        </w:rPr>
        <w:t xml:space="preserve"> or other respective commercial register of companies </w:t>
      </w:r>
      <w:r w:rsidR="008C4A5E">
        <w:rPr>
          <w:rFonts w:ascii="Arial" w:hAnsi="Arial" w:cs="Arial"/>
          <w:sz w:val="20"/>
          <w:szCs w:val="20"/>
          <w:lang w:val="en-GB"/>
        </w:rPr>
        <w:t xml:space="preserve">or according to the </w:t>
      </w:r>
      <w:r w:rsidRPr="00CA74C9">
        <w:rPr>
          <w:rFonts w:ascii="Arial" w:hAnsi="Arial" w:cs="Arial"/>
          <w:sz w:val="20"/>
          <w:szCs w:val="20"/>
          <w:lang w:val="en-GB"/>
        </w:rPr>
        <w:t xml:space="preserve">relevant power of attorney. </w:t>
      </w:r>
      <w:r w:rsidR="00A1368F" w:rsidRPr="00CA74C9">
        <w:rPr>
          <w:rFonts w:ascii="Arial" w:hAnsi="Arial" w:cs="Arial"/>
          <w:sz w:val="20"/>
          <w:szCs w:val="20"/>
          <w:lang w:val="en-GB"/>
        </w:rPr>
        <w:t xml:space="preserve"> </w:t>
      </w:r>
    </w:p>
    <w:p w14:paraId="479030E5" w14:textId="77777777" w:rsidR="007A435F" w:rsidRPr="00CA74C9" w:rsidRDefault="003418F5" w:rsidP="002E1875">
      <w:pPr>
        <w:pStyle w:val="Akapitzlist"/>
        <w:numPr>
          <w:ilvl w:val="1"/>
          <w:numId w:val="2"/>
        </w:numPr>
        <w:ind w:left="567" w:hanging="567"/>
        <w:jc w:val="both"/>
        <w:rPr>
          <w:rFonts w:ascii="Arial" w:hAnsi="Arial" w:cs="Arial"/>
          <w:sz w:val="20"/>
          <w:szCs w:val="20"/>
          <w:lang w:val="en-GB"/>
        </w:rPr>
      </w:pPr>
      <w:r w:rsidRPr="00CA74C9">
        <w:rPr>
          <w:rFonts w:ascii="Arial" w:hAnsi="Arial" w:cs="Arial"/>
          <w:sz w:val="20"/>
          <w:szCs w:val="20"/>
          <w:lang w:val="en-GB"/>
        </w:rPr>
        <w:t>If you do not wish to submit a bid please send us a short message through CONNECT (in the "Subject of the message" field, please write "Decline the request to submit a bid", please indicate the reasons in the body of the message and click "Decline" (the order of the actions is relevant).</w:t>
      </w:r>
    </w:p>
    <w:p w14:paraId="01B09C02" w14:textId="77777777" w:rsidR="007A435F" w:rsidRPr="00CA74C9" w:rsidRDefault="003418F5" w:rsidP="002E1875">
      <w:pPr>
        <w:pStyle w:val="Akapitzlist"/>
        <w:numPr>
          <w:ilvl w:val="1"/>
          <w:numId w:val="2"/>
        </w:numPr>
        <w:ind w:left="567" w:hanging="567"/>
        <w:jc w:val="both"/>
        <w:rPr>
          <w:rFonts w:ascii="Arial" w:hAnsi="Arial" w:cs="Arial"/>
          <w:sz w:val="20"/>
          <w:szCs w:val="20"/>
          <w:lang w:val="en-GB"/>
        </w:rPr>
      </w:pPr>
      <w:r w:rsidRPr="00CA74C9">
        <w:rPr>
          <w:rFonts w:ascii="Arial" w:hAnsi="Arial" w:cs="Arial"/>
          <w:sz w:val="20"/>
          <w:szCs w:val="20"/>
          <w:lang w:val="en-GB"/>
        </w:rPr>
        <w:t>Any requests for additional information and explanations should only be submitted through CONNECT ("Ask the Ordering Party a question" option) in the timeframe provided for by the system. The reply will be submitted in the same way.</w:t>
      </w:r>
    </w:p>
    <w:p w14:paraId="787E8EBC" w14:textId="4B1C5B0D" w:rsidR="007A435F" w:rsidRPr="00286CC9" w:rsidRDefault="006A23A0" w:rsidP="00286CC9">
      <w:pPr>
        <w:pStyle w:val="Akapitzlist"/>
        <w:numPr>
          <w:ilvl w:val="1"/>
          <w:numId w:val="2"/>
        </w:numPr>
        <w:ind w:left="567" w:hanging="567"/>
        <w:jc w:val="both"/>
        <w:rPr>
          <w:rFonts w:ascii="Arial" w:hAnsi="Arial" w:cs="Arial"/>
          <w:sz w:val="20"/>
          <w:szCs w:val="20"/>
          <w:lang w:val="en-GB"/>
        </w:rPr>
      </w:pPr>
      <w:r w:rsidRPr="00CA74C9">
        <w:rPr>
          <w:rFonts w:ascii="Arial" w:hAnsi="Arial" w:cs="Arial"/>
          <w:sz w:val="20"/>
          <w:szCs w:val="20"/>
          <w:lang w:val="en-GB"/>
        </w:rPr>
        <w:t>The Purchaser reserves the right not to answer the questions asked if questions are asked within the three days before the required date for submission of tenders.</w:t>
      </w:r>
    </w:p>
    <w:p w14:paraId="2A36AC79" w14:textId="77777777" w:rsidR="007A435F" w:rsidRPr="000B042D" w:rsidRDefault="003418F5" w:rsidP="00170380">
      <w:pPr>
        <w:pStyle w:val="MKNagwek1"/>
        <w:numPr>
          <w:ilvl w:val="0"/>
          <w:numId w:val="2"/>
        </w:numPr>
        <w:outlineLvl w:val="0"/>
        <w:rPr>
          <w:b/>
          <w:sz w:val="22"/>
          <w:szCs w:val="22"/>
        </w:rPr>
      </w:pPr>
      <w:bookmarkStart w:id="4" w:name="_Toc185421800"/>
      <w:r w:rsidRPr="000B042D">
        <w:rPr>
          <w:b/>
          <w:sz w:val="22"/>
          <w:szCs w:val="22"/>
        </w:rPr>
        <w:t>PROCESS –</w:t>
      </w:r>
      <w:r w:rsidRPr="000B042D">
        <w:rPr>
          <w:sz w:val="22"/>
          <w:szCs w:val="22"/>
        </w:rPr>
        <w:t xml:space="preserve"> </w:t>
      </w:r>
      <w:r w:rsidRPr="000B042D">
        <w:rPr>
          <w:b/>
          <w:sz w:val="22"/>
          <w:szCs w:val="22"/>
        </w:rPr>
        <w:t>MODE OF BID SUBMISSION:</w:t>
      </w:r>
      <w:bookmarkEnd w:id="4"/>
      <w:r w:rsidRPr="000B042D">
        <w:rPr>
          <w:sz w:val="22"/>
          <w:szCs w:val="22"/>
        </w:rPr>
        <w:t xml:space="preserve"> </w:t>
      </w:r>
      <w:r w:rsidRPr="000B042D">
        <w:rPr>
          <w:b/>
          <w:i/>
          <w:color w:val="FF0000"/>
          <w:sz w:val="22"/>
          <w:szCs w:val="22"/>
        </w:rPr>
        <w:tab/>
      </w:r>
    </w:p>
    <w:tbl>
      <w:tblPr>
        <w:tblStyle w:val="Tabela-Siatka"/>
        <w:tblW w:w="0" w:type="auto"/>
        <w:tblInd w:w="36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268"/>
      </w:tblGrid>
      <w:tr w:rsidR="00C1454F" w:rsidRPr="008643CE" w14:paraId="4DA7E45C" w14:textId="77777777" w:rsidTr="007A435F">
        <w:tc>
          <w:tcPr>
            <w:tcW w:w="9494" w:type="dxa"/>
            <w:shd w:val="clear" w:color="auto" w:fill="F2F2F2" w:themeFill="background1" w:themeFillShade="F2"/>
          </w:tcPr>
          <w:p w14:paraId="0E836046" w14:textId="77777777" w:rsidR="00E92DE2" w:rsidRPr="00CA74C9" w:rsidRDefault="00E92DE2" w:rsidP="00CA74C9">
            <w:pPr>
              <w:pStyle w:val="Tekstpodstawowy2"/>
              <w:spacing w:after="0" w:line="276" w:lineRule="auto"/>
              <w:ind w:left="90"/>
              <w:jc w:val="both"/>
              <w:rPr>
                <w:rFonts w:ascii="Arial" w:hAnsi="Arial" w:cs="Arial"/>
                <w:lang w:val="en-GB"/>
              </w:rPr>
            </w:pPr>
          </w:p>
          <w:p w14:paraId="61110763" w14:textId="77777777" w:rsidR="006A23A0" w:rsidRPr="00CA74C9" w:rsidRDefault="006A23A0" w:rsidP="00CA74C9">
            <w:pPr>
              <w:pStyle w:val="Tekstpodstawowy2"/>
              <w:spacing w:after="0" w:line="276" w:lineRule="auto"/>
              <w:ind w:left="90"/>
              <w:jc w:val="both"/>
              <w:rPr>
                <w:rFonts w:ascii="Arial" w:hAnsi="Arial" w:cs="Arial"/>
                <w:b/>
                <w:color w:val="000000" w:themeColor="text1"/>
                <w:lang w:val="en-GB"/>
              </w:rPr>
            </w:pPr>
            <w:r w:rsidRPr="00CA74C9">
              <w:rPr>
                <w:rFonts w:ascii="Arial" w:hAnsi="Arial" w:cs="Arial"/>
                <w:b/>
                <w:color w:val="000000" w:themeColor="text1"/>
                <w:lang w:val="en-GB"/>
              </w:rPr>
              <w:t>ORLEN S.A. operates</w:t>
            </w:r>
            <w:r w:rsidRPr="00CA74C9">
              <w:rPr>
                <w:rFonts w:ascii="Arial" w:hAnsi="Arial" w:cs="Arial"/>
                <w:b/>
                <w:color w:val="000000" w:themeColor="text1"/>
                <w:u w:val="single"/>
                <w:lang w:val="en-GB"/>
              </w:rPr>
              <w:t xml:space="preserve"> a </w:t>
            </w:r>
            <w:r w:rsidR="00773838" w:rsidRPr="00CA74C9">
              <w:rPr>
                <w:rFonts w:ascii="Arial" w:hAnsi="Arial" w:cs="Arial"/>
                <w:b/>
                <w:color w:val="000000" w:themeColor="text1"/>
                <w:u w:val="single"/>
                <w:lang w:val="en-GB"/>
              </w:rPr>
              <w:t>two</w:t>
            </w:r>
            <w:r w:rsidRPr="00CA74C9">
              <w:rPr>
                <w:rFonts w:ascii="Arial" w:hAnsi="Arial" w:cs="Arial"/>
                <w:b/>
                <w:color w:val="000000" w:themeColor="text1"/>
                <w:u w:val="single"/>
                <w:lang w:val="en-GB"/>
              </w:rPr>
              <w:t xml:space="preserve">-step </w:t>
            </w:r>
            <w:r w:rsidRPr="00CA74C9">
              <w:rPr>
                <w:rFonts w:ascii="Arial" w:hAnsi="Arial" w:cs="Arial"/>
                <w:b/>
                <w:color w:val="000000" w:themeColor="text1"/>
                <w:lang w:val="en-GB"/>
              </w:rPr>
              <w:t xml:space="preserve"> bid submission process:</w:t>
            </w:r>
          </w:p>
          <w:p w14:paraId="65555660" w14:textId="77777777" w:rsidR="006A23A0" w:rsidRPr="00CA74C9" w:rsidRDefault="006A23A0" w:rsidP="00CA74C9">
            <w:pPr>
              <w:pStyle w:val="Tekstpodstawowy2"/>
              <w:spacing w:after="0" w:line="276" w:lineRule="auto"/>
              <w:ind w:left="90"/>
              <w:jc w:val="both"/>
              <w:rPr>
                <w:rFonts w:ascii="Arial" w:hAnsi="Arial" w:cs="Arial"/>
                <w:b/>
                <w:color w:val="000000" w:themeColor="text1"/>
                <w:lang w:val="en-GB"/>
              </w:rPr>
            </w:pPr>
          </w:p>
          <w:p w14:paraId="15DF92EB" w14:textId="77777777" w:rsidR="006A23A0" w:rsidRPr="00CA74C9" w:rsidRDefault="006A23A0" w:rsidP="00CA74C9">
            <w:pPr>
              <w:pStyle w:val="Tekstpodstawowy2"/>
              <w:spacing w:after="0" w:line="276" w:lineRule="auto"/>
              <w:ind w:left="90"/>
              <w:jc w:val="both"/>
              <w:rPr>
                <w:rFonts w:ascii="Arial" w:hAnsi="Arial" w:cs="Arial"/>
                <w:b/>
                <w:color w:val="000000" w:themeColor="text1"/>
                <w:lang w:val="en-GB"/>
              </w:rPr>
            </w:pPr>
            <w:r w:rsidRPr="00CA74C9">
              <w:rPr>
                <w:rFonts w:ascii="Arial" w:hAnsi="Arial" w:cs="Arial"/>
                <w:b/>
                <w:color w:val="000000" w:themeColor="text1"/>
                <w:lang w:val="en-GB"/>
              </w:rPr>
              <w:t xml:space="preserve">Formal and technical documents may not contain any trade information and/or remuneration. </w:t>
            </w:r>
          </w:p>
          <w:p w14:paraId="3D140661" w14:textId="77777777" w:rsidR="006A23A0" w:rsidRPr="00CA74C9" w:rsidRDefault="006A23A0" w:rsidP="00CA74C9">
            <w:pPr>
              <w:pStyle w:val="Tekstpodstawowy2"/>
              <w:spacing w:after="0" w:line="276" w:lineRule="auto"/>
              <w:ind w:left="90"/>
              <w:jc w:val="both"/>
              <w:rPr>
                <w:rFonts w:ascii="Arial" w:hAnsi="Arial" w:cs="Arial"/>
                <w:lang w:val="en-GB"/>
              </w:rPr>
            </w:pPr>
            <w:r w:rsidRPr="00CA74C9">
              <w:rPr>
                <w:rFonts w:ascii="Arial" w:hAnsi="Arial" w:cs="Arial"/>
                <w:lang w:val="en-GB"/>
              </w:rPr>
              <w:t xml:space="preserve">Bidders submit documents (scanned copies of documents) through the CONNECT system. </w:t>
            </w:r>
          </w:p>
          <w:p w14:paraId="44459C3E" w14:textId="77777777" w:rsidR="00773838" w:rsidRPr="00CA74C9" w:rsidRDefault="00773838" w:rsidP="00CA74C9">
            <w:pPr>
              <w:pStyle w:val="Tekstpodstawowy2"/>
              <w:spacing w:after="0" w:line="276" w:lineRule="auto"/>
              <w:ind w:left="90"/>
              <w:jc w:val="both"/>
              <w:rPr>
                <w:rFonts w:ascii="Arial" w:hAnsi="Arial" w:cs="Arial"/>
                <w:b/>
                <w:lang w:val="en-GB"/>
              </w:rPr>
            </w:pPr>
          </w:p>
          <w:p w14:paraId="3D87CAAB" w14:textId="16B3A0C7" w:rsidR="006A23A0" w:rsidRPr="00CA74C9" w:rsidRDefault="00AA2903" w:rsidP="00CA74C9">
            <w:pPr>
              <w:pStyle w:val="Tekstpodstawowy2"/>
              <w:spacing w:after="0" w:line="276" w:lineRule="auto"/>
              <w:ind w:left="90"/>
              <w:jc w:val="both"/>
              <w:rPr>
                <w:rFonts w:ascii="Arial" w:hAnsi="Arial" w:cs="Arial"/>
                <w:b/>
                <w:lang w:val="en-GB"/>
              </w:rPr>
            </w:pPr>
            <w:r>
              <w:rPr>
                <w:rFonts w:ascii="Arial" w:hAnsi="Arial" w:cs="Arial"/>
                <w:b/>
                <w:lang w:val="en-GB"/>
              </w:rPr>
              <w:t>ROUND</w:t>
            </w:r>
            <w:r w:rsidR="00337305" w:rsidRPr="00CA74C9">
              <w:rPr>
                <w:rFonts w:ascii="Arial" w:hAnsi="Arial" w:cs="Arial"/>
                <w:b/>
                <w:lang w:val="en-GB"/>
              </w:rPr>
              <w:t xml:space="preserve"> 1</w:t>
            </w:r>
            <w:r w:rsidR="00773838" w:rsidRPr="00CA74C9">
              <w:rPr>
                <w:rFonts w:ascii="Arial" w:hAnsi="Arial" w:cs="Arial"/>
                <w:b/>
                <w:lang w:val="en-GB"/>
              </w:rPr>
              <w:t>:</w:t>
            </w:r>
          </w:p>
          <w:p w14:paraId="1D76DB4A" w14:textId="77777777" w:rsidR="000E79F5" w:rsidRPr="00CA74C9" w:rsidRDefault="006C1BB4" w:rsidP="00A80ADA">
            <w:pPr>
              <w:pStyle w:val="Tekstpodstawowy2"/>
              <w:numPr>
                <w:ilvl w:val="0"/>
                <w:numId w:val="17"/>
              </w:numPr>
              <w:spacing w:line="276" w:lineRule="auto"/>
              <w:jc w:val="both"/>
              <w:rPr>
                <w:rFonts w:ascii="Arial" w:hAnsi="Arial" w:cs="Arial"/>
                <w:lang w:val="en-GB"/>
              </w:rPr>
            </w:pPr>
            <w:r>
              <w:rPr>
                <w:rFonts w:ascii="Arial" w:hAnsi="Arial" w:cs="Arial"/>
                <w:lang w:val="en-GB"/>
              </w:rPr>
              <w:t xml:space="preserve">The signed </w:t>
            </w:r>
            <w:r w:rsidRPr="005B7068">
              <w:rPr>
                <w:rFonts w:ascii="Arial" w:hAnsi="Arial" w:cs="Arial"/>
                <w:b/>
                <w:lang w:val="en-GB"/>
              </w:rPr>
              <w:t xml:space="preserve">Appendix No. </w:t>
            </w:r>
            <w:r w:rsidRPr="005B7068">
              <w:rPr>
                <w:rFonts w:ascii="Arial" w:hAnsi="Arial" w:cs="Arial"/>
                <w:b/>
                <w:color w:val="FF0000"/>
                <w:lang w:val="en-GB"/>
              </w:rPr>
              <w:t>1</w:t>
            </w:r>
            <w:r w:rsidRPr="005B7068">
              <w:rPr>
                <w:rFonts w:ascii="Arial" w:hAnsi="Arial" w:cs="Arial"/>
                <w:b/>
                <w:lang w:val="en-GB"/>
              </w:rPr>
              <w:t xml:space="preserve"> </w:t>
            </w:r>
            <w:r w:rsidRPr="006C1BB4">
              <w:rPr>
                <w:rFonts w:ascii="Arial" w:hAnsi="Arial" w:cs="Arial"/>
                <w:lang w:val="en-GB"/>
              </w:rPr>
              <w:t xml:space="preserve">constituting the </w:t>
            </w:r>
            <w:r w:rsidRPr="006C1BB4">
              <w:rPr>
                <w:rFonts w:ascii="Arial" w:hAnsi="Arial" w:cs="Arial"/>
                <w:b/>
                <w:lang w:val="en-GB"/>
              </w:rPr>
              <w:t>FORMAL OFFER</w:t>
            </w:r>
            <w:r>
              <w:rPr>
                <w:rFonts w:ascii="Arial" w:hAnsi="Arial" w:cs="Arial"/>
                <w:lang w:val="en-GB"/>
              </w:rPr>
              <w:t xml:space="preserve"> </w:t>
            </w:r>
            <w:r w:rsidRPr="006C1BB4">
              <w:rPr>
                <w:rFonts w:ascii="Arial" w:hAnsi="Arial" w:cs="Arial"/>
                <w:lang w:val="en-GB"/>
              </w:rPr>
              <w:t xml:space="preserve">along with the required </w:t>
            </w:r>
            <w:r w:rsidRPr="00DF7E4D">
              <w:rPr>
                <w:rFonts w:ascii="Arial" w:hAnsi="Arial" w:cs="Arial"/>
                <w:b/>
                <w:lang w:val="en-GB"/>
              </w:rPr>
              <w:t>A</w:t>
            </w:r>
            <w:r w:rsidR="005B7068" w:rsidRPr="00DF7E4D">
              <w:rPr>
                <w:rFonts w:ascii="Arial" w:hAnsi="Arial" w:cs="Arial"/>
                <w:b/>
                <w:lang w:val="en-GB"/>
              </w:rPr>
              <w:t>ppendices</w:t>
            </w:r>
            <w:r w:rsidRPr="00DF7E4D">
              <w:rPr>
                <w:rFonts w:ascii="Arial" w:hAnsi="Arial" w:cs="Arial"/>
                <w:b/>
                <w:lang w:val="en-GB"/>
              </w:rPr>
              <w:t xml:space="preserve"> </w:t>
            </w:r>
            <w:r w:rsidRPr="00DF7E4D">
              <w:rPr>
                <w:rFonts w:ascii="Arial" w:hAnsi="Arial" w:cs="Arial"/>
                <w:b/>
                <w:color w:val="FF0000"/>
                <w:lang w:val="en-GB"/>
              </w:rPr>
              <w:t>F1-F</w:t>
            </w:r>
            <w:r w:rsidR="008A345E" w:rsidRPr="00DF7E4D">
              <w:rPr>
                <w:rFonts w:ascii="Arial" w:hAnsi="Arial" w:cs="Arial"/>
                <w:b/>
                <w:color w:val="FF0000"/>
                <w:lang w:val="en-GB"/>
              </w:rPr>
              <w:t>7</w:t>
            </w:r>
            <w:r w:rsidRPr="005B7068">
              <w:rPr>
                <w:rFonts w:ascii="Arial" w:hAnsi="Arial" w:cs="Arial"/>
                <w:color w:val="FF0000"/>
                <w:lang w:val="en-GB"/>
              </w:rPr>
              <w:t xml:space="preserve"> </w:t>
            </w:r>
            <w:r w:rsidRPr="006C1BB4">
              <w:rPr>
                <w:rFonts w:ascii="Arial" w:hAnsi="Arial" w:cs="Arial"/>
                <w:lang w:val="en-GB"/>
              </w:rPr>
              <w:t>should be attached in t</w:t>
            </w:r>
            <w:r>
              <w:rPr>
                <w:rFonts w:ascii="Arial" w:hAnsi="Arial" w:cs="Arial"/>
                <w:lang w:val="en-GB"/>
              </w:rPr>
              <w:t xml:space="preserve">he item entitled "FORMAL OFFER" </w:t>
            </w:r>
            <w:r w:rsidR="000E79F5" w:rsidRPr="00CA74C9">
              <w:rPr>
                <w:rFonts w:ascii="Arial" w:hAnsi="Arial" w:cs="Arial"/>
                <w:lang w:val="en-GB"/>
              </w:rPr>
              <w:t>- Please submit all files in one .zip file.</w:t>
            </w:r>
          </w:p>
          <w:p w14:paraId="73C75F33" w14:textId="2AE3196E" w:rsidR="006C1BB4" w:rsidRPr="00CA74C9" w:rsidRDefault="006C1BB4" w:rsidP="00A80ADA">
            <w:pPr>
              <w:pStyle w:val="Tekstpodstawowy2"/>
              <w:numPr>
                <w:ilvl w:val="0"/>
                <w:numId w:val="17"/>
              </w:numPr>
              <w:spacing w:line="276" w:lineRule="auto"/>
              <w:jc w:val="both"/>
              <w:rPr>
                <w:rFonts w:ascii="Arial" w:hAnsi="Arial" w:cs="Arial"/>
                <w:lang w:val="en-GB"/>
              </w:rPr>
            </w:pPr>
            <w:r>
              <w:rPr>
                <w:rFonts w:ascii="Arial" w:hAnsi="Arial" w:cs="Arial"/>
                <w:lang w:val="en-GB"/>
              </w:rPr>
              <w:t xml:space="preserve">The signed </w:t>
            </w:r>
            <w:r w:rsidRPr="009B710A">
              <w:rPr>
                <w:rFonts w:ascii="Arial" w:hAnsi="Arial" w:cs="Arial"/>
                <w:b/>
                <w:lang w:val="en-GB"/>
              </w:rPr>
              <w:t xml:space="preserve">Appendix No. </w:t>
            </w:r>
            <w:r w:rsidRPr="009B710A">
              <w:rPr>
                <w:rFonts w:ascii="Arial" w:hAnsi="Arial" w:cs="Arial"/>
                <w:b/>
                <w:color w:val="FF0000"/>
                <w:lang w:val="en-GB"/>
              </w:rPr>
              <w:t>2</w:t>
            </w:r>
            <w:r w:rsidRPr="009B710A">
              <w:rPr>
                <w:rFonts w:ascii="Arial" w:hAnsi="Arial" w:cs="Arial"/>
                <w:color w:val="FF0000"/>
                <w:lang w:val="en-GB"/>
              </w:rPr>
              <w:t xml:space="preserve"> </w:t>
            </w:r>
            <w:r w:rsidRPr="006C1BB4">
              <w:rPr>
                <w:rFonts w:ascii="Arial" w:hAnsi="Arial" w:cs="Arial"/>
                <w:lang w:val="en-GB"/>
              </w:rPr>
              <w:t xml:space="preserve">constituting the </w:t>
            </w:r>
            <w:r>
              <w:rPr>
                <w:rFonts w:ascii="Arial" w:hAnsi="Arial" w:cs="Arial"/>
                <w:b/>
                <w:lang w:val="en-GB"/>
              </w:rPr>
              <w:t>TECHNICAL</w:t>
            </w:r>
            <w:r w:rsidRPr="006C1BB4">
              <w:rPr>
                <w:rFonts w:ascii="Arial" w:hAnsi="Arial" w:cs="Arial"/>
                <w:b/>
                <w:lang w:val="en-GB"/>
              </w:rPr>
              <w:t xml:space="preserve"> </w:t>
            </w:r>
            <w:r w:rsidRPr="00401633">
              <w:rPr>
                <w:rFonts w:ascii="Arial" w:hAnsi="Arial" w:cs="Arial"/>
                <w:b/>
                <w:lang w:val="en-GB"/>
              </w:rPr>
              <w:t>OFFER</w:t>
            </w:r>
            <w:r w:rsidR="00401633" w:rsidRPr="00401633">
              <w:rPr>
                <w:rFonts w:ascii="Arial" w:hAnsi="Arial" w:cs="Arial"/>
                <w:b/>
                <w:lang w:val="en-GB"/>
              </w:rPr>
              <w:t xml:space="preserve"> – ROUND I</w:t>
            </w:r>
            <w:r w:rsidR="00401633">
              <w:rPr>
                <w:rFonts w:ascii="Arial" w:hAnsi="Arial" w:cs="Arial"/>
                <w:lang w:val="en-GB"/>
              </w:rPr>
              <w:t xml:space="preserve"> </w:t>
            </w:r>
            <w:r w:rsidRPr="006C1BB4">
              <w:rPr>
                <w:rFonts w:ascii="Arial" w:hAnsi="Arial" w:cs="Arial"/>
                <w:lang w:val="en-GB"/>
              </w:rPr>
              <w:t>a</w:t>
            </w:r>
            <w:r>
              <w:rPr>
                <w:rFonts w:ascii="Arial" w:hAnsi="Arial" w:cs="Arial"/>
                <w:lang w:val="en-GB"/>
              </w:rPr>
              <w:t xml:space="preserve">long with the required </w:t>
            </w:r>
            <w:r w:rsidRPr="002D7B9F">
              <w:rPr>
                <w:rFonts w:ascii="Arial" w:hAnsi="Arial" w:cs="Arial"/>
                <w:b/>
                <w:lang w:val="en-GB"/>
              </w:rPr>
              <w:t>A</w:t>
            </w:r>
            <w:r w:rsidR="009B710A" w:rsidRPr="002D7B9F">
              <w:rPr>
                <w:rFonts w:ascii="Arial" w:hAnsi="Arial" w:cs="Arial"/>
                <w:b/>
                <w:lang w:val="en-GB"/>
              </w:rPr>
              <w:t xml:space="preserve">ppendices </w:t>
            </w:r>
            <w:r w:rsidR="00DF7E4D" w:rsidRPr="002D7B9F">
              <w:rPr>
                <w:rFonts w:ascii="Arial" w:hAnsi="Arial" w:cs="Arial"/>
                <w:b/>
                <w:color w:val="FF0000"/>
                <w:lang w:val="en-GB"/>
              </w:rPr>
              <w:t>T1-T2</w:t>
            </w:r>
            <w:r w:rsidRPr="009B710A">
              <w:rPr>
                <w:rFonts w:ascii="Arial" w:hAnsi="Arial" w:cs="Arial"/>
                <w:color w:val="FF0000"/>
                <w:lang w:val="en-GB"/>
              </w:rPr>
              <w:t xml:space="preserve"> </w:t>
            </w:r>
            <w:r w:rsidRPr="006C1BB4">
              <w:rPr>
                <w:rFonts w:ascii="Arial" w:hAnsi="Arial" w:cs="Arial"/>
                <w:lang w:val="en-GB"/>
              </w:rPr>
              <w:t>should be attached in t</w:t>
            </w:r>
            <w:r>
              <w:rPr>
                <w:rFonts w:ascii="Arial" w:hAnsi="Arial" w:cs="Arial"/>
                <w:lang w:val="en-GB"/>
              </w:rPr>
              <w:t xml:space="preserve">he item entitled "TECHNICAL OFFER" </w:t>
            </w:r>
            <w:r w:rsidRPr="00CA74C9">
              <w:rPr>
                <w:rFonts w:ascii="Arial" w:hAnsi="Arial" w:cs="Arial"/>
                <w:lang w:val="en-GB"/>
              </w:rPr>
              <w:t>- Please submit all files in one .zip file.</w:t>
            </w:r>
          </w:p>
          <w:p w14:paraId="429C2602" w14:textId="358E71FC" w:rsidR="000E79F5" w:rsidRDefault="000E79F5" w:rsidP="00CA74C9">
            <w:pPr>
              <w:pStyle w:val="Tekstpodstawowy2"/>
              <w:spacing w:after="0" w:line="276" w:lineRule="auto"/>
              <w:ind w:left="90"/>
              <w:jc w:val="both"/>
              <w:rPr>
                <w:rFonts w:ascii="Arial" w:hAnsi="Arial" w:cs="Arial"/>
                <w:b/>
                <w:lang w:val="en-GB"/>
              </w:rPr>
            </w:pPr>
          </w:p>
          <w:p w14:paraId="34B7AFB5" w14:textId="6CB15AEE" w:rsidR="009C747A" w:rsidRDefault="009C747A" w:rsidP="00CA74C9">
            <w:pPr>
              <w:pStyle w:val="Tekstpodstawowy2"/>
              <w:spacing w:after="0" w:line="276" w:lineRule="auto"/>
              <w:ind w:left="90"/>
              <w:jc w:val="both"/>
              <w:rPr>
                <w:rFonts w:ascii="Arial" w:hAnsi="Arial" w:cs="Arial"/>
                <w:b/>
                <w:color w:val="FF0000"/>
                <w:lang w:val="en-GB"/>
              </w:rPr>
            </w:pPr>
            <w:r w:rsidRPr="00AA2903">
              <w:rPr>
                <w:rFonts w:ascii="Arial" w:hAnsi="Arial" w:cs="Arial"/>
                <w:b/>
                <w:color w:val="FF0000"/>
                <w:lang w:val="en-GB"/>
              </w:rPr>
              <w:t>NOTE: During this stage, NDA agreements will be agreed and signed, which are necessary to provide Bidders with detailed technical assumptions and continue the purchasing process in the next round.</w:t>
            </w:r>
            <w:r w:rsidR="00AA2903">
              <w:rPr>
                <w:rFonts w:ascii="Arial" w:hAnsi="Arial" w:cs="Arial"/>
                <w:b/>
                <w:color w:val="FF0000"/>
                <w:lang w:val="en-GB"/>
              </w:rPr>
              <w:t xml:space="preserve"> </w:t>
            </w:r>
          </w:p>
          <w:p w14:paraId="2D1AAAA9" w14:textId="77777777" w:rsidR="00AA2903" w:rsidRPr="00CA74C9" w:rsidRDefault="00AA2903" w:rsidP="00CA74C9">
            <w:pPr>
              <w:pStyle w:val="Tekstpodstawowy2"/>
              <w:spacing w:after="0" w:line="276" w:lineRule="auto"/>
              <w:ind w:left="90"/>
              <w:jc w:val="both"/>
              <w:rPr>
                <w:rFonts w:ascii="Arial" w:hAnsi="Arial" w:cs="Arial"/>
                <w:b/>
                <w:lang w:val="en-GB"/>
              </w:rPr>
            </w:pPr>
          </w:p>
          <w:p w14:paraId="7B6AE594" w14:textId="1BA2ED56" w:rsidR="00773838" w:rsidRPr="00CA74C9" w:rsidRDefault="00AA2903" w:rsidP="00CA74C9">
            <w:pPr>
              <w:pStyle w:val="Tekstpodstawowy2"/>
              <w:spacing w:after="0" w:line="276" w:lineRule="auto"/>
              <w:ind w:left="90"/>
              <w:jc w:val="both"/>
              <w:rPr>
                <w:rFonts w:ascii="Arial" w:hAnsi="Arial" w:cs="Arial"/>
                <w:b/>
                <w:lang w:val="en-GB"/>
              </w:rPr>
            </w:pPr>
            <w:r>
              <w:rPr>
                <w:rFonts w:ascii="Arial" w:hAnsi="Arial" w:cs="Arial"/>
                <w:b/>
                <w:lang w:val="en-GB"/>
              </w:rPr>
              <w:t>ROUND</w:t>
            </w:r>
            <w:r w:rsidR="00337305" w:rsidRPr="00CA74C9">
              <w:rPr>
                <w:rFonts w:ascii="Arial" w:hAnsi="Arial" w:cs="Arial"/>
                <w:b/>
                <w:lang w:val="en-GB"/>
              </w:rPr>
              <w:t xml:space="preserve"> 2</w:t>
            </w:r>
            <w:r w:rsidR="00773838" w:rsidRPr="00CA74C9">
              <w:rPr>
                <w:rFonts w:ascii="Arial" w:hAnsi="Arial" w:cs="Arial"/>
                <w:b/>
                <w:lang w:val="en-GB"/>
              </w:rPr>
              <w:t>:</w:t>
            </w:r>
          </w:p>
          <w:p w14:paraId="4EF64A36" w14:textId="55636E8E" w:rsidR="00773838" w:rsidRPr="00CA74C9" w:rsidRDefault="00C21D36" w:rsidP="00CA74C9">
            <w:pPr>
              <w:pStyle w:val="Tekstpodstawowy2"/>
              <w:spacing w:after="0" w:line="276" w:lineRule="auto"/>
              <w:ind w:left="90"/>
              <w:jc w:val="both"/>
              <w:rPr>
                <w:rFonts w:ascii="Arial" w:hAnsi="Arial" w:cs="Arial"/>
                <w:lang w:val="en-GB"/>
              </w:rPr>
            </w:pPr>
            <w:r w:rsidRPr="00CA74C9">
              <w:rPr>
                <w:rFonts w:ascii="Arial" w:hAnsi="Arial" w:cs="Arial"/>
                <w:lang w:val="en-GB"/>
              </w:rPr>
              <w:t xml:space="preserve">After evaluation by ORLEN S.A. formal and technical documents </w:t>
            </w:r>
            <w:r w:rsidR="006C1BB4">
              <w:rPr>
                <w:rFonts w:ascii="Arial" w:hAnsi="Arial" w:cs="Arial"/>
                <w:lang w:val="en-GB"/>
              </w:rPr>
              <w:t>Bidders</w:t>
            </w:r>
            <w:r w:rsidRPr="00CA74C9">
              <w:rPr>
                <w:rFonts w:ascii="Arial" w:hAnsi="Arial" w:cs="Arial"/>
                <w:lang w:val="en-GB"/>
              </w:rPr>
              <w:t xml:space="preserve"> who have been qualified to participate in the further part of the procedure</w:t>
            </w:r>
            <w:r w:rsidR="00FC5205">
              <w:rPr>
                <w:rFonts w:ascii="Arial" w:hAnsi="Arial" w:cs="Arial"/>
                <w:lang w:val="en-GB"/>
              </w:rPr>
              <w:t xml:space="preserve"> and signed </w:t>
            </w:r>
            <w:r w:rsidR="007F24A5">
              <w:rPr>
                <w:rFonts w:ascii="Arial" w:hAnsi="Arial" w:cs="Arial"/>
                <w:lang w:val="en-GB"/>
              </w:rPr>
              <w:t>Non-Disclosure Agreement</w:t>
            </w:r>
            <w:r w:rsidR="00FC5205">
              <w:rPr>
                <w:rFonts w:ascii="Arial" w:hAnsi="Arial" w:cs="Arial"/>
                <w:lang w:val="en-GB"/>
              </w:rPr>
              <w:t>,</w:t>
            </w:r>
            <w:r w:rsidRPr="00CA74C9">
              <w:rPr>
                <w:rFonts w:ascii="Arial" w:hAnsi="Arial" w:cs="Arial"/>
                <w:lang w:val="en-GB"/>
              </w:rPr>
              <w:t xml:space="preserve"> will be asked to submit </w:t>
            </w:r>
            <w:r w:rsidR="00FC5205">
              <w:rPr>
                <w:rFonts w:ascii="Arial" w:hAnsi="Arial" w:cs="Arial"/>
                <w:lang w:val="en-GB"/>
              </w:rPr>
              <w:t xml:space="preserve">technical offer – ROUND II and </w:t>
            </w:r>
            <w:r w:rsidRPr="00CA74C9">
              <w:rPr>
                <w:rFonts w:ascii="Arial" w:hAnsi="Arial" w:cs="Arial"/>
                <w:lang w:val="en-GB"/>
              </w:rPr>
              <w:t>commercial documents.</w:t>
            </w:r>
          </w:p>
          <w:p w14:paraId="5989E5BD" w14:textId="14769742" w:rsidR="00C21D36" w:rsidRDefault="003251C2" w:rsidP="00CA74C9">
            <w:pPr>
              <w:pStyle w:val="Tekstpodstawowy2"/>
              <w:spacing w:after="0" w:line="276" w:lineRule="auto"/>
              <w:ind w:left="90"/>
              <w:jc w:val="both"/>
              <w:rPr>
                <w:rFonts w:ascii="Arial" w:hAnsi="Arial" w:cs="Arial"/>
                <w:lang w:val="en-GB"/>
              </w:rPr>
            </w:pPr>
            <w:r>
              <w:rPr>
                <w:rFonts w:ascii="Arial" w:hAnsi="Arial" w:cs="Arial"/>
                <w:lang w:val="en-GB"/>
              </w:rPr>
              <w:t>The B</w:t>
            </w:r>
            <w:r w:rsidR="00D609E8" w:rsidRPr="00CA74C9">
              <w:rPr>
                <w:rFonts w:ascii="Arial" w:hAnsi="Arial" w:cs="Arial"/>
                <w:lang w:val="en-GB"/>
              </w:rPr>
              <w:t xml:space="preserve">idders will be informed about the deadline for submitting documents through </w:t>
            </w:r>
            <w:r>
              <w:rPr>
                <w:rFonts w:ascii="Arial" w:hAnsi="Arial" w:cs="Arial"/>
                <w:lang w:val="en-GB"/>
              </w:rPr>
              <w:t xml:space="preserve">the CONNECT Platform. </w:t>
            </w:r>
          </w:p>
          <w:p w14:paraId="6C78B5F8" w14:textId="0C8613FD" w:rsidR="00FC5205" w:rsidRDefault="00FC5205" w:rsidP="00CA74C9">
            <w:pPr>
              <w:pStyle w:val="Tekstpodstawowy2"/>
              <w:spacing w:after="0" w:line="276" w:lineRule="auto"/>
              <w:ind w:left="90"/>
              <w:jc w:val="both"/>
              <w:rPr>
                <w:rFonts w:ascii="Arial" w:hAnsi="Arial" w:cs="Arial"/>
                <w:lang w:val="en-GB"/>
              </w:rPr>
            </w:pPr>
          </w:p>
          <w:p w14:paraId="0EB984D7" w14:textId="4F2CDCEB" w:rsidR="00FC5205" w:rsidRPr="00746A03" w:rsidRDefault="00FC5205" w:rsidP="00746A03">
            <w:pPr>
              <w:pStyle w:val="Akapitzlist"/>
              <w:numPr>
                <w:ilvl w:val="0"/>
                <w:numId w:val="18"/>
              </w:numPr>
              <w:rPr>
                <w:rFonts w:ascii="Arial" w:eastAsia="Times New Roman" w:hAnsi="Arial" w:cs="Arial"/>
                <w:sz w:val="20"/>
                <w:szCs w:val="20"/>
                <w:lang w:val="en-GB" w:eastAsia="pl-PL"/>
              </w:rPr>
            </w:pPr>
            <w:r w:rsidRPr="00FC5205">
              <w:rPr>
                <w:rFonts w:ascii="Arial" w:eastAsia="Times New Roman" w:hAnsi="Arial" w:cs="Arial"/>
                <w:sz w:val="20"/>
                <w:szCs w:val="20"/>
                <w:lang w:val="en-GB" w:eastAsia="pl-PL"/>
              </w:rPr>
              <w:t xml:space="preserve">The signed </w:t>
            </w:r>
            <w:r w:rsidRPr="00A651E3">
              <w:rPr>
                <w:rFonts w:ascii="Arial" w:eastAsia="Times New Roman" w:hAnsi="Arial" w:cs="Arial"/>
                <w:b/>
                <w:sz w:val="20"/>
                <w:szCs w:val="20"/>
                <w:lang w:val="en-GB" w:eastAsia="pl-PL"/>
              </w:rPr>
              <w:t xml:space="preserve">Appendix No. </w:t>
            </w:r>
            <w:r w:rsidRPr="00A651E3">
              <w:rPr>
                <w:rFonts w:ascii="Arial" w:eastAsia="Times New Roman" w:hAnsi="Arial" w:cs="Arial"/>
                <w:b/>
                <w:color w:val="FF0000"/>
                <w:sz w:val="20"/>
                <w:szCs w:val="20"/>
                <w:lang w:val="en-GB" w:eastAsia="pl-PL"/>
              </w:rPr>
              <w:t>2</w:t>
            </w:r>
            <w:r w:rsidRPr="00A651E3">
              <w:rPr>
                <w:rFonts w:ascii="Arial" w:eastAsia="Times New Roman" w:hAnsi="Arial" w:cs="Arial"/>
                <w:b/>
                <w:sz w:val="20"/>
                <w:szCs w:val="20"/>
                <w:lang w:val="en-GB" w:eastAsia="pl-PL"/>
              </w:rPr>
              <w:t xml:space="preserve"> </w:t>
            </w:r>
            <w:r w:rsidRPr="00FC5205">
              <w:rPr>
                <w:rFonts w:ascii="Arial" w:eastAsia="Times New Roman" w:hAnsi="Arial" w:cs="Arial"/>
                <w:sz w:val="20"/>
                <w:szCs w:val="20"/>
                <w:lang w:val="en-GB" w:eastAsia="pl-PL"/>
              </w:rPr>
              <w:t xml:space="preserve">constituting the </w:t>
            </w:r>
            <w:r w:rsidRPr="00A651E3">
              <w:rPr>
                <w:rFonts w:ascii="Arial" w:eastAsia="Times New Roman" w:hAnsi="Arial" w:cs="Arial"/>
                <w:b/>
                <w:sz w:val="20"/>
                <w:szCs w:val="20"/>
                <w:lang w:val="en-GB" w:eastAsia="pl-PL"/>
              </w:rPr>
              <w:t>TECHNICAL OFFER</w:t>
            </w:r>
            <w:r w:rsidRPr="00FC5205">
              <w:rPr>
                <w:rFonts w:ascii="Arial" w:eastAsia="Times New Roman" w:hAnsi="Arial" w:cs="Arial"/>
                <w:sz w:val="20"/>
                <w:szCs w:val="20"/>
                <w:lang w:val="en-GB" w:eastAsia="pl-PL"/>
              </w:rPr>
              <w:t xml:space="preserve"> – </w:t>
            </w:r>
            <w:r w:rsidRPr="00A651E3">
              <w:rPr>
                <w:rFonts w:ascii="Arial" w:eastAsia="Times New Roman" w:hAnsi="Arial" w:cs="Arial"/>
                <w:b/>
                <w:sz w:val="20"/>
                <w:szCs w:val="20"/>
                <w:lang w:val="en-GB" w:eastAsia="pl-PL"/>
              </w:rPr>
              <w:t>ROUND I</w:t>
            </w:r>
            <w:r w:rsidR="00746A03" w:rsidRPr="00A651E3">
              <w:rPr>
                <w:rFonts w:ascii="Arial" w:eastAsia="Times New Roman" w:hAnsi="Arial" w:cs="Arial"/>
                <w:b/>
                <w:sz w:val="20"/>
                <w:szCs w:val="20"/>
                <w:lang w:val="en-GB" w:eastAsia="pl-PL"/>
              </w:rPr>
              <w:t>I</w:t>
            </w:r>
            <w:r w:rsidRPr="00FC5205">
              <w:rPr>
                <w:rFonts w:ascii="Arial" w:eastAsia="Times New Roman" w:hAnsi="Arial" w:cs="Arial"/>
                <w:sz w:val="20"/>
                <w:szCs w:val="20"/>
                <w:lang w:val="en-GB" w:eastAsia="pl-PL"/>
              </w:rPr>
              <w:t xml:space="preserve"> along with the required </w:t>
            </w:r>
            <w:r w:rsidRPr="00A651E3">
              <w:rPr>
                <w:rFonts w:ascii="Arial" w:eastAsia="Times New Roman" w:hAnsi="Arial" w:cs="Arial"/>
                <w:b/>
                <w:sz w:val="20"/>
                <w:szCs w:val="20"/>
                <w:lang w:val="en-GB" w:eastAsia="pl-PL"/>
              </w:rPr>
              <w:t>Appendices</w:t>
            </w:r>
            <w:r w:rsidRPr="00FC5205">
              <w:rPr>
                <w:rFonts w:ascii="Arial" w:eastAsia="Times New Roman" w:hAnsi="Arial" w:cs="Arial"/>
                <w:sz w:val="20"/>
                <w:szCs w:val="20"/>
                <w:lang w:val="en-GB" w:eastAsia="pl-PL"/>
              </w:rPr>
              <w:t xml:space="preserve"> </w:t>
            </w:r>
            <w:r w:rsidR="00A651E3" w:rsidRPr="002D7B9F">
              <w:rPr>
                <w:rFonts w:ascii="Arial" w:eastAsia="Times New Roman" w:hAnsi="Arial" w:cs="Arial"/>
                <w:b/>
                <w:color w:val="FF0000"/>
                <w:sz w:val="20"/>
                <w:szCs w:val="20"/>
                <w:lang w:val="en-GB" w:eastAsia="pl-PL"/>
              </w:rPr>
              <w:t>T1-T4</w:t>
            </w:r>
            <w:r w:rsidRPr="00A651E3">
              <w:rPr>
                <w:rFonts w:ascii="Arial" w:eastAsia="Times New Roman" w:hAnsi="Arial" w:cs="Arial"/>
                <w:color w:val="FF0000"/>
                <w:sz w:val="20"/>
                <w:szCs w:val="20"/>
                <w:lang w:val="en-GB" w:eastAsia="pl-PL"/>
              </w:rPr>
              <w:t xml:space="preserve"> </w:t>
            </w:r>
            <w:r w:rsidRPr="00FC5205">
              <w:rPr>
                <w:rFonts w:ascii="Arial" w:eastAsia="Times New Roman" w:hAnsi="Arial" w:cs="Arial"/>
                <w:sz w:val="20"/>
                <w:szCs w:val="20"/>
                <w:lang w:val="en-GB" w:eastAsia="pl-PL"/>
              </w:rPr>
              <w:t xml:space="preserve">should be attached in the item entitled </w:t>
            </w:r>
            <w:r w:rsidRPr="00A651E3">
              <w:rPr>
                <w:rFonts w:ascii="Arial" w:eastAsia="Times New Roman" w:hAnsi="Arial" w:cs="Arial"/>
                <w:b/>
                <w:sz w:val="20"/>
                <w:szCs w:val="20"/>
                <w:lang w:val="en-GB" w:eastAsia="pl-PL"/>
              </w:rPr>
              <w:t>"TECHNICAL OFFER"</w:t>
            </w:r>
            <w:r w:rsidRPr="00FC5205">
              <w:rPr>
                <w:rFonts w:ascii="Arial" w:eastAsia="Times New Roman" w:hAnsi="Arial" w:cs="Arial"/>
                <w:sz w:val="20"/>
                <w:szCs w:val="20"/>
                <w:lang w:val="en-GB" w:eastAsia="pl-PL"/>
              </w:rPr>
              <w:t xml:space="preserve"> - Please submit all files in one .zip file.</w:t>
            </w:r>
          </w:p>
          <w:p w14:paraId="1A3F619F" w14:textId="77777777" w:rsidR="00D609E8" w:rsidRPr="00CA74C9" w:rsidRDefault="00D609E8" w:rsidP="00CA74C9">
            <w:pPr>
              <w:pStyle w:val="Tekstpodstawowy2"/>
              <w:spacing w:after="0" w:line="276" w:lineRule="auto"/>
              <w:ind w:left="90"/>
              <w:jc w:val="both"/>
              <w:rPr>
                <w:rFonts w:ascii="Arial" w:hAnsi="Arial" w:cs="Arial"/>
                <w:lang w:val="en-GB"/>
              </w:rPr>
            </w:pPr>
          </w:p>
          <w:p w14:paraId="0C90E210" w14:textId="77777777" w:rsidR="006A23A0" w:rsidRPr="006C1BB4" w:rsidRDefault="00D609E8" w:rsidP="00A80ADA">
            <w:pPr>
              <w:pStyle w:val="Akapitzlist"/>
              <w:numPr>
                <w:ilvl w:val="0"/>
                <w:numId w:val="18"/>
              </w:numPr>
              <w:rPr>
                <w:rFonts w:ascii="Arial" w:eastAsia="Times New Roman" w:hAnsi="Arial" w:cs="Arial"/>
                <w:sz w:val="20"/>
                <w:szCs w:val="20"/>
                <w:lang w:val="en-GB" w:eastAsia="pl-PL"/>
              </w:rPr>
            </w:pPr>
            <w:r w:rsidRPr="006C1BB4">
              <w:rPr>
                <w:rFonts w:ascii="Arial" w:eastAsia="Times New Roman" w:hAnsi="Arial" w:cs="Arial"/>
                <w:sz w:val="20"/>
                <w:szCs w:val="20"/>
                <w:lang w:val="en-GB" w:eastAsia="pl-PL"/>
              </w:rPr>
              <w:lastRenderedPageBreak/>
              <w:t xml:space="preserve">Scanned and signed by authorised person document together with editable version of commercial documents </w:t>
            </w:r>
            <w:r w:rsidR="006C1BB4" w:rsidRPr="009B710A">
              <w:rPr>
                <w:rFonts w:ascii="Arial" w:eastAsia="Times New Roman" w:hAnsi="Arial" w:cs="Arial"/>
                <w:b/>
                <w:sz w:val="20"/>
                <w:szCs w:val="20"/>
                <w:lang w:val="en-GB" w:eastAsia="pl-PL"/>
              </w:rPr>
              <w:t xml:space="preserve">Appendix No. </w:t>
            </w:r>
            <w:r w:rsidR="006C1BB4" w:rsidRPr="009B710A">
              <w:rPr>
                <w:rFonts w:ascii="Arial" w:eastAsia="Times New Roman" w:hAnsi="Arial" w:cs="Arial"/>
                <w:b/>
                <w:color w:val="FF0000"/>
                <w:sz w:val="20"/>
                <w:szCs w:val="20"/>
                <w:lang w:val="en-GB" w:eastAsia="pl-PL"/>
              </w:rPr>
              <w:t>3</w:t>
            </w:r>
            <w:r w:rsidR="006C1BB4" w:rsidRPr="006C1BB4">
              <w:rPr>
                <w:rFonts w:ascii="Arial" w:eastAsia="Times New Roman" w:hAnsi="Arial" w:cs="Arial"/>
                <w:sz w:val="20"/>
                <w:szCs w:val="20"/>
                <w:lang w:val="en-GB" w:eastAsia="pl-PL"/>
              </w:rPr>
              <w:t xml:space="preserve"> constituting the </w:t>
            </w:r>
            <w:r w:rsidR="006C1BB4" w:rsidRPr="009B710A">
              <w:rPr>
                <w:rFonts w:ascii="Arial" w:eastAsia="Times New Roman" w:hAnsi="Arial" w:cs="Arial"/>
                <w:b/>
                <w:sz w:val="20"/>
                <w:szCs w:val="20"/>
                <w:lang w:val="en-GB" w:eastAsia="pl-PL"/>
              </w:rPr>
              <w:t>COMMERCIAL OFFER</w:t>
            </w:r>
            <w:r w:rsidR="006C1BB4" w:rsidRPr="006C1BB4">
              <w:rPr>
                <w:rFonts w:ascii="Arial" w:eastAsia="Times New Roman" w:hAnsi="Arial" w:cs="Arial"/>
                <w:sz w:val="20"/>
                <w:szCs w:val="20"/>
                <w:lang w:val="en-GB" w:eastAsia="pl-PL"/>
              </w:rPr>
              <w:t xml:space="preserve"> a</w:t>
            </w:r>
            <w:r w:rsidR="006C1BB4">
              <w:rPr>
                <w:rFonts w:ascii="Arial" w:eastAsia="Times New Roman" w:hAnsi="Arial" w:cs="Arial"/>
                <w:sz w:val="20"/>
                <w:szCs w:val="20"/>
                <w:lang w:val="en-GB" w:eastAsia="pl-PL"/>
              </w:rPr>
              <w:t xml:space="preserve">long with the required </w:t>
            </w:r>
            <w:r w:rsidR="009B710A" w:rsidRPr="00DF7E4D">
              <w:rPr>
                <w:rFonts w:ascii="Arial" w:eastAsia="Times New Roman" w:hAnsi="Arial" w:cs="Arial"/>
                <w:b/>
                <w:sz w:val="20"/>
                <w:szCs w:val="20"/>
                <w:lang w:val="en-GB" w:eastAsia="pl-PL"/>
              </w:rPr>
              <w:t>Appendices</w:t>
            </w:r>
            <w:r w:rsidR="00FC0334" w:rsidRPr="00DF7E4D">
              <w:rPr>
                <w:rFonts w:ascii="Arial" w:eastAsia="Times New Roman" w:hAnsi="Arial" w:cs="Arial"/>
                <w:b/>
                <w:sz w:val="20"/>
                <w:szCs w:val="20"/>
                <w:lang w:val="en-GB" w:eastAsia="pl-PL"/>
              </w:rPr>
              <w:t xml:space="preserve"> </w:t>
            </w:r>
            <w:r w:rsidR="00DF7E4D" w:rsidRPr="00DF7E4D">
              <w:rPr>
                <w:rFonts w:ascii="Arial" w:eastAsia="Times New Roman" w:hAnsi="Arial" w:cs="Arial"/>
                <w:b/>
                <w:color w:val="FF0000"/>
                <w:sz w:val="20"/>
                <w:szCs w:val="20"/>
                <w:lang w:val="en-GB" w:eastAsia="pl-PL"/>
              </w:rPr>
              <w:t>H1-H2</w:t>
            </w:r>
            <w:r w:rsidR="006C1BB4" w:rsidRPr="009B710A">
              <w:rPr>
                <w:rFonts w:ascii="Arial" w:eastAsia="Times New Roman" w:hAnsi="Arial" w:cs="Arial"/>
                <w:color w:val="FF0000"/>
                <w:sz w:val="20"/>
                <w:szCs w:val="20"/>
                <w:lang w:val="en-GB" w:eastAsia="pl-PL"/>
              </w:rPr>
              <w:t xml:space="preserve"> </w:t>
            </w:r>
            <w:r w:rsidR="006C1BB4" w:rsidRPr="006C1BB4">
              <w:rPr>
                <w:rFonts w:ascii="Arial" w:eastAsia="Times New Roman" w:hAnsi="Arial" w:cs="Arial"/>
                <w:sz w:val="20"/>
                <w:szCs w:val="20"/>
                <w:lang w:val="en-GB" w:eastAsia="pl-PL"/>
              </w:rPr>
              <w:t xml:space="preserve">should be </w:t>
            </w:r>
            <w:r w:rsidR="000B042D">
              <w:rPr>
                <w:rFonts w:ascii="Arial" w:eastAsia="Times New Roman" w:hAnsi="Arial" w:cs="Arial"/>
                <w:sz w:val="20"/>
                <w:szCs w:val="20"/>
                <w:lang w:val="en-GB" w:eastAsia="pl-PL"/>
              </w:rPr>
              <w:t xml:space="preserve">attached in the item entitled "COMMERCIAL </w:t>
            </w:r>
            <w:r w:rsidR="006C1BB4" w:rsidRPr="006C1BB4">
              <w:rPr>
                <w:rFonts w:ascii="Arial" w:eastAsia="Times New Roman" w:hAnsi="Arial" w:cs="Arial"/>
                <w:sz w:val="20"/>
                <w:szCs w:val="20"/>
                <w:lang w:val="en-GB" w:eastAsia="pl-PL"/>
              </w:rPr>
              <w:t>OFFER" - Please submit all files in one .zip file.</w:t>
            </w:r>
          </w:p>
          <w:p w14:paraId="6574BC5B" w14:textId="77777777" w:rsidR="007D31CD" w:rsidRPr="0094603A" w:rsidRDefault="007D31CD" w:rsidP="007D31CD">
            <w:pPr>
              <w:pStyle w:val="Tekstpodstawowy2"/>
              <w:spacing w:after="0" w:line="276" w:lineRule="auto"/>
              <w:ind w:left="90"/>
              <w:jc w:val="both"/>
              <w:rPr>
                <w:rFonts w:ascii="Arial" w:hAnsi="Arial" w:cs="Arial"/>
                <w:i/>
                <w:color w:val="FF0000"/>
                <w:sz w:val="18"/>
                <w:szCs w:val="18"/>
                <w:lang w:val="en-GB"/>
              </w:rPr>
            </w:pPr>
            <w:r w:rsidRPr="0094603A">
              <w:rPr>
                <w:rFonts w:ascii="Arial" w:hAnsi="Arial" w:cs="Arial"/>
                <w:i/>
                <w:color w:val="FF0000"/>
                <w:sz w:val="18"/>
                <w:szCs w:val="18"/>
                <w:lang w:val="en-GB"/>
              </w:rPr>
              <w:t>Note:</w:t>
            </w:r>
          </w:p>
          <w:p w14:paraId="4A6ADDCD" w14:textId="77777777" w:rsidR="007D31CD" w:rsidRPr="0094603A" w:rsidRDefault="007D31CD" w:rsidP="007D31CD">
            <w:pPr>
              <w:pStyle w:val="Tekstpodstawowy2"/>
              <w:numPr>
                <w:ilvl w:val="0"/>
                <w:numId w:val="47"/>
              </w:numPr>
              <w:spacing w:after="0" w:line="276" w:lineRule="auto"/>
              <w:jc w:val="both"/>
              <w:rPr>
                <w:rFonts w:ascii="Arial" w:hAnsi="Arial" w:cs="Arial"/>
                <w:i/>
                <w:color w:val="FF0000"/>
                <w:sz w:val="18"/>
                <w:szCs w:val="18"/>
                <w:lang w:val="en-GB"/>
              </w:rPr>
            </w:pPr>
            <w:r w:rsidRPr="0094603A">
              <w:rPr>
                <w:rFonts w:ascii="Arial" w:hAnsi="Arial" w:cs="Arial"/>
                <w:i/>
                <w:color w:val="FF0000"/>
                <w:sz w:val="18"/>
                <w:szCs w:val="18"/>
                <w:lang w:val="en-GB"/>
              </w:rPr>
              <w:t>The sequence of documents attached to the offer should be consistent with the numbering in the Appendices.</w:t>
            </w:r>
          </w:p>
          <w:p w14:paraId="00CBED26" w14:textId="77777777" w:rsidR="007D31CD" w:rsidRPr="0094603A" w:rsidRDefault="007D31CD" w:rsidP="007D31CD">
            <w:pPr>
              <w:pStyle w:val="Tekstpodstawowy2"/>
              <w:numPr>
                <w:ilvl w:val="0"/>
                <w:numId w:val="47"/>
              </w:numPr>
              <w:spacing w:after="0" w:line="276" w:lineRule="auto"/>
              <w:jc w:val="both"/>
              <w:rPr>
                <w:rFonts w:ascii="Arial" w:hAnsi="Arial" w:cs="Arial"/>
                <w:i/>
                <w:color w:val="FF0000"/>
                <w:sz w:val="18"/>
                <w:szCs w:val="18"/>
                <w:lang w:val="en-GB"/>
              </w:rPr>
            </w:pPr>
            <w:r w:rsidRPr="0094603A">
              <w:rPr>
                <w:rFonts w:ascii="Arial" w:hAnsi="Arial" w:cs="Arial"/>
                <w:i/>
                <w:color w:val="FF0000"/>
                <w:sz w:val="18"/>
                <w:szCs w:val="18"/>
                <w:lang w:val="en-GB"/>
              </w:rPr>
              <w:t>All submitted documents must be signed by authorised persons (acceptable is electronically signature).</w:t>
            </w:r>
          </w:p>
          <w:p w14:paraId="693C697E" w14:textId="25A5556E" w:rsidR="007A435F" w:rsidRPr="00CA74C9" w:rsidRDefault="007A435F" w:rsidP="007D31CD">
            <w:pPr>
              <w:pStyle w:val="Tekstpodstawowy2"/>
              <w:spacing w:after="0" w:line="276" w:lineRule="auto"/>
              <w:jc w:val="both"/>
              <w:rPr>
                <w:rFonts w:ascii="Arial" w:hAnsi="Arial" w:cs="Arial"/>
                <w:i/>
                <w:color w:val="FF0000"/>
                <w:lang w:val="en-GB"/>
              </w:rPr>
            </w:pPr>
          </w:p>
        </w:tc>
      </w:tr>
    </w:tbl>
    <w:p w14:paraId="243DF0CF" w14:textId="607ABBB5" w:rsidR="00AC0F39" w:rsidRPr="002D7B9F" w:rsidRDefault="00AC0F39" w:rsidP="00715851">
      <w:pPr>
        <w:pStyle w:val="Tekstpodstawowy2"/>
        <w:spacing w:after="0" w:line="276" w:lineRule="auto"/>
        <w:jc w:val="both"/>
        <w:rPr>
          <w:rFonts w:ascii="Arial" w:hAnsi="Arial" w:cs="Arial"/>
          <w:i/>
          <w:color w:val="FF0000"/>
          <w:lang w:val="en-US"/>
        </w:rPr>
      </w:pPr>
    </w:p>
    <w:p w14:paraId="14A78E09" w14:textId="1ACA04A9" w:rsidR="00AC0F39" w:rsidRPr="00CA74C9" w:rsidRDefault="00AC0F39" w:rsidP="001D72E3">
      <w:pPr>
        <w:pStyle w:val="Tekstpodstawowy2"/>
        <w:spacing w:after="0" w:line="276" w:lineRule="auto"/>
        <w:jc w:val="both"/>
        <w:rPr>
          <w:rFonts w:ascii="Arial" w:hAnsi="Arial" w:cs="Arial"/>
          <w:i/>
          <w:color w:val="FF0000"/>
          <w:lang w:val="en-GB"/>
        </w:rPr>
      </w:pPr>
    </w:p>
    <w:p w14:paraId="7B00AAFC" w14:textId="77777777" w:rsidR="007A435F" w:rsidRPr="000B042D" w:rsidRDefault="003418F5" w:rsidP="00170380">
      <w:pPr>
        <w:pStyle w:val="MKNagwek1"/>
        <w:numPr>
          <w:ilvl w:val="0"/>
          <w:numId w:val="2"/>
        </w:numPr>
        <w:outlineLvl w:val="0"/>
        <w:rPr>
          <w:sz w:val="22"/>
          <w:szCs w:val="22"/>
        </w:rPr>
      </w:pPr>
      <w:bookmarkStart w:id="5" w:name="_Toc185421801"/>
      <w:r w:rsidRPr="000B042D">
        <w:rPr>
          <w:b/>
          <w:sz w:val="22"/>
          <w:szCs w:val="22"/>
        </w:rPr>
        <w:t>SELECTION OF THE BID/BIDDER:</w:t>
      </w:r>
      <w:bookmarkEnd w:id="5"/>
    </w:p>
    <w:p w14:paraId="63AC7CD5" w14:textId="77777777" w:rsidR="007A435F" w:rsidRPr="00CA74C9" w:rsidRDefault="00C92DE0" w:rsidP="00C92DE0">
      <w:pPr>
        <w:pStyle w:val="Akapitzlist"/>
        <w:numPr>
          <w:ilvl w:val="1"/>
          <w:numId w:val="2"/>
        </w:numPr>
        <w:ind w:left="567" w:hanging="567"/>
        <w:jc w:val="both"/>
        <w:rPr>
          <w:rFonts w:ascii="Arial" w:hAnsi="Arial" w:cs="Arial"/>
          <w:sz w:val="20"/>
          <w:szCs w:val="20"/>
          <w:lang w:val="en-GB"/>
        </w:rPr>
      </w:pPr>
      <w:r>
        <w:rPr>
          <w:rFonts w:ascii="Arial" w:hAnsi="Arial" w:cs="Arial"/>
          <w:sz w:val="20"/>
          <w:szCs w:val="20"/>
          <w:lang w:val="en-GB"/>
        </w:rPr>
        <w:t>The B</w:t>
      </w:r>
      <w:r w:rsidR="003418F5" w:rsidRPr="00CA74C9">
        <w:rPr>
          <w:rFonts w:ascii="Arial" w:hAnsi="Arial" w:cs="Arial"/>
          <w:sz w:val="20"/>
          <w:szCs w:val="20"/>
          <w:lang w:val="en-GB"/>
        </w:rPr>
        <w:t xml:space="preserve">idder will be selected on the basis of an </w:t>
      </w:r>
      <w:r w:rsidR="00E00835" w:rsidRPr="00CA74C9">
        <w:rPr>
          <w:rFonts w:ascii="Arial" w:hAnsi="Arial" w:cs="Arial"/>
          <w:sz w:val="20"/>
          <w:szCs w:val="20"/>
          <w:lang w:val="en-GB"/>
        </w:rPr>
        <w:t>evaluation</w:t>
      </w:r>
      <w:r w:rsidR="003418F5" w:rsidRPr="00CA74C9">
        <w:rPr>
          <w:rFonts w:ascii="Arial" w:hAnsi="Arial" w:cs="Arial"/>
          <w:sz w:val="20"/>
          <w:szCs w:val="20"/>
          <w:lang w:val="en-GB"/>
        </w:rPr>
        <w:t xml:space="preserve"> of the bids submitted, according to the criteria established by the request for proposal, once technical an</w:t>
      </w:r>
      <w:r>
        <w:rPr>
          <w:rFonts w:ascii="Arial" w:hAnsi="Arial" w:cs="Arial"/>
          <w:sz w:val="20"/>
          <w:szCs w:val="20"/>
          <w:lang w:val="en-GB"/>
        </w:rPr>
        <w:t>d price negotiations with the Bi</w:t>
      </w:r>
      <w:r w:rsidR="003418F5" w:rsidRPr="00CA74C9">
        <w:rPr>
          <w:rFonts w:ascii="Arial" w:hAnsi="Arial" w:cs="Arial"/>
          <w:sz w:val="20"/>
          <w:szCs w:val="20"/>
          <w:lang w:val="en-GB"/>
        </w:rPr>
        <w:t>dders have been concluded.</w:t>
      </w:r>
    </w:p>
    <w:p w14:paraId="6B3DD7CF" w14:textId="77777777" w:rsidR="007A435F" w:rsidRPr="00CA74C9" w:rsidRDefault="003418F5" w:rsidP="00C92DE0">
      <w:pPr>
        <w:pStyle w:val="Akapitzlist"/>
        <w:numPr>
          <w:ilvl w:val="1"/>
          <w:numId w:val="2"/>
        </w:numPr>
        <w:ind w:left="567" w:hanging="567"/>
        <w:jc w:val="both"/>
        <w:rPr>
          <w:rFonts w:ascii="Arial" w:hAnsi="Arial" w:cs="Arial"/>
          <w:sz w:val="20"/>
          <w:szCs w:val="20"/>
          <w:lang w:val="en-GB"/>
        </w:rPr>
      </w:pPr>
      <w:r w:rsidRPr="00CA74C9">
        <w:rPr>
          <w:rFonts w:ascii="Arial" w:hAnsi="Arial" w:cs="Arial"/>
          <w:sz w:val="20"/>
          <w:szCs w:val="20"/>
          <w:lang w:val="en-GB"/>
        </w:rPr>
        <w:t xml:space="preserve">The bids will be </w:t>
      </w:r>
      <w:r w:rsidR="00E00835" w:rsidRPr="00CA74C9">
        <w:rPr>
          <w:rFonts w:ascii="Arial" w:hAnsi="Arial" w:cs="Arial"/>
          <w:sz w:val="20"/>
          <w:szCs w:val="20"/>
          <w:lang w:val="en-GB"/>
        </w:rPr>
        <w:t>evaluat</w:t>
      </w:r>
      <w:r w:rsidR="008E4D61" w:rsidRPr="00CA74C9">
        <w:rPr>
          <w:rFonts w:ascii="Arial" w:hAnsi="Arial" w:cs="Arial"/>
          <w:sz w:val="20"/>
          <w:szCs w:val="20"/>
          <w:lang w:val="en-GB"/>
        </w:rPr>
        <w:t>ed</w:t>
      </w:r>
      <w:r w:rsidRPr="00CA74C9">
        <w:rPr>
          <w:rFonts w:ascii="Arial" w:hAnsi="Arial" w:cs="Arial"/>
          <w:sz w:val="20"/>
          <w:szCs w:val="20"/>
          <w:lang w:val="en-GB"/>
        </w:rPr>
        <w:t xml:space="preserve"> by the Purchasing Team at ORLEN S.A. </w:t>
      </w:r>
      <w:r w:rsidR="00C92DE0">
        <w:rPr>
          <w:rFonts w:ascii="Arial" w:hAnsi="Arial" w:cs="Arial"/>
          <w:sz w:val="20"/>
          <w:szCs w:val="20"/>
          <w:lang w:val="en-GB"/>
        </w:rPr>
        <w:t xml:space="preserve">- without participation of the </w:t>
      </w:r>
      <w:r w:rsidR="001A0304">
        <w:rPr>
          <w:rFonts w:ascii="Arial" w:hAnsi="Arial" w:cs="Arial"/>
          <w:sz w:val="20"/>
          <w:szCs w:val="20"/>
          <w:lang w:val="en-GB"/>
        </w:rPr>
        <w:t>B</w:t>
      </w:r>
      <w:r w:rsidRPr="00CA74C9">
        <w:rPr>
          <w:rFonts w:ascii="Arial" w:hAnsi="Arial" w:cs="Arial"/>
          <w:sz w:val="20"/>
          <w:szCs w:val="20"/>
          <w:lang w:val="en-GB"/>
        </w:rPr>
        <w:t>idders.</w:t>
      </w:r>
    </w:p>
    <w:p w14:paraId="3E8D17A3" w14:textId="77777777" w:rsidR="007A435F" w:rsidRPr="00CA74C9" w:rsidRDefault="003418F5" w:rsidP="00C92DE0">
      <w:pPr>
        <w:pStyle w:val="Akapitzlist"/>
        <w:numPr>
          <w:ilvl w:val="1"/>
          <w:numId w:val="2"/>
        </w:numPr>
        <w:ind w:left="567" w:hanging="567"/>
        <w:jc w:val="both"/>
        <w:rPr>
          <w:rFonts w:ascii="Arial" w:hAnsi="Arial" w:cs="Arial"/>
          <w:sz w:val="20"/>
          <w:szCs w:val="20"/>
          <w:lang w:val="en-GB"/>
        </w:rPr>
      </w:pPr>
      <w:r w:rsidRPr="00CA74C9">
        <w:rPr>
          <w:rFonts w:ascii="Arial" w:hAnsi="Arial" w:cs="Arial"/>
          <w:sz w:val="20"/>
          <w:szCs w:val="20"/>
          <w:lang w:val="en-GB"/>
        </w:rPr>
        <w:t xml:space="preserve">The following aspects are significant for the </w:t>
      </w:r>
      <w:r w:rsidR="008E4D61" w:rsidRPr="00CA74C9">
        <w:rPr>
          <w:rFonts w:ascii="Arial" w:hAnsi="Arial" w:cs="Arial"/>
          <w:sz w:val="20"/>
          <w:szCs w:val="20"/>
          <w:lang w:val="en-GB"/>
        </w:rPr>
        <w:t>evaluation</w:t>
      </w:r>
      <w:r w:rsidRPr="00CA74C9">
        <w:rPr>
          <w:rFonts w:ascii="Arial" w:hAnsi="Arial" w:cs="Arial"/>
          <w:sz w:val="20"/>
          <w:szCs w:val="20"/>
          <w:lang w:val="en-GB"/>
        </w:rPr>
        <w:t xml:space="preserve"> of the bids:</w:t>
      </w:r>
    </w:p>
    <w:tbl>
      <w:tblPr>
        <w:tblStyle w:val="Tabela-Siatka"/>
        <w:tblW w:w="9583" w:type="dxa"/>
        <w:tblInd w:w="28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583"/>
      </w:tblGrid>
      <w:tr w:rsidR="00C1454F" w:rsidRPr="008643CE" w14:paraId="465F584C" w14:textId="77777777" w:rsidTr="00AC5C40">
        <w:trPr>
          <w:trHeight w:val="1111"/>
        </w:trPr>
        <w:tc>
          <w:tcPr>
            <w:tcW w:w="9583" w:type="dxa"/>
            <w:shd w:val="clear" w:color="auto" w:fill="F2F2F2" w:themeFill="background1" w:themeFillShade="F2"/>
          </w:tcPr>
          <w:p w14:paraId="15A1158A" w14:textId="0641290A" w:rsidR="00EF012E" w:rsidRPr="00EF012E" w:rsidRDefault="00EF012E" w:rsidP="00170380">
            <w:pPr>
              <w:rPr>
                <w:rFonts w:ascii="Arial" w:eastAsia="Calibri" w:hAnsi="Arial" w:cs="Arial"/>
                <w:b/>
                <w:color w:val="FF0000"/>
                <w:lang w:val="en-GB" w:eastAsia="en-US"/>
              </w:rPr>
            </w:pPr>
            <w:r w:rsidRPr="00EF012E">
              <w:rPr>
                <w:rFonts w:ascii="Arial" w:eastAsia="Calibri" w:hAnsi="Arial" w:cs="Arial"/>
                <w:b/>
                <w:color w:val="FF0000"/>
                <w:lang w:val="en-GB" w:eastAsia="en-US"/>
              </w:rPr>
              <w:t>ROUND I:</w:t>
            </w:r>
          </w:p>
          <w:p w14:paraId="58532F81" w14:textId="77777777" w:rsidR="00EF012E" w:rsidRDefault="00D267F2" w:rsidP="00170380">
            <w:pPr>
              <w:rPr>
                <w:rFonts w:ascii="Arial" w:eastAsia="Calibri" w:hAnsi="Arial" w:cs="Arial"/>
                <w:lang w:val="en-GB" w:eastAsia="en-US"/>
              </w:rPr>
            </w:pPr>
            <w:r w:rsidRPr="00CA74C9">
              <w:rPr>
                <w:rFonts w:ascii="Arial" w:eastAsia="Calibri" w:hAnsi="Arial" w:cs="Arial"/>
                <w:b/>
                <w:u w:val="single"/>
                <w:lang w:val="en-GB" w:eastAsia="en-US"/>
              </w:rPr>
              <w:t>Formal evaluation</w:t>
            </w:r>
            <w:r w:rsidRPr="00CA74C9">
              <w:rPr>
                <w:rFonts w:ascii="Arial" w:eastAsia="Calibri" w:hAnsi="Arial" w:cs="Arial"/>
                <w:lang w:val="en-GB" w:eastAsia="en-US"/>
              </w:rPr>
              <w:t xml:space="preserve">  - performed as an 0/1 evaluation (does not meet/meets) according to items listed in </w:t>
            </w:r>
            <w:r w:rsidRPr="008E4452">
              <w:rPr>
                <w:rFonts w:ascii="Arial" w:eastAsia="Calibri" w:hAnsi="Arial" w:cs="Arial"/>
                <w:b/>
                <w:lang w:val="en-GB" w:eastAsia="en-US"/>
              </w:rPr>
              <w:t xml:space="preserve">Appendix No. </w:t>
            </w:r>
            <w:r w:rsidR="00C21D36" w:rsidRPr="008E4452">
              <w:rPr>
                <w:rFonts w:ascii="Arial" w:eastAsia="Calibri" w:hAnsi="Arial" w:cs="Arial"/>
                <w:b/>
                <w:color w:val="FF0000"/>
                <w:lang w:val="en-GB" w:eastAsia="en-US"/>
              </w:rPr>
              <w:t>1</w:t>
            </w:r>
            <w:r w:rsidR="001A0304">
              <w:rPr>
                <w:rFonts w:ascii="Arial" w:eastAsia="Calibri" w:hAnsi="Arial" w:cs="Arial"/>
                <w:lang w:val="en-GB" w:eastAsia="en-US"/>
              </w:rPr>
              <w:t xml:space="preserve"> to RFP.</w:t>
            </w:r>
          </w:p>
          <w:p w14:paraId="6745CB4E" w14:textId="19ECB2AD" w:rsidR="00EF012E" w:rsidRDefault="00EF012E" w:rsidP="00170380">
            <w:pPr>
              <w:rPr>
                <w:rFonts w:ascii="Arial" w:eastAsia="Calibri" w:hAnsi="Arial" w:cs="Arial"/>
                <w:lang w:val="en-GB" w:eastAsia="en-US"/>
              </w:rPr>
            </w:pPr>
            <w:r w:rsidRPr="00EF012E">
              <w:rPr>
                <w:rFonts w:ascii="Arial" w:eastAsia="Calibri" w:hAnsi="Arial" w:cs="Arial"/>
                <w:b/>
                <w:u w:val="single"/>
                <w:lang w:val="en-GB" w:eastAsia="en-US"/>
              </w:rPr>
              <w:t>Technical evaluation</w:t>
            </w:r>
            <w:r w:rsidRPr="00EF012E">
              <w:rPr>
                <w:rFonts w:ascii="Arial" w:eastAsia="Calibri" w:hAnsi="Arial" w:cs="Arial"/>
                <w:lang w:val="en-GB" w:eastAsia="en-US"/>
              </w:rPr>
              <w:t xml:space="preserve"> - performed as an 0/1 evaluation (does not meet/meets) according to items listed in </w:t>
            </w:r>
            <w:r w:rsidRPr="00EA3A0D">
              <w:rPr>
                <w:rFonts w:ascii="Arial" w:eastAsia="Calibri" w:hAnsi="Arial" w:cs="Arial"/>
                <w:b/>
                <w:lang w:val="en-GB" w:eastAsia="en-US"/>
              </w:rPr>
              <w:t xml:space="preserve">Appendix No. </w:t>
            </w:r>
            <w:r w:rsidRPr="00EA3A0D">
              <w:rPr>
                <w:rFonts w:ascii="Arial" w:eastAsia="Calibri" w:hAnsi="Arial" w:cs="Arial"/>
                <w:b/>
                <w:color w:val="FF0000"/>
                <w:lang w:val="en-GB" w:eastAsia="en-US"/>
              </w:rPr>
              <w:t>2</w:t>
            </w:r>
            <w:r w:rsidRPr="00EA3A0D">
              <w:rPr>
                <w:rFonts w:ascii="Arial" w:eastAsia="Calibri" w:hAnsi="Arial" w:cs="Arial"/>
                <w:color w:val="FF0000"/>
                <w:lang w:val="en-GB" w:eastAsia="en-US"/>
              </w:rPr>
              <w:t xml:space="preserve"> </w:t>
            </w:r>
            <w:r w:rsidRPr="00EF012E">
              <w:rPr>
                <w:rFonts w:ascii="Arial" w:eastAsia="Calibri" w:hAnsi="Arial" w:cs="Arial"/>
                <w:lang w:val="en-GB" w:eastAsia="en-US"/>
              </w:rPr>
              <w:t>– TECHNICAL  OFFER</w:t>
            </w:r>
            <w:r>
              <w:rPr>
                <w:rFonts w:ascii="Arial" w:eastAsia="Calibri" w:hAnsi="Arial" w:cs="Arial"/>
                <w:lang w:val="en-GB" w:eastAsia="en-US"/>
              </w:rPr>
              <w:t xml:space="preserve"> – ROUND I</w:t>
            </w:r>
            <w:r w:rsidRPr="00EF012E">
              <w:rPr>
                <w:rFonts w:ascii="Arial" w:eastAsia="Calibri" w:hAnsi="Arial" w:cs="Arial"/>
                <w:lang w:val="en-GB" w:eastAsia="en-US"/>
              </w:rPr>
              <w:t>,</w:t>
            </w:r>
          </w:p>
          <w:p w14:paraId="1972E815" w14:textId="77777777" w:rsidR="00EF012E" w:rsidRPr="00EF012E" w:rsidRDefault="00EF012E" w:rsidP="00170380">
            <w:pPr>
              <w:rPr>
                <w:rFonts w:ascii="Arial" w:eastAsia="Calibri" w:hAnsi="Arial" w:cs="Arial"/>
                <w:b/>
                <w:color w:val="FF0000"/>
                <w:lang w:val="en-GB" w:eastAsia="en-US"/>
              </w:rPr>
            </w:pPr>
          </w:p>
          <w:p w14:paraId="45D0905F" w14:textId="020B6C4F" w:rsidR="00D267F2" w:rsidRPr="00CA74C9" w:rsidRDefault="00EF012E" w:rsidP="00170380">
            <w:pPr>
              <w:rPr>
                <w:rFonts w:ascii="Arial" w:eastAsia="Calibri" w:hAnsi="Arial" w:cs="Arial"/>
                <w:lang w:val="en-GB" w:eastAsia="en-US"/>
              </w:rPr>
            </w:pPr>
            <w:r w:rsidRPr="00EF012E">
              <w:rPr>
                <w:rFonts w:ascii="Arial" w:eastAsia="Calibri" w:hAnsi="Arial" w:cs="Arial"/>
                <w:b/>
                <w:color w:val="FF0000"/>
                <w:lang w:val="en-GB" w:eastAsia="en-US"/>
              </w:rPr>
              <w:t>ROUND II:</w:t>
            </w:r>
            <w:r w:rsidRPr="00EF012E">
              <w:rPr>
                <w:rFonts w:ascii="Arial" w:eastAsia="Calibri" w:hAnsi="Arial" w:cs="Arial"/>
                <w:color w:val="FF0000"/>
                <w:lang w:val="en-GB" w:eastAsia="en-US"/>
              </w:rPr>
              <w:t xml:space="preserve"> </w:t>
            </w:r>
            <w:r w:rsidR="00D267F2" w:rsidRPr="00CA74C9">
              <w:rPr>
                <w:rFonts w:ascii="Arial" w:eastAsia="Calibri" w:hAnsi="Arial" w:cs="Arial"/>
                <w:lang w:val="en-GB" w:eastAsia="en-US"/>
              </w:rPr>
              <w:tab/>
            </w:r>
          </w:p>
          <w:p w14:paraId="6D3F6347" w14:textId="77777777" w:rsidR="000E79F5" w:rsidRPr="00CA74C9" w:rsidRDefault="00D267F2" w:rsidP="00170380">
            <w:pPr>
              <w:rPr>
                <w:rFonts w:ascii="Arial" w:hAnsi="Arial" w:cs="Arial"/>
                <w:lang w:val="en-GB"/>
              </w:rPr>
            </w:pPr>
            <w:r w:rsidRPr="00CA74C9">
              <w:rPr>
                <w:rFonts w:ascii="Arial" w:eastAsia="Calibri" w:hAnsi="Arial" w:cs="Arial"/>
                <w:b/>
                <w:u w:val="single"/>
                <w:lang w:val="en-GB" w:eastAsia="en-US"/>
              </w:rPr>
              <w:t>Technical evaluation</w:t>
            </w:r>
            <w:r w:rsidRPr="00CA74C9">
              <w:rPr>
                <w:rFonts w:ascii="Arial" w:eastAsia="Calibri" w:hAnsi="Arial" w:cs="Arial"/>
                <w:lang w:val="en-GB" w:eastAsia="en-US"/>
              </w:rPr>
              <w:t xml:space="preserve"> </w:t>
            </w:r>
            <w:r w:rsidR="000E79F5" w:rsidRPr="00CA74C9">
              <w:rPr>
                <w:rFonts w:ascii="Arial" w:eastAsia="Calibri" w:hAnsi="Arial" w:cs="Arial"/>
                <w:lang w:val="en-GB" w:eastAsia="en-US"/>
              </w:rPr>
              <w:t>– will be performed in two st</w:t>
            </w:r>
            <w:r w:rsidR="00C71EF7" w:rsidRPr="00CA74C9">
              <w:rPr>
                <w:rFonts w:ascii="Arial" w:eastAsia="Calibri" w:hAnsi="Arial" w:cs="Arial"/>
                <w:lang w:val="en-GB" w:eastAsia="en-US"/>
              </w:rPr>
              <w:t>age</w:t>
            </w:r>
            <w:r w:rsidR="000B042D">
              <w:rPr>
                <w:rFonts w:ascii="Arial" w:eastAsia="Calibri" w:hAnsi="Arial" w:cs="Arial"/>
                <w:lang w:val="en-GB" w:eastAsia="en-US"/>
              </w:rPr>
              <w:t>s</w:t>
            </w:r>
            <w:r w:rsidR="000E79F5" w:rsidRPr="00CA74C9">
              <w:rPr>
                <w:rFonts w:ascii="Arial" w:eastAsia="Calibri" w:hAnsi="Arial" w:cs="Arial"/>
                <w:lang w:val="en-GB" w:eastAsia="en-US"/>
              </w:rPr>
              <w:t>:</w:t>
            </w:r>
            <w:r w:rsidRPr="00CA74C9">
              <w:rPr>
                <w:rFonts w:ascii="Arial" w:hAnsi="Arial" w:cs="Arial"/>
                <w:lang w:val="en-GB"/>
              </w:rPr>
              <w:t xml:space="preserve"> </w:t>
            </w:r>
          </w:p>
          <w:p w14:paraId="33D081AC" w14:textId="77777777" w:rsidR="000E79F5" w:rsidRPr="00CA74C9" w:rsidRDefault="00C71EF7" w:rsidP="00170380">
            <w:pPr>
              <w:rPr>
                <w:rFonts w:ascii="Arial" w:hAnsi="Arial" w:cs="Arial"/>
                <w:lang w:val="en-GB"/>
              </w:rPr>
            </w:pPr>
            <w:r w:rsidRPr="00CA74C9">
              <w:rPr>
                <w:rFonts w:ascii="Arial" w:hAnsi="Arial" w:cs="Arial"/>
                <w:lang w:val="en-GB"/>
              </w:rPr>
              <w:t xml:space="preserve">Stage 1 : </w:t>
            </w:r>
            <w:r w:rsidR="000E79F5" w:rsidRPr="00CA74C9">
              <w:rPr>
                <w:rFonts w:ascii="Arial" w:hAnsi="Arial" w:cs="Arial"/>
                <w:lang w:val="en-GB"/>
              </w:rPr>
              <w:t>0/1 evaluation (d</w:t>
            </w:r>
            <w:r w:rsidRPr="00CA74C9">
              <w:rPr>
                <w:rFonts w:ascii="Arial" w:hAnsi="Arial" w:cs="Arial"/>
                <w:lang w:val="en-GB"/>
              </w:rPr>
              <w:t>oes not meet/meets</w:t>
            </w:r>
            <w:r w:rsidR="000E79F5" w:rsidRPr="00CA74C9">
              <w:rPr>
                <w:rFonts w:ascii="Arial" w:hAnsi="Arial" w:cs="Arial"/>
                <w:lang w:val="en-GB"/>
              </w:rPr>
              <w:t>)</w:t>
            </w:r>
            <w:r w:rsidR="0022203B" w:rsidRPr="00CA74C9">
              <w:rPr>
                <w:rFonts w:ascii="Arial" w:hAnsi="Arial" w:cs="Arial"/>
                <w:lang w:val="en-GB"/>
              </w:rPr>
              <w:t xml:space="preserve"> according to items listed in </w:t>
            </w:r>
            <w:r w:rsidR="0022203B" w:rsidRPr="0027018B">
              <w:rPr>
                <w:rFonts w:ascii="Arial" w:hAnsi="Arial" w:cs="Arial"/>
                <w:b/>
                <w:lang w:val="en-GB"/>
              </w:rPr>
              <w:t xml:space="preserve">Appendix </w:t>
            </w:r>
            <w:r w:rsidR="0022203B" w:rsidRPr="007F66FE">
              <w:rPr>
                <w:rFonts w:ascii="Arial" w:hAnsi="Arial" w:cs="Arial"/>
                <w:b/>
                <w:lang w:val="en-GB"/>
              </w:rPr>
              <w:t xml:space="preserve">No. </w:t>
            </w:r>
            <w:r w:rsidR="0022203B" w:rsidRPr="008E4452">
              <w:rPr>
                <w:rFonts w:ascii="Arial" w:hAnsi="Arial" w:cs="Arial"/>
                <w:b/>
                <w:color w:val="FF0000"/>
                <w:lang w:val="en-GB"/>
              </w:rPr>
              <w:t>2</w:t>
            </w:r>
            <w:r w:rsidR="001A0304">
              <w:rPr>
                <w:rFonts w:ascii="Arial" w:hAnsi="Arial" w:cs="Arial"/>
                <w:lang w:val="en-GB"/>
              </w:rPr>
              <w:t xml:space="preserve"> to RFP.</w:t>
            </w:r>
          </w:p>
          <w:p w14:paraId="610B6618" w14:textId="7A0ACDD1" w:rsidR="004E72AA" w:rsidRDefault="00C71EF7" w:rsidP="00170380">
            <w:pPr>
              <w:rPr>
                <w:rFonts w:ascii="Arial" w:hAnsi="Arial" w:cs="Arial"/>
                <w:lang w:val="en-GB"/>
              </w:rPr>
            </w:pPr>
            <w:r w:rsidRPr="00CA74C9">
              <w:rPr>
                <w:rFonts w:ascii="Arial" w:hAnsi="Arial" w:cs="Arial"/>
                <w:lang w:val="en-GB"/>
              </w:rPr>
              <w:t xml:space="preserve">Stage 2 : </w:t>
            </w:r>
            <w:r w:rsidR="000E79F5" w:rsidRPr="00CA74C9">
              <w:rPr>
                <w:rFonts w:ascii="Arial" w:hAnsi="Arial" w:cs="Arial"/>
                <w:lang w:val="en-GB"/>
              </w:rPr>
              <w:t>Performed as a</w:t>
            </w:r>
            <w:r w:rsidR="00DA5BD5" w:rsidRPr="00CA74C9">
              <w:rPr>
                <w:rFonts w:ascii="Arial" w:hAnsi="Arial" w:cs="Arial"/>
                <w:lang w:val="en-GB"/>
              </w:rPr>
              <w:t>n point score for requirements</w:t>
            </w:r>
            <w:r w:rsidRPr="00CA74C9">
              <w:rPr>
                <w:rFonts w:ascii="Arial" w:hAnsi="Arial" w:cs="Arial"/>
                <w:lang w:val="en-GB"/>
              </w:rPr>
              <w:t xml:space="preserve"> </w:t>
            </w:r>
            <w:r w:rsidR="001A0304">
              <w:rPr>
                <w:rFonts w:ascii="Arial" w:hAnsi="Arial" w:cs="Arial"/>
                <w:lang w:val="en-GB"/>
              </w:rPr>
              <w:t xml:space="preserve">listed in </w:t>
            </w:r>
            <w:r w:rsidR="001A0304" w:rsidRPr="0027018B">
              <w:rPr>
                <w:rFonts w:ascii="Arial" w:hAnsi="Arial" w:cs="Arial"/>
                <w:b/>
                <w:lang w:val="en-GB"/>
              </w:rPr>
              <w:t xml:space="preserve">Appendix </w:t>
            </w:r>
            <w:r w:rsidR="001A0304" w:rsidRPr="007F66FE">
              <w:rPr>
                <w:rFonts w:ascii="Arial" w:hAnsi="Arial" w:cs="Arial"/>
                <w:b/>
                <w:lang w:val="en-GB"/>
              </w:rPr>
              <w:t xml:space="preserve">No. </w:t>
            </w:r>
            <w:r w:rsidR="001A0304" w:rsidRPr="008E4452">
              <w:rPr>
                <w:rFonts w:ascii="Arial" w:hAnsi="Arial" w:cs="Arial"/>
                <w:b/>
                <w:color w:val="FF0000"/>
                <w:lang w:val="en-GB"/>
              </w:rPr>
              <w:t>2</w:t>
            </w:r>
            <w:r w:rsidR="001A0304">
              <w:rPr>
                <w:rFonts w:ascii="Arial" w:hAnsi="Arial" w:cs="Arial"/>
                <w:lang w:val="en-GB"/>
              </w:rPr>
              <w:t xml:space="preserve"> to RFP</w:t>
            </w:r>
          </w:p>
          <w:p w14:paraId="0B86CE5B" w14:textId="77777777" w:rsidR="002D7B9F" w:rsidRPr="00CA74C9" w:rsidRDefault="002D7B9F" w:rsidP="00170380">
            <w:pPr>
              <w:rPr>
                <w:rFonts w:ascii="Arial" w:hAnsi="Arial" w:cs="Arial"/>
                <w:lang w:val="en-GB"/>
              </w:rPr>
            </w:pPr>
          </w:p>
          <w:p w14:paraId="1A08FFF0" w14:textId="77777777" w:rsidR="00E06EB6" w:rsidRPr="00CA74C9" w:rsidRDefault="00D267F2" w:rsidP="00170380">
            <w:pPr>
              <w:rPr>
                <w:rFonts w:ascii="Arial" w:hAnsi="Arial" w:cs="Arial"/>
                <w:lang w:val="en-GB"/>
              </w:rPr>
            </w:pPr>
            <w:r w:rsidRPr="00CA74C9">
              <w:rPr>
                <w:rFonts w:ascii="Arial" w:eastAsia="Calibri" w:hAnsi="Arial" w:cs="Arial"/>
                <w:b/>
                <w:u w:val="single"/>
                <w:lang w:val="en-GB" w:eastAsia="en-US"/>
              </w:rPr>
              <w:t xml:space="preserve">Commercial evaluation: </w:t>
            </w:r>
            <w:r w:rsidR="00E06EB6" w:rsidRPr="00CA74C9">
              <w:rPr>
                <w:rFonts w:ascii="Arial" w:eastAsia="Calibri" w:hAnsi="Arial" w:cs="Arial"/>
                <w:lang w:val="en-GB" w:eastAsia="en-US"/>
              </w:rPr>
              <w:t>– will be performed in two stage</w:t>
            </w:r>
            <w:r w:rsidR="000B042D">
              <w:rPr>
                <w:rFonts w:ascii="Arial" w:eastAsia="Calibri" w:hAnsi="Arial" w:cs="Arial"/>
                <w:lang w:val="en-GB" w:eastAsia="en-US"/>
              </w:rPr>
              <w:t>s</w:t>
            </w:r>
            <w:r w:rsidR="00E06EB6" w:rsidRPr="00CA74C9">
              <w:rPr>
                <w:rFonts w:ascii="Arial" w:eastAsia="Calibri" w:hAnsi="Arial" w:cs="Arial"/>
                <w:lang w:val="en-GB" w:eastAsia="en-US"/>
              </w:rPr>
              <w:t>:</w:t>
            </w:r>
            <w:r w:rsidR="00E06EB6" w:rsidRPr="00CA74C9">
              <w:rPr>
                <w:rFonts w:ascii="Arial" w:hAnsi="Arial" w:cs="Arial"/>
                <w:lang w:val="en-GB"/>
              </w:rPr>
              <w:t xml:space="preserve"> </w:t>
            </w:r>
          </w:p>
          <w:p w14:paraId="664F675D" w14:textId="77777777" w:rsidR="00E06EB6" w:rsidRPr="00CA74C9" w:rsidRDefault="00E06EB6" w:rsidP="00170380">
            <w:pPr>
              <w:rPr>
                <w:rFonts w:ascii="Arial" w:hAnsi="Arial" w:cs="Arial"/>
                <w:lang w:val="en-GB"/>
              </w:rPr>
            </w:pPr>
            <w:r w:rsidRPr="00CA74C9">
              <w:rPr>
                <w:rFonts w:ascii="Arial" w:hAnsi="Arial" w:cs="Arial"/>
                <w:lang w:val="en-GB"/>
              </w:rPr>
              <w:t xml:space="preserve">Stage 1 : 0/1 evaluation (does not meet/meets) according to items listed in </w:t>
            </w:r>
            <w:r w:rsidRPr="0027018B">
              <w:rPr>
                <w:rFonts w:ascii="Arial" w:hAnsi="Arial" w:cs="Arial"/>
                <w:b/>
                <w:lang w:val="en-GB"/>
              </w:rPr>
              <w:t xml:space="preserve">Appendix No. </w:t>
            </w:r>
            <w:r w:rsidRPr="00E06EB6">
              <w:rPr>
                <w:rFonts w:ascii="Arial" w:hAnsi="Arial" w:cs="Arial"/>
                <w:b/>
                <w:color w:val="FF0000"/>
                <w:lang w:val="en-GB"/>
              </w:rPr>
              <w:t>3</w:t>
            </w:r>
            <w:r>
              <w:rPr>
                <w:rFonts w:ascii="Arial" w:hAnsi="Arial" w:cs="Arial"/>
                <w:b/>
                <w:lang w:val="en-GB"/>
              </w:rPr>
              <w:t xml:space="preserve"> </w:t>
            </w:r>
            <w:r>
              <w:rPr>
                <w:rFonts w:ascii="Arial" w:hAnsi="Arial" w:cs="Arial"/>
                <w:lang w:val="en-GB"/>
              </w:rPr>
              <w:t>to RFP.</w:t>
            </w:r>
          </w:p>
          <w:p w14:paraId="0F3D3813" w14:textId="77777777" w:rsidR="00E06EB6" w:rsidRPr="00CA74C9" w:rsidRDefault="00E06EB6" w:rsidP="00170380">
            <w:pPr>
              <w:rPr>
                <w:rFonts w:ascii="Arial" w:hAnsi="Arial" w:cs="Arial"/>
                <w:lang w:val="en-GB"/>
              </w:rPr>
            </w:pPr>
            <w:r w:rsidRPr="00CA74C9">
              <w:rPr>
                <w:rFonts w:ascii="Arial" w:hAnsi="Arial" w:cs="Arial"/>
                <w:lang w:val="en-GB"/>
              </w:rPr>
              <w:t xml:space="preserve">Stage 2 : Performed as an point score </w:t>
            </w:r>
            <w:r w:rsidR="00D07D1B">
              <w:rPr>
                <w:rFonts w:ascii="Arial" w:hAnsi="Arial" w:cs="Arial"/>
                <w:lang w:val="en-GB"/>
              </w:rPr>
              <w:t>based on</w:t>
            </w:r>
            <w:r>
              <w:rPr>
                <w:rFonts w:ascii="Arial" w:hAnsi="Arial" w:cs="Arial"/>
                <w:lang w:val="en-GB"/>
              </w:rPr>
              <w:t xml:space="preserve"> </w:t>
            </w:r>
            <w:r w:rsidRPr="0027018B">
              <w:rPr>
                <w:rFonts w:ascii="Arial" w:hAnsi="Arial" w:cs="Arial"/>
                <w:b/>
                <w:lang w:val="en-GB"/>
              </w:rPr>
              <w:t xml:space="preserve">Appendix No. </w:t>
            </w:r>
            <w:r>
              <w:rPr>
                <w:rFonts w:ascii="Arial" w:hAnsi="Arial" w:cs="Arial"/>
                <w:b/>
                <w:color w:val="FF0000"/>
                <w:lang w:val="en-GB"/>
              </w:rPr>
              <w:t>3</w:t>
            </w:r>
            <w:r>
              <w:rPr>
                <w:rFonts w:ascii="Arial" w:hAnsi="Arial" w:cs="Arial"/>
                <w:lang w:val="en-GB"/>
              </w:rPr>
              <w:t xml:space="preserve"> to RFP</w:t>
            </w:r>
          </w:p>
          <w:p w14:paraId="6C070EA6" w14:textId="77777777" w:rsidR="00ED57D3" w:rsidRDefault="00ED57D3" w:rsidP="00170380">
            <w:pPr>
              <w:rPr>
                <w:rFonts w:ascii="Arial" w:hAnsi="Arial" w:cs="Arial"/>
                <w:b/>
                <w:i/>
                <w:color w:val="808080" w:themeColor="background1" w:themeShade="80"/>
                <w:sz w:val="18"/>
                <w:lang w:val="en-GB"/>
              </w:rPr>
            </w:pPr>
          </w:p>
          <w:p w14:paraId="30C40578" w14:textId="397F8466" w:rsidR="00D267F2" w:rsidRPr="00ED57D3" w:rsidRDefault="00D267F2" w:rsidP="00170380">
            <w:pPr>
              <w:rPr>
                <w:rFonts w:ascii="Arial" w:hAnsi="Arial" w:cs="Arial"/>
                <w:b/>
                <w:i/>
                <w:color w:val="FF0000"/>
                <w:sz w:val="18"/>
                <w:lang w:val="en-GB"/>
              </w:rPr>
            </w:pPr>
            <w:r w:rsidRPr="00ED57D3">
              <w:rPr>
                <w:rFonts w:ascii="Arial" w:hAnsi="Arial" w:cs="Arial"/>
                <w:b/>
                <w:i/>
                <w:color w:val="FF0000"/>
                <w:sz w:val="18"/>
                <w:lang w:val="en-GB"/>
              </w:rPr>
              <w:t xml:space="preserve">Note: </w:t>
            </w:r>
          </w:p>
          <w:p w14:paraId="6B12AC0D" w14:textId="77777777" w:rsidR="00FA2CFB" w:rsidRPr="00C33BCF" w:rsidRDefault="000D4982" w:rsidP="00170380">
            <w:pPr>
              <w:rPr>
                <w:rFonts w:ascii="Arial" w:hAnsi="Arial" w:cs="Arial"/>
                <w:i/>
                <w:color w:val="808080" w:themeColor="background1" w:themeShade="80"/>
                <w:lang w:val="en-GB"/>
              </w:rPr>
            </w:pPr>
            <w:r w:rsidRPr="00ED57D3">
              <w:rPr>
                <w:rFonts w:ascii="Arial" w:hAnsi="Arial" w:cs="Arial"/>
                <w:i/>
                <w:color w:val="FF0000"/>
                <w:sz w:val="18"/>
                <w:lang w:val="en-GB"/>
              </w:rPr>
              <w:t xml:space="preserve">Any comments or changes in </w:t>
            </w:r>
            <w:r w:rsidR="00C33BCF" w:rsidRPr="00ED57D3">
              <w:rPr>
                <w:rFonts w:ascii="Arial" w:hAnsi="Arial" w:cs="Arial"/>
                <w:i/>
                <w:color w:val="FF0000"/>
                <w:sz w:val="18"/>
                <w:lang w:val="en-GB"/>
              </w:rPr>
              <w:t xml:space="preserve">DECLARATIONS – 0/1 CRITERIA </w:t>
            </w:r>
            <w:r w:rsidRPr="00ED57D3">
              <w:rPr>
                <w:rFonts w:ascii="Arial" w:hAnsi="Arial" w:cs="Arial"/>
                <w:i/>
                <w:color w:val="FF0000"/>
                <w:sz w:val="18"/>
                <w:lang w:val="en-GB"/>
              </w:rPr>
              <w:t xml:space="preserve">in Appendix No. </w:t>
            </w:r>
            <w:r w:rsidR="008E4452" w:rsidRPr="00ED57D3">
              <w:rPr>
                <w:rFonts w:ascii="Arial" w:hAnsi="Arial" w:cs="Arial"/>
                <w:i/>
                <w:color w:val="FF0000"/>
                <w:sz w:val="18"/>
                <w:lang w:val="en-GB"/>
              </w:rPr>
              <w:t>1, 2 or</w:t>
            </w:r>
            <w:r w:rsidRPr="00ED57D3">
              <w:rPr>
                <w:rFonts w:ascii="Arial" w:hAnsi="Arial" w:cs="Arial"/>
                <w:i/>
                <w:color w:val="FF0000"/>
                <w:sz w:val="18"/>
                <w:lang w:val="en-GB"/>
              </w:rPr>
              <w:t xml:space="preserve"> 3 are NOT ACCEPTABLE</w:t>
            </w:r>
            <w:r w:rsidR="00C33BCF" w:rsidRPr="00170060">
              <w:rPr>
                <w:rFonts w:ascii="Arial" w:hAnsi="Arial" w:cs="Arial"/>
                <w:i/>
                <w:color w:val="808080" w:themeColor="background1" w:themeShade="80"/>
                <w:sz w:val="18"/>
                <w:lang w:val="en-GB"/>
              </w:rPr>
              <w:t>.</w:t>
            </w:r>
          </w:p>
        </w:tc>
      </w:tr>
    </w:tbl>
    <w:p w14:paraId="7B88A02D" w14:textId="421CFCDD" w:rsidR="00170380" w:rsidRPr="002A7F0D" w:rsidRDefault="003418F5" w:rsidP="002A7F0D">
      <w:pPr>
        <w:tabs>
          <w:tab w:val="left" w:pos="284"/>
        </w:tabs>
        <w:spacing w:line="276" w:lineRule="auto"/>
        <w:ind w:left="567" w:right="140" w:hanging="567"/>
        <w:jc w:val="both"/>
        <w:rPr>
          <w:rFonts w:ascii="Arial" w:hAnsi="Arial" w:cs="Arial"/>
          <w:b/>
          <w:lang w:val="en-GB"/>
        </w:rPr>
      </w:pPr>
      <w:r w:rsidRPr="00CA74C9">
        <w:rPr>
          <w:rFonts w:ascii="Arial" w:hAnsi="Arial" w:cs="Arial"/>
          <w:b/>
          <w:lang w:val="en-GB"/>
        </w:rPr>
        <w:tab/>
      </w:r>
    </w:p>
    <w:p w14:paraId="059B39AB" w14:textId="77777777" w:rsidR="007A435F" w:rsidRPr="000B042D" w:rsidRDefault="003418F5" w:rsidP="00170380">
      <w:pPr>
        <w:pStyle w:val="MKNagwek1"/>
        <w:numPr>
          <w:ilvl w:val="0"/>
          <w:numId w:val="2"/>
        </w:numPr>
        <w:outlineLvl w:val="0"/>
        <w:rPr>
          <w:b/>
          <w:sz w:val="22"/>
          <w:szCs w:val="22"/>
        </w:rPr>
      </w:pPr>
      <w:bookmarkStart w:id="6" w:name="_Toc185421802"/>
      <w:r w:rsidRPr="000B042D">
        <w:rPr>
          <w:b/>
          <w:sz w:val="22"/>
          <w:szCs w:val="22"/>
        </w:rPr>
        <w:t>CONFIDENTIALITY:</w:t>
      </w:r>
      <w:bookmarkEnd w:id="6"/>
      <w:r w:rsidRPr="000B042D">
        <w:rPr>
          <w:b/>
          <w:sz w:val="22"/>
          <w:szCs w:val="22"/>
        </w:rPr>
        <w:t xml:space="preserve"> </w:t>
      </w:r>
    </w:p>
    <w:p w14:paraId="2F0012DD" w14:textId="77777777" w:rsidR="007A435F" w:rsidRPr="00CA74C9" w:rsidRDefault="005E3226" w:rsidP="002E1875">
      <w:pPr>
        <w:pStyle w:val="Tekstpodstawowy2"/>
        <w:numPr>
          <w:ilvl w:val="1"/>
          <w:numId w:val="2"/>
        </w:numPr>
        <w:spacing w:after="0" w:line="276" w:lineRule="auto"/>
        <w:ind w:left="567" w:hanging="567"/>
        <w:jc w:val="both"/>
        <w:rPr>
          <w:rFonts w:ascii="Arial" w:hAnsi="Arial" w:cs="Arial"/>
          <w:lang w:val="en-GB"/>
        </w:rPr>
      </w:pPr>
      <w:r w:rsidRPr="00CA74C9">
        <w:rPr>
          <w:rFonts w:ascii="Arial" w:hAnsi="Arial" w:cs="Arial"/>
          <w:lang w:val="en-GB"/>
        </w:rPr>
        <w:t>The B</w:t>
      </w:r>
      <w:r w:rsidR="00193FD9">
        <w:rPr>
          <w:rFonts w:ascii="Arial" w:hAnsi="Arial" w:cs="Arial"/>
          <w:lang w:val="en-GB"/>
        </w:rPr>
        <w:t>idder</w:t>
      </w:r>
      <w:r w:rsidRPr="00CA74C9">
        <w:rPr>
          <w:rFonts w:ascii="Arial" w:hAnsi="Arial" w:cs="Arial"/>
          <w:lang w:val="en-GB"/>
        </w:rPr>
        <w:t xml:space="preserve"> undertakes to respect the confidential nature of all information resulting from this </w:t>
      </w:r>
      <w:r w:rsidR="00193FD9">
        <w:rPr>
          <w:rFonts w:ascii="Arial" w:hAnsi="Arial" w:cs="Arial"/>
          <w:lang w:val="en-GB"/>
        </w:rPr>
        <w:t>bidding process</w:t>
      </w:r>
      <w:r w:rsidR="00594245">
        <w:rPr>
          <w:rFonts w:ascii="Arial" w:hAnsi="Arial" w:cs="Arial"/>
          <w:lang w:val="en-GB"/>
        </w:rPr>
        <w:t>.</w:t>
      </w:r>
    </w:p>
    <w:p w14:paraId="30E0758A" w14:textId="77777777" w:rsidR="00AC0891" w:rsidRPr="00E06E6E" w:rsidRDefault="00AC0891" w:rsidP="00E06E6E">
      <w:pPr>
        <w:pStyle w:val="Tekstpodstawowy2"/>
        <w:numPr>
          <w:ilvl w:val="1"/>
          <w:numId w:val="2"/>
        </w:numPr>
        <w:spacing w:after="0" w:line="276" w:lineRule="auto"/>
        <w:ind w:left="567" w:hanging="567"/>
        <w:jc w:val="both"/>
        <w:rPr>
          <w:rFonts w:ascii="Arial" w:hAnsi="Arial" w:cs="Arial"/>
          <w:lang w:val="en-GB"/>
        </w:rPr>
      </w:pPr>
      <w:r w:rsidRPr="00E06E6E">
        <w:rPr>
          <w:rFonts w:ascii="Arial" w:hAnsi="Arial" w:cs="Arial"/>
          <w:lang w:val="en-GB"/>
        </w:rPr>
        <w:t xml:space="preserve">These </w:t>
      </w:r>
      <w:r w:rsidR="004C01D3" w:rsidRPr="00E06E6E">
        <w:rPr>
          <w:rFonts w:ascii="Arial" w:hAnsi="Arial" w:cs="Arial"/>
          <w:lang w:val="en-GB"/>
        </w:rPr>
        <w:t xml:space="preserve">bidding documents </w:t>
      </w:r>
      <w:r w:rsidRPr="00E06E6E">
        <w:rPr>
          <w:rFonts w:ascii="Arial" w:hAnsi="Arial" w:cs="Arial"/>
          <w:lang w:val="en-GB"/>
        </w:rPr>
        <w:t>are to be used by the B</w:t>
      </w:r>
      <w:r w:rsidR="00193FD9" w:rsidRPr="00E06E6E">
        <w:rPr>
          <w:rFonts w:ascii="Arial" w:hAnsi="Arial" w:cs="Arial"/>
          <w:lang w:val="en-GB"/>
        </w:rPr>
        <w:t>idder</w:t>
      </w:r>
      <w:r w:rsidRPr="00E06E6E">
        <w:rPr>
          <w:rFonts w:ascii="Arial" w:hAnsi="Arial" w:cs="Arial"/>
          <w:lang w:val="en-GB"/>
        </w:rPr>
        <w:t xml:space="preserve"> solely for the purpose of preparation and submission of the</w:t>
      </w:r>
      <w:r w:rsidR="00E06E6E" w:rsidRPr="00E06E6E">
        <w:rPr>
          <w:rFonts w:ascii="Arial" w:hAnsi="Arial" w:cs="Arial"/>
          <w:lang w:val="en-GB"/>
        </w:rPr>
        <w:t xml:space="preserve"> Conceptual Design and Cost Estimation</w:t>
      </w:r>
      <w:r w:rsidRPr="00E06E6E">
        <w:rPr>
          <w:rFonts w:ascii="Arial" w:hAnsi="Arial" w:cs="Arial"/>
          <w:lang w:val="en-GB"/>
        </w:rPr>
        <w:t xml:space="preserve"> </w:t>
      </w:r>
      <w:r w:rsidR="00BD5C76" w:rsidRPr="00E06E6E">
        <w:rPr>
          <w:rFonts w:ascii="Arial" w:hAnsi="Arial" w:cs="Arial"/>
          <w:lang w:val="en-GB"/>
        </w:rPr>
        <w:t>offer</w:t>
      </w:r>
      <w:r w:rsidRPr="00E06E6E">
        <w:rPr>
          <w:rFonts w:ascii="Arial" w:hAnsi="Arial" w:cs="Arial"/>
          <w:lang w:val="en-GB"/>
        </w:rPr>
        <w:t xml:space="preserve"> on the expressed condition that neither the </w:t>
      </w:r>
      <w:r w:rsidR="004C01D3" w:rsidRPr="00E06E6E">
        <w:rPr>
          <w:rFonts w:ascii="Arial" w:hAnsi="Arial" w:cs="Arial"/>
          <w:lang w:val="en-GB"/>
        </w:rPr>
        <w:t xml:space="preserve">bidding documents nor </w:t>
      </w:r>
      <w:r w:rsidRPr="00E06E6E">
        <w:rPr>
          <w:rFonts w:ascii="Arial" w:hAnsi="Arial" w:cs="Arial"/>
          <w:lang w:val="en-GB"/>
        </w:rPr>
        <w:t xml:space="preserve">the information contained therein shall be disclosed to others or used for any other purpose without the expressed prior written consent of the </w:t>
      </w:r>
      <w:r w:rsidR="004C01D3" w:rsidRPr="00E06E6E">
        <w:rPr>
          <w:rFonts w:ascii="Arial" w:hAnsi="Arial" w:cs="Arial"/>
          <w:lang w:val="en-GB"/>
        </w:rPr>
        <w:t>Ordering Party</w:t>
      </w:r>
      <w:r w:rsidRPr="00E06E6E">
        <w:rPr>
          <w:rFonts w:ascii="Arial" w:hAnsi="Arial" w:cs="Arial"/>
          <w:lang w:val="en-GB"/>
        </w:rPr>
        <w:t>.</w:t>
      </w:r>
    </w:p>
    <w:p w14:paraId="2E09ED06" w14:textId="77777777" w:rsidR="00AC0891" w:rsidRPr="00CA74C9" w:rsidRDefault="00AC0891" w:rsidP="007F66FE">
      <w:pPr>
        <w:pStyle w:val="Akapitzlist"/>
        <w:numPr>
          <w:ilvl w:val="1"/>
          <w:numId w:val="2"/>
        </w:numPr>
        <w:spacing w:after="0"/>
        <w:ind w:left="567" w:hanging="567"/>
        <w:jc w:val="both"/>
        <w:rPr>
          <w:rFonts w:ascii="Arial" w:eastAsia="Times New Roman" w:hAnsi="Arial" w:cs="Arial"/>
          <w:sz w:val="20"/>
          <w:szCs w:val="20"/>
          <w:lang w:val="en-GB" w:eastAsia="pl-PL"/>
        </w:rPr>
      </w:pPr>
      <w:r w:rsidRPr="00CA74C9">
        <w:rPr>
          <w:rFonts w:ascii="Arial" w:hAnsi="Arial" w:cs="Arial"/>
          <w:sz w:val="20"/>
          <w:szCs w:val="20"/>
          <w:lang w:val="en-GB"/>
        </w:rPr>
        <w:t xml:space="preserve">The </w:t>
      </w:r>
      <w:r w:rsidR="00193FD9">
        <w:rPr>
          <w:rFonts w:ascii="Arial" w:hAnsi="Arial" w:cs="Arial"/>
          <w:sz w:val="20"/>
          <w:szCs w:val="20"/>
          <w:lang w:val="en-GB"/>
        </w:rPr>
        <w:t>B</w:t>
      </w:r>
      <w:r w:rsidRPr="00CA74C9">
        <w:rPr>
          <w:rFonts w:ascii="Arial" w:hAnsi="Arial" w:cs="Arial"/>
          <w:sz w:val="20"/>
          <w:szCs w:val="20"/>
          <w:lang w:val="en-GB"/>
        </w:rPr>
        <w:t xml:space="preserve">idder undertakes to treat all information related to this request for proposal, as well as information acquired during the purchasing procedure, as confidential. Information concerning the fact of being invited to respond to this request for proposal, of submitting a tender, of holding commercial negotiations or of signing a contract may be revealed by Bidders only subject to a written consent of ORLEN S.A. to publish of reveal such information to third parties. Should it be necessary to obtain bids from subcontractors/sub-suppliers, the Bidder may share information with such parties in the scope </w:t>
      </w:r>
      <w:r w:rsidRPr="00CA74C9">
        <w:rPr>
          <w:rFonts w:ascii="Arial" w:hAnsi="Arial" w:cs="Arial"/>
          <w:sz w:val="20"/>
          <w:szCs w:val="20"/>
          <w:lang w:val="en-GB"/>
        </w:rPr>
        <w:lastRenderedPageBreak/>
        <w:t xml:space="preserve">necessary to acquire the bids, at the same time obliging the subcontractors/sub-suppliers to keep the information in confidence.  </w:t>
      </w:r>
    </w:p>
    <w:p w14:paraId="6BCA07DA" w14:textId="48056841" w:rsidR="003C5AD0" w:rsidRPr="00CA74C9" w:rsidRDefault="003C5AD0" w:rsidP="00286CC9">
      <w:pPr>
        <w:pStyle w:val="Tekstpodstawowy2"/>
        <w:spacing w:after="0" w:line="276" w:lineRule="auto"/>
        <w:jc w:val="both"/>
        <w:rPr>
          <w:rFonts w:ascii="Arial" w:hAnsi="Arial" w:cs="Arial"/>
          <w:lang w:val="en-GB"/>
        </w:rPr>
      </w:pPr>
    </w:p>
    <w:p w14:paraId="46842429" w14:textId="77777777" w:rsidR="007A435F" w:rsidRPr="00FF0830" w:rsidRDefault="003418F5" w:rsidP="00170380">
      <w:pPr>
        <w:pStyle w:val="MKNagwek1"/>
        <w:numPr>
          <w:ilvl w:val="0"/>
          <w:numId w:val="2"/>
        </w:numPr>
        <w:outlineLvl w:val="0"/>
        <w:rPr>
          <w:b/>
          <w:caps/>
          <w:sz w:val="22"/>
          <w:szCs w:val="22"/>
        </w:rPr>
      </w:pPr>
      <w:bookmarkStart w:id="7" w:name="_Toc185421803"/>
      <w:r w:rsidRPr="00FF0830">
        <w:rPr>
          <w:b/>
          <w:sz w:val="22"/>
          <w:szCs w:val="22"/>
        </w:rPr>
        <w:t>RESERVATIONS OF ORLEN S.A.:</w:t>
      </w:r>
      <w:bookmarkEnd w:id="7"/>
    </w:p>
    <w:p w14:paraId="566C14D5" w14:textId="77777777" w:rsidR="007A435F" w:rsidRPr="00CA74C9" w:rsidRDefault="003418F5" w:rsidP="002E1875">
      <w:pPr>
        <w:pStyle w:val="Lista-kontynuacja"/>
        <w:numPr>
          <w:ilvl w:val="1"/>
          <w:numId w:val="2"/>
        </w:numPr>
        <w:spacing w:after="0" w:line="276" w:lineRule="auto"/>
        <w:ind w:left="426" w:hanging="426"/>
        <w:jc w:val="both"/>
        <w:rPr>
          <w:rFonts w:ascii="Arial" w:hAnsi="Arial" w:cs="Arial"/>
          <w:lang w:val="en-GB"/>
        </w:rPr>
      </w:pPr>
      <w:r w:rsidRPr="00CA74C9">
        <w:rPr>
          <w:rFonts w:ascii="Arial" w:hAnsi="Arial" w:cs="Arial"/>
          <w:lang w:val="en-GB"/>
        </w:rPr>
        <w:t>ORLEN S.A. is not bound by the provisions of the act of 29 January</w:t>
      </w:r>
      <w:r w:rsidR="00482336">
        <w:rPr>
          <w:rFonts w:ascii="Arial" w:hAnsi="Arial" w:cs="Arial"/>
          <w:lang w:val="en-GB"/>
        </w:rPr>
        <w:t xml:space="preserve"> 2004 on public procurement law </w:t>
      </w:r>
      <w:r w:rsidRPr="00CA74C9">
        <w:rPr>
          <w:rFonts w:ascii="Arial" w:hAnsi="Arial" w:cs="Arial"/>
          <w:lang w:val="en-GB"/>
        </w:rPr>
        <w:t>and reserves the right to:</w:t>
      </w:r>
    </w:p>
    <w:p w14:paraId="0B68045A" w14:textId="77777777" w:rsidR="007A435F" w:rsidRPr="00CA74C9" w:rsidRDefault="00193FD9" w:rsidP="00A3722B">
      <w:pPr>
        <w:pStyle w:val="Listapunktowana"/>
        <w:numPr>
          <w:ilvl w:val="0"/>
          <w:numId w:val="3"/>
        </w:numPr>
        <w:spacing w:line="276" w:lineRule="auto"/>
        <w:ind w:left="567" w:hanging="283"/>
        <w:jc w:val="both"/>
        <w:rPr>
          <w:rFonts w:ascii="Arial" w:hAnsi="Arial" w:cs="Arial"/>
          <w:sz w:val="20"/>
          <w:lang w:val="en-GB"/>
        </w:rPr>
      </w:pPr>
      <w:r>
        <w:rPr>
          <w:rFonts w:ascii="Arial" w:hAnsi="Arial" w:cs="Arial"/>
          <w:sz w:val="20"/>
          <w:lang w:val="en-GB"/>
        </w:rPr>
        <w:t>Select any B</w:t>
      </w:r>
      <w:r w:rsidR="003418F5" w:rsidRPr="00CA74C9">
        <w:rPr>
          <w:rFonts w:ascii="Arial" w:hAnsi="Arial" w:cs="Arial"/>
          <w:sz w:val="20"/>
          <w:lang w:val="en-GB"/>
        </w:rPr>
        <w:t>idder at its discretion, according to the assessment criteria set out;</w:t>
      </w:r>
    </w:p>
    <w:p w14:paraId="307BA36C" w14:textId="77777777" w:rsidR="007A435F" w:rsidRPr="00CA74C9" w:rsidRDefault="003418F5" w:rsidP="00A3722B">
      <w:pPr>
        <w:pStyle w:val="Listapunktowana"/>
        <w:numPr>
          <w:ilvl w:val="0"/>
          <w:numId w:val="3"/>
        </w:numPr>
        <w:spacing w:line="276" w:lineRule="auto"/>
        <w:ind w:left="567" w:hanging="283"/>
        <w:jc w:val="both"/>
        <w:rPr>
          <w:rFonts w:ascii="Arial" w:hAnsi="Arial" w:cs="Arial"/>
          <w:sz w:val="20"/>
          <w:lang w:val="en-GB"/>
        </w:rPr>
      </w:pPr>
      <w:r w:rsidRPr="00CA74C9">
        <w:rPr>
          <w:rFonts w:ascii="Arial" w:hAnsi="Arial" w:cs="Arial"/>
          <w:sz w:val="20"/>
          <w:lang w:val="en-GB"/>
        </w:rPr>
        <w:t xml:space="preserve">Cancel, close, refrain from the bid selection process and from negotiations without giving reasons. The </w:t>
      </w:r>
      <w:r w:rsidR="00193FD9">
        <w:rPr>
          <w:rFonts w:ascii="Arial" w:hAnsi="Arial" w:cs="Arial"/>
          <w:sz w:val="20"/>
          <w:lang w:val="en-GB"/>
        </w:rPr>
        <w:t>B</w:t>
      </w:r>
      <w:r w:rsidRPr="00CA74C9">
        <w:rPr>
          <w:rFonts w:ascii="Arial" w:hAnsi="Arial" w:cs="Arial"/>
          <w:sz w:val="20"/>
          <w:lang w:val="en-GB"/>
        </w:rPr>
        <w:t xml:space="preserve">idders are not entitled to any claims against ORLEN S.A. on these basis; </w:t>
      </w:r>
    </w:p>
    <w:p w14:paraId="12393EF4" w14:textId="77777777" w:rsidR="007A435F" w:rsidRPr="00CA74C9" w:rsidRDefault="003418F5" w:rsidP="00A3722B">
      <w:pPr>
        <w:pStyle w:val="Listapunktowana"/>
        <w:numPr>
          <w:ilvl w:val="0"/>
          <w:numId w:val="3"/>
        </w:numPr>
        <w:spacing w:line="276" w:lineRule="auto"/>
        <w:ind w:left="567" w:hanging="283"/>
        <w:jc w:val="both"/>
        <w:rPr>
          <w:rFonts w:ascii="Arial" w:hAnsi="Arial" w:cs="Arial"/>
          <w:sz w:val="20"/>
          <w:lang w:val="en-GB"/>
        </w:rPr>
      </w:pPr>
      <w:r w:rsidRPr="00CA74C9">
        <w:rPr>
          <w:rFonts w:ascii="Arial" w:hAnsi="Arial" w:cs="Arial"/>
          <w:sz w:val="20"/>
          <w:lang w:val="en-GB"/>
        </w:rPr>
        <w:t>Limit the scope of works, make corrections and specifications regarding the scope of works while analysing the bids, ask for the bids to be updated during the technical and price negotiations.</w:t>
      </w:r>
    </w:p>
    <w:p w14:paraId="3930CC84" w14:textId="77777777" w:rsidR="007A435F" w:rsidRPr="00CA74C9" w:rsidRDefault="003418F5" w:rsidP="00A3722B">
      <w:pPr>
        <w:pStyle w:val="Listapunktowana"/>
        <w:numPr>
          <w:ilvl w:val="0"/>
          <w:numId w:val="3"/>
        </w:numPr>
        <w:spacing w:line="276" w:lineRule="auto"/>
        <w:ind w:left="567" w:hanging="283"/>
        <w:jc w:val="both"/>
        <w:rPr>
          <w:rFonts w:ascii="Arial" w:hAnsi="Arial" w:cs="Arial"/>
          <w:sz w:val="20"/>
          <w:lang w:val="en-GB"/>
        </w:rPr>
      </w:pPr>
      <w:r w:rsidRPr="00CA74C9">
        <w:rPr>
          <w:rFonts w:ascii="Arial" w:hAnsi="Arial" w:cs="Arial"/>
          <w:sz w:val="20"/>
          <w:lang w:val="en-GB"/>
        </w:rPr>
        <w:t>Reject the most and least expensive offer - without giving reasons;</w:t>
      </w:r>
    </w:p>
    <w:p w14:paraId="2022AE6F" w14:textId="77777777" w:rsidR="007A435F" w:rsidRPr="00CA74C9" w:rsidRDefault="003418F5" w:rsidP="00A3722B">
      <w:pPr>
        <w:pStyle w:val="Listapunktowana"/>
        <w:numPr>
          <w:ilvl w:val="0"/>
          <w:numId w:val="3"/>
        </w:numPr>
        <w:spacing w:line="276" w:lineRule="auto"/>
        <w:ind w:left="567" w:hanging="283"/>
        <w:jc w:val="both"/>
        <w:rPr>
          <w:rFonts w:ascii="Arial" w:hAnsi="Arial" w:cs="Arial"/>
          <w:sz w:val="20"/>
          <w:lang w:val="en-GB"/>
        </w:rPr>
      </w:pPr>
      <w:r w:rsidRPr="00CA74C9">
        <w:rPr>
          <w:rFonts w:ascii="Arial" w:hAnsi="Arial" w:cs="Arial"/>
          <w:sz w:val="20"/>
          <w:lang w:val="en-GB"/>
        </w:rPr>
        <w:t>Carry out multi-stage negotiations of various types, in particular, direct negotiations and negotiations carried out through the electronic auction system;</w:t>
      </w:r>
    </w:p>
    <w:p w14:paraId="6D8AA0ED" w14:textId="77777777" w:rsidR="007A435F" w:rsidRPr="00CA74C9" w:rsidRDefault="003418F5" w:rsidP="00A3722B">
      <w:pPr>
        <w:pStyle w:val="Listapunktowana"/>
        <w:numPr>
          <w:ilvl w:val="0"/>
          <w:numId w:val="3"/>
        </w:numPr>
        <w:spacing w:line="276" w:lineRule="auto"/>
        <w:ind w:left="567" w:hanging="283"/>
        <w:jc w:val="both"/>
        <w:rPr>
          <w:rFonts w:ascii="Arial" w:hAnsi="Arial" w:cs="Arial"/>
          <w:sz w:val="20"/>
          <w:lang w:val="en-GB"/>
        </w:rPr>
      </w:pPr>
      <w:r w:rsidRPr="00CA74C9">
        <w:rPr>
          <w:rFonts w:ascii="Arial" w:hAnsi="Arial" w:cs="Arial"/>
          <w:sz w:val="20"/>
          <w:lang w:val="en-GB"/>
        </w:rPr>
        <w:t>Freely select the entity/entities with which to conduct negotiations regarding the entire scope of the submitted bid/response or a part thereof, and to conclud</w:t>
      </w:r>
      <w:r w:rsidR="00F36D44">
        <w:rPr>
          <w:rFonts w:ascii="Arial" w:hAnsi="Arial" w:cs="Arial"/>
          <w:sz w:val="20"/>
          <w:lang w:val="en-GB"/>
        </w:rPr>
        <w:t>e contracts with more than one B</w:t>
      </w:r>
      <w:r w:rsidRPr="00CA74C9">
        <w:rPr>
          <w:rFonts w:ascii="Arial" w:hAnsi="Arial" w:cs="Arial"/>
          <w:sz w:val="20"/>
          <w:lang w:val="en-GB"/>
        </w:rPr>
        <w:t>idder selected in the course of negotiations, whereas the scope of the contract may cover the entire bid/response submitted to the request for proposal or a part thereof,</w:t>
      </w:r>
    </w:p>
    <w:p w14:paraId="7A4CA4AC" w14:textId="77777777" w:rsidR="007A435F" w:rsidRPr="00CA74C9" w:rsidRDefault="00F36D44" w:rsidP="002E1875">
      <w:pPr>
        <w:pStyle w:val="Lista-kontynuacja"/>
        <w:numPr>
          <w:ilvl w:val="1"/>
          <w:numId w:val="2"/>
        </w:numPr>
        <w:spacing w:after="0" w:line="276" w:lineRule="auto"/>
        <w:ind w:left="426" w:hanging="426"/>
        <w:jc w:val="both"/>
        <w:rPr>
          <w:rFonts w:ascii="Arial" w:hAnsi="Arial" w:cs="Arial"/>
          <w:lang w:val="en-GB"/>
        </w:rPr>
      </w:pPr>
      <w:r>
        <w:rPr>
          <w:rFonts w:ascii="Arial" w:hAnsi="Arial" w:cs="Arial"/>
          <w:lang w:val="en-GB"/>
        </w:rPr>
        <w:t>The B</w:t>
      </w:r>
      <w:r w:rsidR="003418F5" w:rsidRPr="00CA74C9">
        <w:rPr>
          <w:rFonts w:ascii="Arial" w:hAnsi="Arial" w:cs="Arial"/>
          <w:lang w:val="en-GB"/>
        </w:rPr>
        <w:t>idder acknowledges and accepts that all communications received during the purchasing procedure, irrespective of their form, are for information only and will not be considered a statement of intent to conclude a contract. The contract between ORLEN S.A. and the Bidder shall be concluded at the time of its signing by authorised representatives of both parties, however, if the Bidder receives copies of the Contract signed by ORLEN S.A. and does not return a copy of the Contract signed by itself to ORLEN S.A. within 14 calendar days from receipt of the Contract copies, ORLEN S.A. shall be entitled to present the Bidder - within the next 60 calendar days from the end of the abovementioned 14-day period - with Contract withdrawal notice. If ORLEN S.A. submits a withdrawal notice, the Contract shall be considered non-concluded.</w:t>
      </w:r>
    </w:p>
    <w:p w14:paraId="69564EFF" w14:textId="77777777" w:rsidR="007A435F" w:rsidRPr="00CA74C9" w:rsidRDefault="003418F5" w:rsidP="002E1875">
      <w:pPr>
        <w:pStyle w:val="Lista-kontynuacja"/>
        <w:numPr>
          <w:ilvl w:val="1"/>
          <w:numId w:val="2"/>
        </w:numPr>
        <w:spacing w:after="0" w:line="276" w:lineRule="auto"/>
        <w:ind w:left="426" w:hanging="426"/>
        <w:jc w:val="both"/>
        <w:rPr>
          <w:rFonts w:ascii="Arial" w:hAnsi="Arial" w:cs="Arial"/>
          <w:lang w:val="en-GB"/>
        </w:rPr>
      </w:pPr>
      <w:r w:rsidRPr="00CA74C9">
        <w:rPr>
          <w:rFonts w:ascii="Arial" w:hAnsi="Arial" w:cs="Arial"/>
          <w:lang w:val="en-GB"/>
        </w:rPr>
        <w:t xml:space="preserve">Only duly authorised persons can confirm the agreed-upon conditions at the end of ORLEN S.A. </w:t>
      </w:r>
    </w:p>
    <w:p w14:paraId="2F2177DC" w14:textId="77777777" w:rsidR="007A435F" w:rsidRPr="00CA74C9" w:rsidRDefault="003418F5" w:rsidP="002E1875">
      <w:pPr>
        <w:pStyle w:val="Lista-kontynuacja"/>
        <w:numPr>
          <w:ilvl w:val="1"/>
          <w:numId w:val="2"/>
        </w:numPr>
        <w:spacing w:after="0" w:line="276" w:lineRule="auto"/>
        <w:ind w:left="426" w:hanging="426"/>
        <w:jc w:val="both"/>
        <w:rPr>
          <w:rFonts w:ascii="Arial" w:hAnsi="Arial" w:cs="Arial"/>
          <w:lang w:val="en-GB"/>
        </w:rPr>
      </w:pPr>
      <w:r w:rsidRPr="00CA74C9">
        <w:rPr>
          <w:rFonts w:ascii="Arial" w:hAnsi="Arial" w:cs="Arial"/>
          <w:lang w:val="en-GB"/>
        </w:rPr>
        <w:t xml:space="preserve">The </w:t>
      </w:r>
      <w:r w:rsidR="00193FD9">
        <w:rPr>
          <w:rFonts w:ascii="Arial" w:hAnsi="Arial" w:cs="Arial"/>
          <w:lang w:val="en-GB"/>
        </w:rPr>
        <w:t>B</w:t>
      </w:r>
      <w:r w:rsidRPr="00CA74C9">
        <w:rPr>
          <w:rFonts w:ascii="Arial" w:hAnsi="Arial" w:cs="Arial"/>
          <w:lang w:val="en-GB"/>
        </w:rPr>
        <w:t xml:space="preserve">idder shall bear all the costs related to the preparation and submission of the bid and shall not be entitled to demand reimbursement of such costs from ORLEN S.A. </w:t>
      </w:r>
    </w:p>
    <w:p w14:paraId="320009FD" w14:textId="77777777" w:rsidR="008B23E2" w:rsidRPr="00CA74C9" w:rsidRDefault="003418F5" w:rsidP="002E1875">
      <w:pPr>
        <w:pStyle w:val="Lista-kontynuacja"/>
        <w:numPr>
          <w:ilvl w:val="1"/>
          <w:numId w:val="2"/>
        </w:numPr>
        <w:spacing w:after="0" w:line="276" w:lineRule="auto"/>
        <w:ind w:left="426" w:hanging="426"/>
        <w:jc w:val="both"/>
        <w:rPr>
          <w:rFonts w:ascii="Arial" w:hAnsi="Arial" w:cs="Arial"/>
          <w:lang w:val="en-GB"/>
        </w:rPr>
      </w:pPr>
      <w:r w:rsidRPr="00CA74C9">
        <w:rPr>
          <w:rFonts w:ascii="Arial" w:hAnsi="Arial" w:cs="Arial"/>
          <w:lang w:val="en-GB"/>
        </w:rPr>
        <w:t>The Bidder shall be obliged to familiarise itself with the conditions of the request for proposal. Submission of a bid shall be tantamount to accepting these conditions of the RFP procedure.</w:t>
      </w:r>
    </w:p>
    <w:p w14:paraId="468C0B4C" w14:textId="77777777" w:rsidR="005044B3" w:rsidRPr="005044B3" w:rsidRDefault="00544492" w:rsidP="0026428A">
      <w:pPr>
        <w:pStyle w:val="Lista-kontynuacja"/>
        <w:numPr>
          <w:ilvl w:val="1"/>
          <w:numId w:val="2"/>
        </w:numPr>
        <w:spacing w:after="0" w:line="276" w:lineRule="auto"/>
        <w:ind w:left="426" w:hanging="426"/>
        <w:jc w:val="both"/>
        <w:rPr>
          <w:rFonts w:ascii="Arial" w:hAnsi="Arial" w:cs="Arial"/>
          <w:lang w:val="en-GB"/>
        </w:rPr>
      </w:pPr>
      <w:r w:rsidRPr="00CA74C9">
        <w:rPr>
          <w:rFonts w:ascii="Arial" w:hAnsi="Arial" w:cs="Arial"/>
          <w:lang w:val="en-GB"/>
        </w:rPr>
        <w:t>ORLEN S.A. may reject the application for a reference without giving any reason.</w:t>
      </w:r>
      <w:r w:rsidR="005044B3" w:rsidRPr="0026428A">
        <w:rPr>
          <w:rFonts w:ascii="Arial" w:hAnsi="Arial" w:cs="Arial"/>
          <w:lang w:val="en-GB"/>
        </w:rPr>
        <w:t xml:space="preserve"> </w:t>
      </w:r>
    </w:p>
    <w:p w14:paraId="059A3B07" w14:textId="77777777" w:rsidR="00544492" w:rsidRPr="00CA74C9" w:rsidRDefault="005044B3" w:rsidP="0026428A">
      <w:pPr>
        <w:pStyle w:val="Lista-kontynuacja"/>
        <w:numPr>
          <w:ilvl w:val="1"/>
          <w:numId w:val="2"/>
        </w:numPr>
        <w:spacing w:after="0" w:line="276" w:lineRule="auto"/>
        <w:ind w:left="426" w:hanging="426"/>
        <w:jc w:val="both"/>
        <w:rPr>
          <w:rFonts w:ascii="Arial" w:hAnsi="Arial" w:cs="Arial"/>
          <w:lang w:val="en-GB"/>
        </w:rPr>
      </w:pPr>
      <w:r>
        <w:rPr>
          <w:rFonts w:ascii="Arial" w:hAnsi="Arial" w:cs="Arial"/>
          <w:lang w:val="en-GB"/>
        </w:rPr>
        <w:t>Execution</w:t>
      </w:r>
      <w:r w:rsidRPr="005044B3">
        <w:rPr>
          <w:rFonts w:ascii="Arial" w:hAnsi="Arial" w:cs="Arial"/>
          <w:lang w:val="en-GB"/>
        </w:rPr>
        <w:t xml:space="preserve"> of powers by ORLEN S.A. resulting from </w:t>
      </w:r>
      <w:r w:rsidR="00CB1387">
        <w:rPr>
          <w:rFonts w:ascii="Arial" w:hAnsi="Arial" w:cs="Arial"/>
          <w:lang w:val="en-GB"/>
        </w:rPr>
        <w:t xml:space="preserve">point </w:t>
      </w:r>
      <w:r w:rsidRPr="005044B3">
        <w:rPr>
          <w:rFonts w:ascii="Arial" w:hAnsi="Arial" w:cs="Arial"/>
          <w:lang w:val="en-GB"/>
        </w:rPr>
        <w:t xml:space="preserve">8.1. does not constitute the basis for any claims for damages or related to the conclusion of the </w:t>
      </w:r>
      <w:r>
        <w:rPr>
          <w:rFonts w:ascii="Arial" w:hAnsi="Arial" w:cs="Arial"/>
          <w:lang w:val="en-GB"/>
        </w:rPr>
        <w:t>Contract</w:t>
      </w:r>
      <w:r w:rsidRPr="005044B3">
        <w:rPr>
          <w:rFonts w:ascii="Arial" w:hAnsi="Arial" w:cs="Arial"/>
          <w:lang w:val="en-GB"/>
        </w:rPr>
        <w:t>.</w:t>
      </w:r>
    </w:p>
    <w:p w14:paraId="08D73BE9" w14:textId="77777777" w:rsidR="008B23E2" w:rsidRDefault="00D3697C" w:rsidP="00B433A5">
      <w:pPr>
        <w:pStyle w:val="Lista-kontynuacja"/>
        <w:numPr>
          <w:ilvl w:val="1"/>
          <w:numId w:val="2"/>
        </w:numPr>
        <w:spacing w:after="0" w:line="276" w:lineRule="auto"/>
        <w:ind w:left="426" w:hanging="426"/>
        <w:jc w:val="both"/>
        <w:rPr>
          <w:rFonts w:ascii="Arial" w:hAnsi="Arial" w:cs="Arial"/>
          <w:lang w:val="en-GB"/>
        </w:rPr>
      </w:pPr>
      <w:r>
        <w:rPr>
          <w:rFonts w:ascii="Arial" w:hAnsi="Arial" w:cs="Arial"/>
          <w:lang w:val="en-GB"/>
        </w:rPr>
        <w:t>Pursuant to the provisions of A</w:t>
      </w:r>
      <w:r w:rsidR="008B23E2" w:rsidRPr="00CA74C9">
        <w:rPr>
          <w:rFonts w:ascii="Arial" w:hAnsi="Arial" w:cs="Arial"/>
          <w:lang w:val="en-GB"/>
        </w:rPr>
        <w:t>rticle 4c of the polish act, dated 8 march 2013, on counteracting excessive late payments in commercial tr</w:t>
      </w:r>
      <w:r w:rsidR="005044B3">
        <w:rPr>
          <w:rFonts w:ascii="Arial" w:hAnsi="Arial" w:cs="Arial"/>
          <w:lang w:val="en-GB"/>
        </w:rPr>
        <w:t>ansactions (Journal of laws 2022</w:t>
      </w:r>
      <w:r w:rsidR="008B23E2" w:rsidRPr="00CA74C9">
        <w:rPr>
          <w:rFonts w:ascii="Arial" w:hAnsi="Arial" w:cs="Arial"/>
          <w:lang w:val="en-GB"/>
        </w:rPr>
        <w:t xml:space="preserve"> pos. </w:t>
      </w:r>
      <w:r w:rsidR="0026428A">
        <w:rPr>
          <w:rFonts w:ascii="Arial" w:hAnsi="Arial" w:cs="Arial"/>
          <w:lang w:val="en-GB"/>
        </w:rPr>
        <w:t>893</w:t>
      </w:r>
      <w:r w:rsidR="008B23E2" w:rsidRPr="00CA74C9">
        <w:rPr>
          <w:rFonts w:ascii="Arial" w:hAnsi="Arial" w:cs="Arial"/>
          <w:lang w:val="en-GB"/>
        </w:rPr>
        <w:t xml:space="preserve"> as amended), ORLEN S.A. declares that it has a status of a large entrepreneur. </w:t>
      </w:r>
    </w:p>
    <w:p w14:paraId="44220E3F" w14:textId="77777777" w:rsidR="00F8761D" w:rsidRPr="00CA74C9" w:rsidRDefault="00F8761D" w:rsidP="00F8761D">
      <w:pPr>
        <w:pStyle w:val="Lista-kontynuacja"/>
        <w:spacing w:after="0" w:line="276" w:lineRule="auto"/>
        <w:ind w:left="426"/>
        <w:jc w:val="both"/>
        <w:rPr>
          <w:rFonts w:ascii="Arial" w:hAnsi="Arial" w:cs="Arial"/>
          <w:lang w:val="en-GB"/>
        </w:rPr>
      </w:pPr>
    </w:p>
    <w:p w14:paraId="69894DFE" w14:textId="77777777" w:rsidR="00BB79E9" w:rsidRPr="001D72E3" w:rsidRDefault="00BB79E9" w:rsidP="00A16EB7">
      <w:pPr>
        <w:spacing w:line="276" w:lineRule="auto"/>
        <w:rPr>
          <w:rFonts w:ascii="Arial" w:eastAsia="Calibri" w:hAnsi="Arial" w:cs="Arial"/>
          <w:noProof/>
          <w:color w:val="808080"/>
          <w:sz w:val="18"/>
        </w:rPr>
      </w:pPr>
      <w:bookmarkStart w:id="8" w:name="_MailAutoSig"/>
      <w:r w:rsidRPr="001D72E3">
        <w:rPr>
          <w:rFonts w:ascii="Arial" w:eastAsia="Calibri" w:hAnsi="Arial" w:cs="Arial"/>
          <w:noProof/>
          <w:color w:val="808080"/>
          <w:sz w:val="18"/>
        </w:rPr>
        <w:t>Best Regards,</w:t>
      </w:r>
    </w:p>
    <w:p w14:paraId="3B1D683F" w14:textId="7EE6B2C9" w:rsidR="00FF0830" w:rsidRPr="001D72E3" w:rsidRDefault="00EA3A0D" w:rsidP="00FF0830">
      <w:pPr>
        <w:spacing w:line="276" w:lineRule="auto"/>
        <w:rPr>
          <w:rFonts w:ascii="Arial" w:eastAsia="Calibri" w:hAnsi="Arial" w:cs="Arial"/>
          <w:noProof/>
          <w:color w:val="808080"/>
          <w:sz w:val="18"/>
        </w:rPr>
      </w:pPr>
      <w:r>
        <w:rPr>
          <w:rFonts w:ascii="Arial" w:eastAsia="Calibri" w:hAnsi="Arial" w:cs="Arial"/>
          <w:noProof/>
          <w:color w:val="808080"/>
          <w:sz w:val="18"/>
        </w:rPr>
        <w:t xml:space="preserve">Eliza Ostrowska </w:t>
      </w:r>
    </w:p>
    <w:p w14:paraId="72351C8A" w14:textId="77777777" w:rsidR="00FF0830" w:rsidRPr="001D72E3" w:rsidRDefault="00FF0830" w:rsidP="00FF0830">
      <w:pPr>
        <w:spacing w:line="276" w:lineRule="auto"/>
        <w:rPr>
          <w:rFonts w:ascii="Arial" w:eastAsia="Calibri" w:hAnsi="Arial" w:cs="Arial"/>
          <w:noProof/>
          <w:color w:val="808080"/>
          <w:sz w:val="18"/>
        </w:rPr>
      </w:pPr>
      <w:r w:rsidRPr="001D72E3">
        <w:rPr>
          <w:rFonts w:ascii="Arial" w:eastAsia="Calibri" w:hAnsi="Arial" w:cs="Arial"/>
          <w:noProof/>
          <w:color w:val="808080"/>
          <w:sz w:val="18"/>
        </w:rPr>
        <w:t xml:space="preserve">Zespół Zakupów Dokumentacji | Document Procurement Team </w:t>
      </w:r>
    </w:p>
    <w:p w14:paraId="7A94CA4C" w14:textId="77777777" w:rsidR="00FF0830" w:rsidRPr="001D72E3" w:rsidRDefault="00FF0830" w:rsidP="00FF0830">
      <w:pPr>
        <w:spacing w:line="276" w:lineRule="auto"/>
        <w:rPr>
          <w:rFonts w:ascii="Arial" w:eastAsia="Calibri" w:hAnsi="Arial" w:cs="Arial"/>
          <w:noProof/>
          <w:color w:val="808080"/>
          <w:sz w:val="18"/>
        </w:rPr>
      </w:pPr>
      <w:r w:rsidRPr="001D72E3">
        <w:rPr>
          <w:rFonts w:ascii="Arial" w:eastAsia="Calibri" w:hAnsi="Arial" w:cs="Arial"/>
          <w:noProof/>
          <w:color w:val="808080"/>
          <w:sz w:val="18"/>
        </w:rPr>
        <w:t xml:space="preserve">Obszar Zakupów | Procurement Area </w:t>
      </w:r>
    </w:p>
    <w:p w14:paraId="3921C2AA" w14:textId="77777777" w:rsidR="00FF0830" w:rsidRPr="001D72E3" w:rsidRDefault="00FF0830" w:rsidP="00FF0830">
      <w:pPr>
        <w:spacing w:line="276" w:lineRule="auto"/>
        <w:rPr>
          <w:rFonts w:ascii="Arial" w:eastAsia="Calibri" w:hAnsi="Arial" w:cs="Arial"/>
          <w:noProof/>
          <w:color w:val="808080"/>
          <w:sz w:val="18"/>
        </w:rPr>
      </w:pPr>
      <w:r w:rsidRPr="001D72E3">
        <w:rPr>
          <w:rFonts w:ascii="Arial" w:eastAsia="Calibri" w:hAnsi="Arial" w:cs="Arial"/>
          <w:noProof/>
          <w:color w:val="808080"/>
          <w:sz w:val="18"/>
        </w:rPr>
        <w:t xml:space="preserve">ORLEN S.A. </w:t>
      </w:r>
    </w:p>
    <w:p w14:paraId="5F35D3BD" w14:textId="77777777" w:rsidR="00FF0830" w:rsidRPr="001D72E3" w:rsidRDefault="00FF0830" w:rsidP="00FF0830">
      <w:pPr>
        <w:spacing w:line="276" w:lineRule="auto"/>
        <w:rPr>
          <w:rFonts w:ascii="Arial" w:eastAsia="Calibri" w:hAnsi="Arial" w:cs="Arial"/>
          <w:noProof/>
          <w:color w:val="808080"/>
          <w:sz w:val="18"/>
        </w:rPr>
      </w:pPr>
      <w:r w:rsidRPr="001D72E3">
        <w:rPr>
          <w:rFonts w:ascii="Arial" w:eastAsia="Calibri" w:hAnsi="Arial" w:cs="Arial"/>
          <w:noProof/>
          <w:color w:val="808080"/>
          <w:sz w:val="18"/>
        </w:rPr>
        <w:t xml:space="preserve">ul. Chemików 7, 09-411 Płock </w:t>
      </w:r>
    </w:p>
    <w:p w14:paraId="3683E860" w14:textId="25AB91DB" w:rsidR="001D72E3" w:rsidRDefault="002D7B9F" w:rsidP="00FF0830">
      <w:pPr>
        <w:spacing w:line="276" w:lineRule="auto"/>
        <w:rPr>
          <w:rFonts w:ascii="Arial" w:eastAsia="Calibri" w:hAnsi="Arial" w:cs="Arial"/>
          <w:noProof/>
          <w:color w:val="808080"/>
          <w:sz w:val="18"/>
          <w:lang w:val="en-GB"/>
        </w:rPr>
      </w:pPr>
      <w:r w:rsidRPr="002D7B9F">
        <w:rPr>
          <w:rFonts w:ascii="Arial" w:eastAsia="Calibri" w:hAnsi="Arial" w:cs="Arial"/>
          <w:noProof/>
          <w:color w:val="808080"/>
          <w:sz w:val="18"/>
        </w:rPr>
        <w:t xml:space="preserve">+48 24 242 26 30  </w:t>
      </w:r>
      <w:r w:rsidR="00FF0830" w:rsidRPr="001D72E3">
        <w:rPr>
          <w:rFonts w:ascii="Arial" w:eastAsia="Calibri" w:hAnsi="Arial" w:cs="Arial"/>
          <w:noProof/>
          <w:color w:val="808080"/>
          <w:sz w:val="18"/>
        </w:rPr>
        <w:t xml:space="preserve"> </w:t>
      </w:r>
    </w:p>
    <w:p w14:paraId="09527141" w14:textId="14061A01" w:rsidR="00A86C8A" w:rsidRDefault="00A86C8A" w:rsidP="00FF0830">
      <w:pPr>
        <w:spacing w:line="276" w:lineRule="auto"/>
        <w:rPr>
          <w:rFonts w:ascii="Arial" w:eastAsia="Calibri" w:hAnsi="Arial" w:cs="Arial"/>
          <w:noProof/>
          <w:color w:val="808080"/>
          <w:sz w:val="18"/>
          <w:lang w:val="en-GB"/>
        </w:rPr>
      </w:pPr>
    </w:p>
    <w:p w14:paraId="49205E59" w14:textId="46021D8C" w:rsidR="002D7B9F" w:rsidRDefault="002D7B9F" w:rsidP="00FF0830">
      <w:pPr>
        <w:spacing w:line="276" w:lineRule="auto"/>
        <w:rPr>
          <w:rFonts w:ascii="Arial" w:eastAsia="Calibri" w:hAnsi="Arial" w:cs="Arial"/>
          <w:noProof/>
          <w:color w:val="808080"/>
          <w:sz w:val="18"/>
          <w:lang w:val="en-GB"/>
        </w:rPr>
      </w:pPr>
    </w:p>
    <w:p w14:paraId="5A345A8D" w14:textId="77777777" w:rsidR="002D7B9F" w:rsidRDefault="002D7B9F" w:rsidP="00FF0830">
      <w:pPr>
        <w:spacing w:line="276" w:lineRule="auto"/>
        <w:rPr>
          <w:rFonts w:ascii="Arial" w:eastAsia="Calibri" w:hAnsi="Arial" w:cs="Arial"/>
          <w:noProof/>
          <w:color w:val="808080"/>
          <w:sz w:val="18"/>
          <w:lang w:val="en-GB"/>
        </w:rPr>
      </w:pPr>
    </w:p>
    <w:p w14:paraId="2F08EDA7" w14:textId="7EB6CE3C" w:rsidR="003944DE" w:rsidRPr="001D72E3" w:rsidRDefault="001D72E3" w:rsidP="00170380">
      <w:pPr>
        <w:pStyle w:val="Akapitzlist"/>
        <w:numPr>
          <w:ilvl w:val="0"/>
          <w:numId w:val="2"/>
        </w:numPr>
        <w:outlineLvl w:val="0"/>
        <w:rPr>
          <w:rFonts w:ascii="Arial" w:hAnsi="Arial" w:cs="Arial"/>
          <w:lang w:val="en-GB"/>
        </w:rPr>
      </w:pPr>
      <w:bookmarkStart w:id="9" w:name="_Toc185421804"/>
      <w:r w:rsidRPr="001D72E3">
        <w:rPr>
          <w:rFonts w:ascii="Arial" w:hAnsi="Arial" w:cs="Arial"/>
          <w:b/>
          <w:noProof/>
          <w:color w:val="000000" w:themeColor="text1"/>
          <w:lang w:val="en-GB"/>
        </w:rPr>
        <w:t>LIST OF APPENDICES</w:t>
      </w:r>
      <w:bookmarkEnd w:id="8"/>
      <w:bookmarkEnd w:id="9"/>
    </w:p>
    <w:tbl>
      <w:tblPr>
        <w:tblStyle w:val="Tabela-Siatka1"/>
        <w:tblW w:w="10627" w:type="dxa"/>
        <w:tblLook w:val="04A0" w:firstRow="1" w:lastRow="0" w:firstColumn="1" w:lastColumn="0" w:noHBand="0" w:noVBand="1"/>
      </w:tblPr>
      <w:tblGrid>
        <w:gridCol w:w="2122"/>
        <w:gridCol w:w="8505"/>
      </w:tblGrid>
      <w:tr w:rsidR="00C11C1F" w:rsidRPr="007B1853" w14:paraId="781EB3DD" w14:textId="77777777" w:rsidTr="007E60AD">
        <w:trPr>
          <w:trHeight w:val="229"/>
        </w:trPr>
        <w:tc>
          <w:tcPr>
            <w:tcW w:w="2122" w:type="dxa"/>
            <w:shd w:val="clear" w:color="auto" w:fill="EEECE1" w:themeFill="background2"/>
          </w:tcPr>
          <w:p w14:paraId="0491DA0B" w14:textId="77777777" w:rsidR="00C11C1F" w:rsidRPr="007B1853" w:rsidRDefault="00C11C1F" w:rsidP="00CA74C9">
            <w:pPr>
              <w:spacing w:line="276" w:lineRule="auto"/>
              <w:ind w:left="567" w:hanging="567"/>
              <w:jc w:val="both"/>
              <w:rPr>
                <w:rFonts w:ascii="Arial" w:hAnsi="Arial" w:cs="Arial"/>
                <w:color w:val="000000"/>
                <w:szCs w:val="18"/>
                <w:lang w:val="en-GB"/>
              </w:rPr>
            </w:pPr>
            <w:r w:rsidRPr="007B1853">
              <w:rPr>
                <w:rFonts w:ascii="Arial" w:hAnsi="Arial" w:cs="Arial"/>
                <w:color w:val="000000"/>
                <w:szCs w:val="18"/>
                <w:lang w:val="en-GB"/>
              </w:rPr>
              <w:t>No. of the Appendix</w:t>
            </w:r>
          </w:p>
        </w:tc>
        <w:tc>
          <w:tcPr>
            <w:tcW w:w="8505" w:type="dxa"/>
            <w:shd w:val="clear" w:color="auto" w:fill="EEECE1" w:themeFill="background2"/>
          </w:tcPr>
          <w:p w14:paraId="6A667837" w14:textId="77777777" w:rsidR="00C11C1F" w:rsidRPr="007B1853" w:rsidRDefault="00C11C1F" w:rsidP="00CA74C9">
            <w:pPr>
              <w:spacing w:line="276" w:lineRule="auto"/>
              <w:ind w:left="567" w:hanging="567"/>
              <w:jc w:val="both"/>
              <w:rPr>
                <w:rFonts w:ascii="Arial" w:hAnsi="Arial" w:cs="Arial"/>
                <w:szCs w:val="18"/>
                <w:lang w:val="en-GB"/>
              </w:rPr>
            </w:pPr>
            <w:r w:rsidRPr="007B1853">
              <w:rPr>
                <w:rFonts w:ascii="Arial" w:hAnsi="Arial" w:cs="Arial"/>
                <w:szCs w:val="18"/>
                <w:lang w:val="en-GB"/>
              </w:rPr>
              <w:t>Name of the Appendix</w:t>
            </w:r>
          </w:p>
        </w:tc>
      </w:tr>
      <w:tr w:rsidR="00C11C1F" w:rsidRPr="007B1853" w14:paraId="1C51A5A7" w14:textId="77777777" w:rsidTr="007E60AD">
        <w:trPr>
          <w:trHeight w:val="229"/>
        </w:trPr>
        <w:tc>
          <w:tcPr>
            <w:tcW w:w="2122" w:type="dxa"/>
          </w:tcPr>
          <w:p w14:paraId="4CE715FA" w14:textId="77777777" w:rsidR="00C11C1F" w:rsidRPr="007B1853" w:rsidRDefault="00C11C1F" w:rsidP="00170380">
            <w:pPr>
              <w:rPr>
                <w:rFonts w:ascii="Arial" w:hAnsi="Arial" w:cs="Arial"/>
                <w:b/>
                <w:szCs w:val="18"/>
                <w:lang w:val="en-GB"/>
              </w:rPr>
            </w:pPr>
            <w:r w:rsidRPr="007B1853">
              <w:rPr>
                <w:rFonts w:ascii="Arial" w:hAnsi="Arial" w:cs="Arial"/>
                <w:b/>
                <w:color w:val="000000"/>
                <w:szCs w:val="18"/>
                <w:lang w:val="en-GB"/>
              </w:rPr>
              <w:t xml:space="preserve">Appendix </w:t>
            </w:r>
            <w:r w:rsidRPr="007B1853">
              <w:rPr>
                <w:rFonts w:ascii="Arial" w:hAnsi="Arial" w:cs="Arial"/>
                <w:b/>
                <w:szCs w:val="18"/>
                <w:lang w:val="en-GB"/>
              </w:rPr>
              <w:t xml:space="preserve">No. </w:t>
            </w:r>
            <w:r w:rsidRPr="007B1853">
              <w:rPr>
                <w:rFonts w:ascii="Arial" w:hAnsi="Arial" w:cs="Arial"/>
                <w:b/>
                <w:color w:val="FF0000"/>
                <w:szCs w:val="18"/>
                <w:lang w:val="en-GB"/>
              </w:rPr>
              <w:t>1</w:t>
            </w:r>
          </w:p>
        </w:tc>
        <w:tc>
          <w:tcPr>
            <w:tcW w:w="8505" w:type="dxa"/>
          </w:tcPr>
          <w:p w14:paraId="5842F8DA" w14:textId="5D1BFC7C" w:rsidR="00C11C1F" w:rsidRPr="007B1853" w:rsidRDefault="00286CC9" w:rsidP="00170380">
            <w:pPr>
              <w:rPr>
                <w:rFonts w:ascii="Arial" w:hAnsi="Arial" w:cs="Arial"/>
                <w:szCs w:val="18"/>
                <w:lang w:val="en-GB"/>
              </w:rPr>
            </w:pPr>
            <w:r>
              <w:rPr>
                <w:rFonts w:ascii="Arial" w:hAnsi="Arial" w:cs="Arial"/>
                <w:szCs w:val="18"/>
                <w:lang w:val="en-GB"/>
              </w:rPr>
              <w:t>FORMAL OFFER</w:t>
            </w:r>
          </w:p>
        </w:tc>
      </w:tr>
      <w:tr w:rsidR="0053732C" w:rsidRPr="007B1853" w14:paraId="7C275C18" w14:textId="77777777" w:rsidTr="007E60AD">
        <w:trPr>
          <w:trHeight w:val="229"/>
        </w:trPr>
        <w:tc>
          <w:tcPr>
            <w:tcW w:w="2122" w:type="dxa"/>
          </w:tcPr>
          <w:p w14:paraId="034CC513" w14:textId="77777777" w:rsidR="0053732C" w:rsidRPr="007B1853" w:rsidRDefault="00C86DF8" w:rsidP="00170380">
            <w:pPr>
              <w:rPr>
                <w:rFonts w:ascii="Arial" w:hAnsi="Arial" w:cs="Arial"/>
                <w:b/>
                <w:color w:val="000000"/>
                <w:szCs w:val="18"/>
                <w:lang w:val="en-GB"/>
              </w:rPr>
            </w:pPr>
            <w:r w:rsidRPr="007B1853">
              <w:rPr>
                <w:rFonts w:ascii="Arial" w:hAnsi="Arial" w:cs="Arial"/>
                <w:b/>
                <w:color w:val="000000"/>
                <w:szCs w:val="18"/>
                <w:lang w:val="en-GB"/>
              </w:rPr>
              <w:t xml:space="preserve">Appendix </w:t>
            </w:r>
            <w:r w:rsidRPr="00E27ACB">
              <w:rPr>
                <w:rFonts w:ascii="Arial" w:hAnsi="Arial" w:cs="Arial"/>
                <w:b/>
                <w:szCs w:val="18"/>
                <w:lang w:val="en-GB"/>
              </w:rPr>
              <w:t xml:space="preserve">No. </w:t>
            </w:r>
            <w:r w:rsidRPr="007B1853">
              <w:rPr>
                <w:rFonts w:ascii="Arial" w:hAnsi="Arial" w:cs="Arial"/>
                <w:b/>
                <w:color w:val="FF0000"/>
                <w:szCs w:val="18"/>
                <w:lang w:val="en-GB"/>
              </w:rPr>
              <w:t>2</w:t>
            </w:r>
          </w:p>
        </w:tc>
        <w:tc>
          <w:tcPr>
            <w:tcW w:w="8505" w:type="dxa"/>
          </w:tcPr>
          <w:p w14:paraId="33310F5E" w14:textId="2CE2AE45" w:rsidR="0053732C" w:rsidRPr="007B1853" w:rsidRDefault="00286CC9" w:rsidP="00170380">
            <w:pPr>
              <w:rPr>
                <w:rFonts w:ascii="Arial" w:hAnsi="Arial" w:cs="Arial"/>
                <w:szCs w:val="18"/>
                <w:lang w:val="en-GB"/>
              </w:rPr>
            </w:pPr>
            <w:r>
              <w:rPr>
                <w:rFonts w:ascii="Arial" w:hAnsi="Arial" w:cs="Arial"/>
                <w:szCs w:val="18"/>
                <w:lang w:val="en-GB"/>
              </w:rPr>
              <w:t>TECHNICAL OFFER</w:t>
            </w:r>
          </w:p>
        </w:tc>
      </w:tr>
      <w:tr w:rsidR="0053732C" w:rsidRPr="007B1853" w14:paraId="09D5DC32" w14:textId="77777777" w:rsidTr="007E60AD">
        <w:trPr>
          <w:trHeight w:val="229"/>
        </w:trPr>
        <w:tc>
          <w:tcPr>
            <w:tcW w:w="2122" w:type="dxa"/>
          </w:tcPr>
          <w:p w14:paraId="0D04F87D" w14:textId="77777777" w:rsidR="0053732C" w:rsidRPr="007B1853" w:rsidRDefault="00C86DF8" w:rsidP="00170380">
            <w:pPr>
              <w:rPr>
                <w:rFonts w:ascii="Arial" w:hAnsi="Arial" w:cs="Arial"/>
                <w:b/>
                <w:color w:val="000000"/>
                <w:szCs w:val="18"/>
                <w:lang w:val="en-GB"/>
              </w:rPr>
            </w:pPr>
            <w:r w:rsidRPr="007B1853">
              <w:rPr>
                <w:rFonts w:ascii="Arial" w:hAnsi="Arial" w:cs="Arial"/>
                <w:b/>
                <w:color w:val="000000"/>
                <w:szCs w:val="18"/>
                <w:lang w:val="en-GB"/>
              </w:rPr>
              <w:t xml:space="preserve">Appendix </w:t>
            </w:r>
            <w:r w:rsidRPr="00E27ACB">
              <w:rPr>
                <w:rFonts w:ascii="Arial" w:hAnsi="Arial" w:cs="Arial"/>
                <w:b/>
                <w:szCs w:val="18"/>
                <w:lang w:val="en-GB"/>
              </w:rPr>
              <w:t xml:space="preserve">No. </w:t>
            </w:r>
            <w:r w:rsidRPr="007B1853">
              <w:rPr>
                <w:rFonts w:ascii="Arial" w:hAnsi="Arial" w:cs="Arial"/>
                <w:b/>
                <w:color w:val="FF0000"/>
                <w:szCs w:val="18"/>
                <w:lang w:val="en-GB"/>
              </w:rPr>
              <w:t>3</w:t>
            </w:r>
          </w:p>
        </w:tc>
        <w:tc>
          <w:tcPr>
            <w:tcW w:w="8505" w:type="dxa"/>
          </w:tcPr>
          <w:p w14:paraId="12BD78F4" w14:textId="4AFF86A0" w:rsidR="0053732C" w:rsidRPr="007B1853" w:rsidRDefault="00286CC9" w:rsidP="00170380">
            <w:pPr>
              <w:rPr>
                <w:rFonts w:ascii="Arial" w:hAnsi="Arial" w:cs="Arial"/>
                <w:szCs w:val="18"/>
                <w:lang w:val="en-GB"/>
              </w:rPr>
            </w:pPr>
            <w:r>
              <w:rPr>
                <w:rFonts w:ascii="Arial" w:hAnsi="Arial" w:cs="Arial"/>
                <w:szCs w:val="18"/>
                <w:lang w:val="en-GB"/>
              </w:rPr>
              <w:t>COMMERCIAL OFFER</w:t>
            </w:r>
          </w:p>
        </w:tc>
      </w:tr>
      <w:tr w:rsidR="00211DA0" w:rsidRPr="00600ADB" w14:paraId="73584889" w14:textId="77777777" w:rsidTr="007E60AD">
        <w:trPr>
          <w:trHeight w:val="229"/>
        </w:trPr>
        <w:tc>
          <w:tcPr>
            <w:tcW w:w="2122" w:type="dxa"/>
          </w:tcPr>
          <w:p w14:paraId="6C6D1C70" w14:textId="77777777" w:rsidR="00211DA0" w:rsidRPr="007B1853" w:rsidRDefault="00211DA0" w:rsidP="00170380">
            <w:pPr>
              <w:rPr>
                <w:rFonts w:ascii="Arial" w:hAnsi="Arial" w:cs="Arial"/>
                <w:b/>
                <w:color w:val="000000"/>
                <w:szCs w:val="18"/>
                <w:lang w:val="en-GB"/>
              </w:rPr>
            </w:pPr>
            <w:r w:rsidRPr="00E27ACB">
              <w:rPr>
                <w:rFonts w:ascii="Arial" w:hAnsi="Arial" w:cs="Arial"/>
                <w:b/>
                <w:szCs w:val="18"/>
                <w:lang w:val="en-GB"/>
              </w:rPr>
              <w:t xml:space="preserve">Appendix No. </w:t>
            </w:r>
            <w:r w:rsidRPr="007B1853">
              <w:rPr>
                <w:rFonts w:ascii="Arial" w:hAnsi="Arial" w:cs="Arial"/>
                <w:b/>
                <w:bCs/>
                <w:color w:val="FF0000"/>
                <w:szCs w:val="18"/>
                <w:lang w:val="en-GB"/>
              </w:rPr>
              <w:t>4</w:t>
            </w:r>
          </w:p>
        </w:tc>
        <w:tc>
          <w:tcPr>
            <w:tcW w:w="8505" w:type="dxa"/>
          </w:tcPr>
          <w:p w14:paraId="30E8F052" w14:textId="77777777" w:rsidR="00211DA0" w:rsidRPr="007B1853" w:rsidRDefault="00211DA0" w:rsidP="00170380">
            <w:pPr>
              <w:rPr>
                <w:rFonts w:ascii="Arial" w:hAnsi="Arial" w:cs="Arial"/>
                <w:szCs w:val="18"/>
                <w:highlight w:val="yellow"/>
                <w:lang w:val="en-GB"/>
              </w:rPr>
            </w:pPr>
            <w:r w:rsidRPr="007B1853">
              <w:rPr>
                <w:rFonts w:ascii="Arial" w:hAnsi="Arial" w:cs="Arial"/>
                <w:szCs w:val="18"/>
                <w:lang w:val="en-GB"/>
              </w:rPr>
              <w:t>NDA</w:t>
            </w:r>
            <w:r w:rsidRPr="007B1853">
              <w:rPr>
                <w:rFonts w:ascii="Arial" w:hAnsi="Arial" w:cs="Arial"/>
                <w:b/>
                <w:szCs w:val="18"/>
                <w:lang w:val="en-GB"/>
              </w:rPr>
              <w:t xml:space="preserve"> </w:t>
            </w:r>
            <w:r w:rsidR="00937D9B">
              <w:rPr>
                <w:rFonts w:ascii="Arial" w:hAnsi="Arial" w:cs="Arial"/>
                <w:szCs w:val="18"/>
                <w:lang w:val="en-GB"/>
              </w:rPr>
              <w:t>Closure</w:t>
            </w:r>
          </w:p>
        </w:tc>
      </w:tr>
      <w:tr w:rsidR="00E354C9" w:rsidRPr="008643CE" w14:paraId="29D7077A" w14:textId="77777777" w:rsidTr="007E60AD">
        <w:trPr>
          <w:trHeight w:val="229"/>
        </w:trPr>
        <w:tc>
          <w:tcPr>
            <w:tcW w:w="2122" w:type="dxa"/>
          </w:tcPr>
          <w:p w14:paraId="1CE3AC4E" w14:textId="77777777" w:rsidR="00E354C9" w:rsidRPr="007B1853" w:rsidRDefault="00E354C9" w:rsidP="00170380">
            <w:pPr>
              <w:rPr>
                <w:rFonts w:ascii="Arial" w:hAnsi="Arial" w:cs="Arial"/>
                <w:b/>
                <w:szCs w:val="18"/>
                <w:lang w:val="en-GB"/>
              </w:rPr>
            </w:pPr>
            <w:r w:rsidRPr="007B1853">
              <w:rPr>
                <w:rFonts w:ascii="Arial" w:hAnsi="Arial" w:cs="Arial"/>
                <w:b/>
                <w:szCs w:val="18"/>
                <w:lang w:val="en-GB"/>
              </w:rPr>
              <w:t xml:space="preserve">Appendix </w:t>
            </w:r>
            <w:r w:rsidRPr="007B1853">
              <w:rPr>
                <w:rFonts w:ascii="Arial" w:hAnsi="Arial" w:cs="Arial"/>
                <w:b/>
                <w:bCs/>
                <w:color w:val="FF0000"/>
                <w:szCs w:val="18"/>
                <w:lang w:val="en-GB"/>
              </w:rPr>
              <w:t>4A</w:t>
            </w:r>
          </w:p>
        </w:tc>
        <w:tc>
          <w:tcPr>
            <w:tcW w:w="8505" w:type="dxa"/>
          </w:tcPr>
          <w:p w14:paraId="6555DB9D" w14:textId="77777777" w:rsidR="00E354C9" w:rsidRPr="007B1853" w:rsidRDefault="00E354C9" w:rsidP="00170380">
            <w:pPr>
              <w:rPr>
                <w:rFonts w:ascii="Arial" w:hAnsi="Arial" w:cs="Arial"/>
                <w:szCs w:val="18"/>
                <w:lang w:val="en-GB"/>
              </w:rPr>
            </w:pPr>
            <w:r w:rsidRPr="007B1853">
              <w:rPr>
                <w:rFonts w:ascii="Arial" w:hAnsi="Arial" w:cs="Arial"/>
                <w:bCs/>
                <w:color w:val="000000"/>
                <w:szCs w:val="18"/>
                <w:lang w:val="en-GB"/>
              </w:rPr>
              <w:t>Information clause for members of corporate bodies, proxies, representative of the Bidder and  employees or associates who are contact persons or employees or associates who cooperate with Bidder at the conclusion and implementation of the Agreement.</w:t>
            </w:r>
          </w:p>
        </w:tc>
      </w:tr>
      <w:tr w:rsidR="00E354C9" w:rsidRPr="008643CE" w14:paraId="574D9AD8" w14:textId="77777777" w:rsidTr="007E60AD">
        <w:trPr>
          <w:trHeight w:val="229"/>
        </w:trPr>
        <w:tc>
          <w:tcPr>
            <w:tcW w:w="2122" w:type="dxa"/>
          </w:tcPr>
          <w:p w14:paraId="3946AD4F" w14:textId="77777777" w:rsidR="00E354C9" w:rsidRPr="007B1853" w:rsidRDefault="00E354C9" w:rsidP="00170380">
            <w:pPr>
              <w:rPr>
                <w:rFonts w:ascii="Arial" w:hAnsi="Arial" w:cs="Arial"/>
                <w:b/>
                <w:szCs w:val="18"/>
                <w:lang w:val="en-GB"/>
              </w:rPr>
            </w:pPr>
            <w:r w:rsidRPr="007B1853">
              <w:rPr>
                <w:rFonts w:ascii="Arial" w:hAnsi="Arial" w:cs="Arial"/>
                <w:b/>
                <w:szCs w:val="18"/>
                <w:lang w:val="en-GB"/>
              </w:rPr>
              <w:t xml:space="preserve">Appendix </w:t>
            </w:r>
            <w:r w:rsidRPr="007B1853">
              <w:rPr>
                <w:rFonts w:ascii="Arial" w:hAnsi="Arial" w:cs="Arial"/>
                <w:b/>
                <w:bCs/>
                <w:color w:val="FF0000"/>
                <w:szCs w:val="18"/>
                <w:lang w:val="en-GB"/>
              </w:rPr>
              <w:t>4B</w:t>
            </w:r>
          </w:p>
        </w:tc>
        <w:tc>
          <w:tcPr>
            <w:tcW w:w="8505" w:type="dxa"/>
          </w:tcPr>
          <w:p w14:paraId="67738F4E" w14:textId="77777777" w:rsidR="00E354C9" w:rsidRPr="007B1853" w:rsidRDefault="00E354C9" w:rsidP="00170380">
            <w:pPr>
              <w:rPr>
                <w:rFonts w:ascii="Arial" w:hAnsi="Arial" w:cs="Arial"/>
                <w:szCs w:val="18"/>
                <w:lang w:val="en-GB"/>
              </w:rPr>
            </w:pPr>
            <w:r w:rsidRPr="007B1853">
              <w:rPr>
                <w:rFonts w:ascii="Arial" w:hAnsi="Arial" w:cs="Arial"/>
                <w:bCs/>
                <w:color w:val="000000"/>
                <w:szCs w:val="18"/>
                <w:lang w:val="en-GB"/>
              </w:rPr>
              <w:t>Information clause for the Bidder being a natural person conducting economic activity, including a partner of a civil-law partnership.</w:t>
            </w:r>
          </w:p>
        </w:tc>
      </w:tr>
      <w:tr w:rsidR="00E354C9" w:rsidRPr="00286CC9" w14:paraId="769EE5C6" w14:textId="77777777" w:rsidTr="007E60AD">
        <w:trPr>
          <w:trHeight w:val="229"/>
        </w:trPr>
        <w:tc>
          <w:tcPr>
            <w:tcW w:w="2122" w:type="dxa"/>
          </w:tcPr>
          <w:p w14:paraId="573A45CE" w14:textId="77777777" w:rsidR="00E354C9" w:rsidRPr="007B1853" w:rsidRDefault="00E354C9" w:rsidP="00170380">
            <w:pPr>
              <w:rPr>
                <w:rFonts w:ascii="Arial" w:hAnsi="Arial" w:cs="Arial"/>
                <w:b/>
                <w:szCs w:val="18"/>
                <w:lang w:val="en-GB"/>
              </w:rPr>
            </w:pPr>
            <w:r w:rsidRPr="007B1853">
              <w:rPr>
                <w:rFonts w:ascii="Arial" w:hAnsi="Arial" w:cs="Arial"/>
                <w:b/>
                <w:szCs w:val="18"/>
                <w:lang w:val="en-GB"/>
              </w:rPr>
              <w:t xml:space="preserve">Appendix </w:t>
            </w:r>
            <w:r w:rsidRPr="007B1853">
              <w:rPr>
                <w:rFonts w:ascii="Arial" w:hAnsi="Arial" w:cs="Arial"/>
                <w:b/>
                <w:bCs/>
                <w:color w:val="FF0000"/>
                <w:szCs w:val="18"/>
                <w:lang w:val="en-GB"/>
              </w:rPr>
              <w:t>4C</w:t>
            </w:r>
          </w:p>
        </w:tc>
        <w:tc>
          <w:tcPr>
            <w:tcW w:w="8505" w:type="dxa"/>
          </w:tcPr>
          <w:p w14:paraId="7194DAE8" w14:textId="2259DFE5" w:rsidR="00E354C9" w:rsidRPr="007B1853" w:rsidRDefault="00286CC9" w:rsidP="00170380">
            <w:pPr>
              <w:rPr>
                <w:rFonts w:ascii="Arial" w:hAnsi="Arial" w:cs="Arial"/>
                <w:szCs w:val="18"/>
                <w:lang w:val="en-GB"/>
              </w:rPr>
            </w:pPr>
            <w:r>
              <w:rPr>
                <w:rFonts w:ascii="Arial" w:hAnsi="Arial" w:cs="Arial"/>
                <w:bCs/>
                <w:color w:val="000000"/>
                <w:szCs w:val="18"/>
                <w:lang w:val="en-GB"/>
              </w:rPr>
              <w:t>MAR Clause</w:t>
            </w:r>
          </w:p>
        </w:tc>
      </w:tr>
      <w:tr w:rsidR="00E354C9" w:rsidRPr="007B1853" w14:paraId="7095EEAC" w14:textId="77777777" w:rsidTr="007E60AD">
        <w:trPr>
          <w:trHeight w:val="229"/>
        </w:trPr>
        <w:tc>
          <w:tcPr>
            <w:tcW w:w="2122" w:type="dxa"/>
          </w:tcPr>
          <w:p w14:paraId="48E1C18F" w14:textId="77777777" w:rsidR="00E354C9" w:rsidRPr="007B1853" w:rsidRDefault="00E354C9" w:rsidP="00170380">
            <w:pPr>
              <w:rPr>
                <w:rFonts w:ascii="Arial" w:hAnsi="Arial" w:cs="Arial"/>
                <w:b/>
                <w:szCs w:val="18"/>
                <w:lang w:val="en-GB"/>
              </w:rPr>
            </w:pPr>
            <w:r w:rsidRPr="007B1853">
              <w:rPr>
                <w:rFonts w:ascii="Arial" w:hAnsi="Arial" w:cs="Arial"/>
                <w:b/>
                <w:szCs w:val="18"/>
                <w:lang w:val="en-GB"/>
              </w:rPr>
              <w:t xml:space="preserve">Appendix </w:t>
            </w:r>
            <w:r w:rsidRPr="007B1853">
              <w:rPr>
                <w:rFonts w:ascii="Arial" w:hAnsi="Arial" w:cs="Arial"/>
                <w:b/>
                <w:bCs/>
                <w:color w:val="FF0000"/>
                <w:szCs w:val="18"/>
                <w:lang w:val="en-GB"/>
              </w:rPr>
              <w:t>4D</w:t>
            </w:r>
          </w:p>
        </w:tc>
        <w:tc>
          <w:tcPr>
            <w:tcW w:w="8505" w:type="dxa"/>
          </w:tcPr>
          <w:p w14:paraId="17CB62B1" w14:textId="2797AF7D" w:rsidR="00E354C9" w:rsidRPr="007B1853" w:rsidRDefault="00286CC9" w:rsidP="00170380">
            <w:pPr>
              <w:rPr>
                <w:rFonts w:ascii="Arial" w:hAnsi="Arial" w:cs="Arial"/>
                <w:szCs w:val="18"/>
                <w:lang w:val="en-GB"/>
              </w:rPr>
            </w:pPr>
            <w:r>
              <w:rPr>
                <w:rFonts w:ascii="Arial" w:hAnsi="Arial" w:cs="Arial"/>
                <w:bCs/>
                <w:color w:val="000000"/>
                <w:szCs w:val="18"/>
                <w:lang w:val="en-GB"/>
              </w:rPr>
              <w:t>Sanction Clause</w:t>
            </w:r>
          </w:p>
        </w:tc>
      </w:tr>
      <w:tr w:rsidR="00EC4E8F" w:rsidRPr="008643CE" w14:paraId="179A2F27" w14:textId="77777777" w:rsidTr="007E60AD">
        <w:trPr>
          <w:trHeight w:val="229"/>
        </w:trPr>
        <w:tc>
          <w:tcPr>
            <w:tcW w:w="2122" w:type="dxa"/>
          </w:tcPr>
          <w:p w14:paraId="42F23C89" w14:textId="77777777" w:rsidR="00EC4E8F" w:rsidRPr="007B1853" w:rsidRDefault="008349FC" w:rsidP="00170380">
            <w:pPr>
              <w:rPr>
                <w:rFonts w:ascii="Arial" w:hAnsi="Arial" w:cs="Arial"/>
                <w:b/>
                <w:szCs w:val="18"/>
                <w:lang w:val="en-GB"/>
              </w:rPr>
            </w:pPr>
            <w:r w:rsidRPr="007B1853">
              <w:rPr>
                <w:rFonts w:ascii="Arial" w:hAnsi="Arial" w:cs="Arial"/>
                <w:b/>
                <w:szCs w:val="18"/>
                <w:lang w:val="en-GB"/>
              </w:rPr>
              <w:t xml:space="preserve">Appendix </w:t>
            </w:r>
            <w:r w:rsidRPr="007B1853">
              <w:rPr>
                <w:rFonts w:ascii="Arial" w:hAnsi="Arial" w:cs="Arial"/>
                <w:b/>
                <w:bCs/>
                <w:color w:val="FF0000"/>
                <w:szCs w:val="18"/>
                <w:lang w:val="en-GB"/>
              </w:rPr>
              <w:t>4</w:t>
            </w:r>
            <w:r>
              <w:rPr>
                <w:rFonts w:ascii="Arial" w:hAnsi="Arial" w:cs="Arial"/>
                <w:b/>
                <w:bCs/>
                <w:color w:val="FF0000"/>
                <w:szCs w:val="18"/>
                <w:lang w:val="en-GB"/>
              </w:rPr>
              <w:t>E</w:t>
            </w:r>
          </w:p>
        </w:tc>
        <w:tc>
          <w:tcPr>
            <w:tcW w:w="8505" w:type="dxa"/>
          </w:tcPr>
          <w:p w14:paraId="62093DF1" w14:textId="77777777" w:rsidR="00EC4E8F" w:rsidRPr="007B1853" w:rsidRDefault="00EC4E8F" w:rsidP="00170380">
            <w:pPr>
              <w:rPr>
                <w:rFonts w:ascii="Arial" w:hAnsi="Arial" w:cs="Arial"/>
                <w:bCs/>
                <w:color w:val="000000"/>
                <w:szCs w:val="18"/>
                <w:lang w:val="en-GB"/>
              </w:rPr>
            </w:pPr>
            <w:r w:rsidRPr="00EC4E8F">
              <w:rPr>
                <w:rFonts w:ascii="Arial" w:hAnsi="Arial" w:cs="Arial"/>
                <w:bCs/>
                <w:color w:val="000000"/>
                <w:szCs w:val="18"/>
                <w:lang w:val="en-GB"/>
              </w:rPr>
              <w:t>A copy of the power of attorney held the person signing the NDA and OFFER or an indication that the person is authorised directly on the basis of the National Court Register (KRS) or another register.</w:t>
            </w:r>
          </w:p>
        </w:tc>
      </w:tr>
      <w:tr w:rsidR="00221406" w:rsidRPr="00600ADB" w14:paraId="21A3B580" w14:textId="77777777" w:rsidTr="007E60AD">
        <w:trPr>
          <w:trHeight w:val="229"/>
        </w:trPr>
        <w:tc>
          <w:tcPr>
            <w:tcW w:w="2122" w:type="dxa"/>
          </w:tcPr>
          <w:p w14:paraId="110FB487" w14:textId="77777777" w:rsidR="00221406" w:rsidRPr="00C72160" w:rsidRDefault="00221406" w:rsidP="00170380">
            <w:pPr>
              <w:rPr>
                <w:rFonts w:ascii="Arial" w:hAnsi="Arial" w:cs="Arial"/>
                <w:b/>
                <w:bCs/>
                <w:color w:val="FF0000"/>
                <w:szCs w:val="18"/>
                <w:lang w:val="en-GB"/>
              </w:rPr>
            </w:pPr>
            <w:r w:rsidRPr="00C72160">
              <w:rPr>
                <w:rFonts w:ascii="Arial" w:hAnsi="Arial" w:cs="Arial"/>
                <w:b/>
                <w:bCs/>
                <w:szCs w:val="18"/>
                <w:lang w:val="en-GB"/>
              </w:rPr>
              <w:t>Appendix</w:t>
            </w:r>
            <w:r w:rsidRPr="00C72160">
              <w:rPr>
                <w:rFonts w:ascii="Arial" w:hAnsi="Arial" w:cs="Arial"/>
                <w:b/>
                <w:bCs/>
                <w:color w:val="FF0000"/>
                <w:szCs w:val="18"/>
                <w:lang w:val="en-GB"/>
              </w:rPr>
              <w:t xml:space="preserve"> 4F</w:t>
            </w:r>
          </w:p>
        </w:tc>
        <w:tc>
          <w:tcPr>
            <w:tcW w:w="8505" w:type="dxa"/>
          </w:tcPr>
          <w:p w14:paraId="228D4BDA" w14:textId="77777777" w:rsidR="00221406" w:rsidRPr="00EC4E8F" w:rsidRDefault="00221406" w:rsidP="00170380">
            <w:pPr>
              <w:rPr>
                <w:rFonts w:ascii="Arial" w:hAnsi="Arial" w:cs="Arial"/>
                <w:bCs/>
                <w:color w:val="000000"/>
                <w:szCs w:val="18"/>
                <w:lang w:val="en-GB"/>
              </w:rPr>
            </w:pPr>
            <w:r>
              <w:rPr>
                <w:rFonts w:ascii="Arial" w:hAnsi="Arial" w:cs="Arial"/>
                <w:bCs/>
                <w:color w:val="000000"/>
                <w:szCs w:val="18"/>
                <w:lang w:val="en-GB"/>
              </w:rPr>
              <w:t>Anti-corruption Clause</w:t>
            </w:r>
          </w:p>
        </w:tc>
      </w:tr>
      <w:tr w:rsidR="00F55CC3" w:rsidRPr="00286CC9" w14:paraId="6F1D5070" w14:textId="77777777" w:rsidTr="007E60AD">
        <w:trPr>
          <w:trHeight w:val="229"/>
        </w:trPr>
        <w:tc>
          <w:tcPr>
            <w:tcW w:w="2122" w:type="dxa"/>
          </w:tcPr>
          <w:p w14:paraId="2076B808" w14:textId="77777777" w:rsidR="00F55CC3" w:rsidRPr="007B1853" w:rsidRDefault="00F55CC3" w:rsidP="00170380">
            <w:pPr>
              <w:rPr>
                <w:rFonts w:ascii="Arial" w:hAnsi="Arial" w:cs="Arial"/>
                <w:b/>
                <w:bCs/>
                <w:color w:val="000000"/>
                <w:szCs w:val="18"/>
                <w:lang w:val="en-GB"/>
              </w:rPr>
            </w:pPr>
            <w:r w:rsidRPr="007B1853">
              <w:rPr>
                <w:rFonts w:ascii="Arial" w:hAnsi="Arial" w:cs="Arial"/>
                <w:b/>
                <w:szCs w:val="18"/>
                <w:lang w:val="en-GB"/>
              </w:rPr>
              <w:t xml:space="preserve">Appendix </w:t>
            </w:r>
            <w:r w:rsidRPr="00E27ACB">
              <w:rPr>
                <w:rFonts w:ascii="Arial" w:hAnsi="Arial" w:cs="Arial"/>
                <w:b/>
                <w:szCs w:val="18"/>
                <w:lang w:val="en-GB"/>
              </w:rPr>
              <w:t xml:space="preserve">No. </w:t>
            </w:r>
            <w:r w:rsidRPr="007B1853">
              <w:rPr>
                <w:rFonts w:ascii="Arial" w:hAnsi="Arial" w:cs="Arial"/>
                <w:b/>
                <w:bCs/>
                <w:color w:val="FF0000"/>
                <w:szCs w:val="18"/>
                <w:lang w:val="en-GB"/>
              </w:rPr>
              <w:t>5</w:t>
            </w:r>
          </w:p>
        </w:tc>
        <w:tc>
          <w:tcPr>
            <w:tcW w:w="8505" w:type="dxa"/>
          </w:tcPr>
          <w:p w14:paraId="057EDE28" w14:textId="5830930E" w:rsidR="00F55CC3" w:rsidRPr="007E60AD" w:rsidRDefault="00CB1387" w:rsidP="00E4331A">
            <w:pPr>
              <w:rPr>
                <w:rFonts w:ascii="Arial" w:hAnsi="Arial" w:cs="Arial"/>
                <w:b/>
                <w:szCs w:val="18"/>
                <w:lang w:val="en-GB"/>
              </w:rPr>
            </w:pPr>
            <w:r w:rsidRPr="007E60AD">
              <w:rPr>
                <w:rFonts w:ascii="Arial" w:hAnsi="Arial" w:cs="Arial"/>
                <w:b/>
                <w:szCs w:val="18"/>
                <w:lang w:val="en-GB"/>
              </w:rPr>
              <w:t>Scope of W</w:t>
            </w:r>
            <w:r w:rsidR="00F55CC3" w:rsidRPr="007E60AD">
              <w:rPr>
                <w:rFonts w:ascii="Arial" w:hAnsi="Arial" w:cs="Arial"/>
                <w:b/>
                <w:szCs w:val="18"/>
                <w:lang w:val="en-GB"/>
              </w:rPr>
              <w:t xml:space="preserve">ork </w:t>
            </w:r>
          </w:p>
        </w:tc>
      </w:tr>
      <w:tr w:rsidR="00937D9B" w:rsidRPr="00B828D8" w14:paraId="430EBF08" w14:textId="77777777" w:rsidTr="007E60AD">
        <w:trPr>
          <w:trHeight w:val="229"/>
        </w:trPr>
        <w:tc>
          <w:tcPr>
            <w:tcW w:w="2122" w:type="dxa"/>
          </w:tcPr>
          <w:p w14:paraId="52A3C376" w14:textId="77777777" w:rsidR="00937D9B" w:rsidRPr="007B1853" w:rsidRDefault="00501C6F" w:rsidP="00170380">
            <w:pPr>
              <w:rPr>
                <w:rFonts w:ascii="Arial" w:hAnsi="Arial" w:cs="Arial"/>
                <w:b/>
                <w:szCs w:val="18"/>
                <w:lang w:val="en-GB"/>
              </w:rPr>
            </w:pPr>
            <w:r w:rsidRPr="00501C6F">
              <w:rPr>
                <w:rFonts w:ascii="Arial" w:hAnsi="Arial" w:cs="Arial"/>
                <w:b/>
                <w:szCs w:val="18"/>
                <w:lang w:val="en-GB"/>
              </w:rPr>
              <w:t xml:space="preserve">Appendix No. </w:t>
            </w:r>
            <w:r w:rsidRPr="00501C6F">
              <w:rPr>
                <w:rFonts w:ascii="Arial" w:hAnsi="Arial" w:cs="Arial"/>
                <w:b/>
                <w:color w:val="FF0000"/>
                <w:szCs w:val="18"/>
                <w:lang w:val="en-GB"/>
              </w:rPr>
              <w:t>5.1</w:t>
            </w:r>
          </w:p>
        </w:tc>
        <w:tc>
          <w:tcPr>
            <w:tcW w:w="8505" w:type="dxa"/>
          </w:tcPr>
          <w:p w14:paraId="6F8E598F" w14:textId="627CC7D1" w:rsidR="00E4331A" w:rsidRPr="00096316" w:rsidRDefault="00B828D8" w:rsidP="00E4331A">
            <w:pPr>
              <w:rPr>
                <w:rFonts w:ascii="Arial" w:hAnsi="Arial" w:cs="Arial"/>
                <w:color w:val="FF0000"/>
                <w:szCs w:val="18"/>
                <w:lang w:val="en-GB"/>
              </w:rPr>
            </w:pPr>
            <w:r w:rsidRPr="002D7B9F">
              <w:rPr>
                <w:rFonts w:ascii="Arial" w:eastAsiaTheme="minorHAnsi" w:hAnsi="Arial" w:cs="Arial"/>
                <w:lang w:val="en-US"/>
              </w:rPr>
              <w:t xml:space="preserve">Attachment III to Scope of Work - </w:t>
            </w:r>
            <w:r w:rsidR="00096316" w:rsidRPr="007E60AD">
              <w:rPr>
                <w:rFonts w:ascii="Arial" w:hAnsi="Arial" w:cs="Arial"/>
                <w:b/>
                <w:lang w:val="en-US"/>
              </w:rPr>
              <w:t>Feasibility Study Documentation</w:t>
            </w:r>
            <w:r w:rsidR="00501C6F" w:rsidRPr="00501C6F">
              <w:rPr>
                <w:rFonts w:ascii="Arial" w:hAnsi="Arial" w:cs="Arial"/>
                <w:szCs w:val="18"/>
                <w:lang w:val="en-GB"/>
              </w:rPr>
              <w:t xml:space="preserve"> </w:t>
            </w:r>
          </w:p>
        </w:tc>
      </w:tr>
      <w:tr w:rsidR="00096316" w:rsidRPr="00B828D8" w14:paraId="7F3EF23A" w14:textId="77777777" w:rsidTr="007E60AD">
        <w:trPr>
          <w:trHeight w:val="229"/>
        </w:trPr>
        <w:tc>
          <w:tcPr>
            <w:tcW w:w="2122" w:type="dxa"/>
          </w:tcPr>
          <w:p w14:paraId="6921F937" w14:textId="5E264B2D" w:rsidR="00096316" w:rsidRPr="00501C6F" w:rsidRDefault="00096316" w:rsidP="00096316">
            <w:pPr>
              <w:rPr>
                <w:rFonts w:ascii="Arial" w:hAnsi="Arial" w:cs="Arial"/>
                <w:b/>
                <w:szCs w:val="18"/>
                <w:lang w:val="en-GB"/>
              </w:rPr>
            </w:pPr>
            <w:r w:rsidRPr="00501C6F">
              <w:rPr>
                <w:rFonts w:ascii="Arial" w:hAnsi="Arial" w:cs="Arial"/>
                <w:b/>
                <w:szCs w:val="18"/>
                <w:lang w:val="en-GB"/>
              </w:rPr>
              <w:t xml:space="preserve">Appendix No. </w:t>
            </w:r>
            <w:r>
              <w:rPr>
                <w:rFonts w:ascii="Arial" w:hAnsi="Arial" w:cs="Arial"/>
                <w:b/>
                <w:color w:val="FF0000"/>
                <w:szCs w:val="18"/>
                <w:lang w:val="en-GB"/>
              </w:rPr>
              <w:t>5.2</w:t>
            </w:r>
          </w:p>
        </w:tc>
        <w:tc>
          <w:tcPr>
            <w:tcW w:w="8505" w:type="dxa"/>
          </w:tcPr>
          <w:p w14:paraId="5762AACA" w14:textId="48C1F150" w:rsidR="00096316" w:rsidRPr="002D7B9F" w:rsidRDefault="00B828D8" w:rsidP="00096316">
            <w:pPr>
              <w:rPr>
                <w:rFonts w:ascii="Arial" w:hAnsi="Arial" w:cs="Arial"/>
                <w:lang w:val="en-US"/>
              </w:rPr>
            </w:pPr>
            <w:r w:rsidRPr="002D7B9F">
              <w:rPr>
                <w:rFonts w:ascii="Arial" w:eastAsiaTheme="minorHAnsi" w:hAnsi="Arial" w:cs="Arial"/>
                <w:lang w:val="en-US"/>
              </w:rPr>
              <w:t xml:space="preserve">Attachment V to Scope of Work - </w:t>
            </w:r>
            <w:r w:rsidR="00096316" w:rsidRPr="007E60AD">
              <w:rPr>
                <w:rFonts w:ascii="Arial" w:hAnsi="Arial" w:cs="Arial"/>
                <w:b/>
                <w:lang w:val="en-US"/>
              </w:rPr>
              <w:t>Cost Estimate Template</w:t>
            </w:r>
          </w:p>
        </w:tc>
      </w:tr>
      <w:tr w:rsidR="00096316" w:rsidRPr="00B828D8" w14:paraId="57D3496B" w14:textId="77777777" w:rsidTr="007E60AD">
        <w:trPr>
          <w:trHeight w:val="229"/>
        </w:trPr>
        <w:tc>
          <w:tcPr>
            <w:tcW w:w="2122" w:type="dxa"/>
          </w:tcPr>
          <w:p w14:paraId="442A54E1" w14:textId="5A6B80BB" w:rsidR="00096316" w:rsidRPr="00501C6F" w:rsidRDefault="00096316" w:rsidP="00096316">
            <w:pPr>
              <w:rPr>
                <w:rFonts w:ascii="Arial" w:hAnsi="Arial" w:cs="Arial"/>
                <w:b/>
                <w:szCs w:val="18"/>
                <w:lang w:val="en-GB"/>
              </w:rPr>
            </w:pPr>
            <w:r w:rsidRPr="00501C6F">
              <w:rPr>
                <w:rFonts w:ascii="Arial" w:hAnsi="Arial" w:cs="Arial"/>
                <w:b/>
                <w:szCs w:val="18"/>
                <w:lang w:val="en-GB"/>
              </w:rPr>
              <w:t xml:space="preserve">Appendix No. </w:t>
            </w:r>
            <w:r>
              <w:rPr>
                <w:rFonts w:ascii="Arial" w:hAnsi="Arial" w:cs="Arial"/>
                <w:b/>
                <w:color w:val="FF0000"/>
                <w:szCs w:val="18"/>
                <w:lang w:val="en-GB"/>
              </w:rPr>
              <w:t>5.3</w:t>
            </w:r>
          </w:p>
        </w:tc>
        <w:tc>
          <w:tcPr>
            <w:tcW w:w="8505" w:type="dxa"/>
          </w:tcPr>
          <w:p w14:paraId="270722EB" w14:textId="40EF0A25" w:rsidR="00096316" w:rsidRPr="002D7B9F" w:rsidRDefault="00B828D8" w:rsidP="00096316">
            <w:pPr>
              <w:rPr>
                <w:rFonts w:ascii="Arial" w:hAnsi="Arial" w:cs="Arial"/>
                <w:lang w:val="en-US"/>
              </w:rPr>
            </w:pPr>
            <w:r w:rsidRPr="002D7B9F">
              <w:rPr>
                <w:rFonts w:ascii="Arial" w:eastAsiaTheme="minorHAnsi" w:hAnsi="Arial" w:cs="Arial"/>
                <w:lang w:val="en-US"/>
              </w:rPr>
              <w:t xml:space="preserve">Attachment </w:t>
            </w:r>
            <w:r>
              <w:rPr>
                <w:rFonts w:ascii="Arial" w:eastAsiaTheme="minorHAnsi" w:hAnsi="Arial" w:cs="Arial"/>
                <w:lang w:val="en-US"/>
              </w:rPr>
              <w:t>V</w:t>
            </w:r>
            <w:r w:rsidRPr="002D7B9F">
              <w:rPr>
                <w:rFonts w:ascii="Arial" w:eastAsiaTheme="minorHAnsi" w:hAnsi="Arial" w:cs="Arial"/>
                <w:lang w:val="en-US"/>
              </w:rPr>
              <w:t xml:space="preserve">I to Scope of Work - </w:t>
            </w:r>
            <w:r w:rsidR="00096316" w:rsidRPr="007E60AD">
              <w:rPr>
                <w:rFonts w:ascii="Arial" w:hAnsi="Arial" w:cs="Arial"/>
                <w:b/>
                <w:lang w:val="en-US"/>
              </w:rPr>
              <w:t>Comments Resolution Sheet Template</w:t>
            </w:r>
          </w:p>
        </w:tc>
      </w:tr>
      <w:tr w:rsidR="00B828D8" w:rsidRPr="008643CE" w14:paraId="7183B40B" w14:textId="77777777" w:rsidTr="007E60AD">
        <w:trPr>
          <w:trHeight w:val="229"/>
        </w:trPr>
        <w:tc>
          <w:tcPr>
            <w:tcW w:w="2122" w:type="dxa"/>
          </w:tcPr>
          <w:p w14:paraId="4D33F446" w14:textId="67D9D0CC" w:rsidR="00B828D8" w:rsidRPr="00FA1D6D" w:rsidRDefault="00B828D8" w:rsidP="00037714">
            <w:pPr>
              <w:rPr>
                <w:rFonts w:ascii="Arial" w:hAnsi="Arial" w:cs="Arial"/>
                <w:szCs w:val="18"/>
                <w:lang w:val="en-GB"/>
              </w:rPr>
            </w:pPr>
            <w:r w:rsidRPr="00501C6F">
              <w:rPr>
                <w:rFonts w:ascii="Arial" w:hAnsi="Arial" w:cs="Arial"/>
                <w:b/>
                <w:szCs w:val="18"/>
                <w:lang w:val="en-GB"/>
              </w:rPr>
              <w:t xml:space="preserve">Appendix No. </w:t>
            </w:r>
            <w:r>
              <w:rPr>
                <w:rFonts w:ascii="Arial" w:hAnsi="Arial" w:cs="Arial"/>
                <w:b/>
                <w:color w:val="FF0000"/>
                <w:szCs w:val="18"/>
                <w:lang w:val="en-GB"/>
              </w:rPr>
              <w:t>5.</w:t>
            </w:r>
            <w:r w:rsidR="00037714">
              <w:rPr>
                <w:rFonts w:ascii="Arial" w:hAnsi="Arial" w:cs="Arial"/>
                <w:b/>
                <w:color w:val="FF0000"/>
                <w:szCs w:val="18"/>
                <w:lang w:val="en-GB"/>
              </w:rPr>
              <w:t>4</w:t>
            </w:r>
          </w:p>
        </w:tc>
        <w:tc>
          <w:tcPr>
            <w:tcW w:w="8505" w:type="dxa"/>
          </w:tcPr>
          <w:p w14:paraId="13F0A38F" w14:textId="0284EBFB" w:rsidR="00037714" w:rsidRDefault="00B828D8" w:rsidP="00037714">
            <w:pPr>
              <w:rPr>
                <w:rFonts w:ascii="Arial" w:hAnsi="Arial" w:cs="Arial"/>
                <w:lang w:val="en-US"/>
              </w:rPr>
            </w:pPr>
            <w:r w:rsidRPr="002D7B9F">
              <w:rPr>
                <w:rFonts w:ascii="Arial" w:eastAsiaTheme="minorHAnsi" w:hAnsi="Arial" w:cs="Arial"/>
                <w:lang w:val="en-US"/>
              </w:rPr>
              <w:t xml:space="preserve">Attachment I to Scope of Work - </w:t>
            </w:r>
            <w:r w:rsidRPr="002D7B9F">
              <w:rPr>
                <w:rFonts w:ascii="Arial" w:hAnsi="Arial" w:cs="Arial"/>
                <w:lang w:val="en-US"/>
              </w:rPr>
              <w:t xml:space="preserve">Process Design Basis </w:t>
            </w:r>
          </w:p>
          <w:p w14:paraId="5D2F0FF3" w14:textId="39808EBC" w:rsidR="00B828D8" w:rsidRPr="002D7B9F" w:rsidRDefault="00B828D8" w:rsidP="00037714">
            <w:pPr>
              <w:rPr>
                <w:rFonts w:ascii="Arial" w:hAnsi="Arial" w:cs="Arial"/>
                <w:lang w:val="en-US"/>
              </w:rPr>
            </w:pPr>
            <w:r w:rsidRPr="002D7B9F">
              <w:rPr>
                <w:rFonts w:ascii="Arial" w:hAnsi="Arial" w:cs="Arial"/>
                <w:color w:val="FF0000"/>
                <w:lang w:val="en-US"/>
              </w:rPr>
              <w:t>(provided after signing the NDA)</w:t>
            </w:r>
          </w:p>
        </w:tc>
      </w:tr>
      <w:tr w:rsidR="00B828D8" w:rsidRPr="008643CE" w14:paraId="34415BFB" w14:textId="77777777" w:rsidTr="007E60AD">
        <w:trPr>
          <w:trHeight w:val="229"/>
        </w:trPr>
        <w:tc>
          <w:tcPr>
            <w:tcW w:w="2122" w:type="dxa"/>
          </w:tcPr>
          <w:p w14:paraId="27351816" w14:textId="668D2808" w:rsidR="00B828D8" w:rsidRPr="00501C6F" w:rsidRDefault="00B828D8" w:rsidP="00037714">
            <w:pPr>
              <w:rPr>
                <w:rFonts w:ascii="Arial" w:hAnsi="Arial" w:cs="Arial"/>
                <w:b/>
                <w:szCs w:val="18"/>
                <w:lang w:val="en-GB"/>
              </w:rPr>
            </w:pPr>
            <w:r w:rsidRPr="00501C6F">
              <w:rPr>
                <w:rFonts w:ascii="Arial" w:hAnsi="Arial" w:cs="Arial"/>
                <w:b/>
                <w:szCs w:val="18"/>
                <w:lang w:val="en-GB"/>
              </w:rPr>
              <w:t xml:space="preserve">Appendix No. </w:t>
            </w:r>
            <w:r>
              <w:rPr>
                <w:rFonts w:ascii="Arial" w:hAnsi="Arial" w:cs="Arial"/>
                <w:b/>
                <w:color w:val="FF0000"/>
                <w:szCs w:val="18"/>
                <w:lang w:val="en-GB"/>
              </w:rPr>
              <w:t>5.</w:t>
            </w:r>
            <w:r w:rsidR="00037714">
              <w:rPr>
                <w:rFonts w:ascii="Arial" w:hAnsi="Arial" w:cs="Arial"/>
                <w:b/>
                <w:color w:val="FF0000"/>
                <w:szCs w:val="18"/>
                <w:lang w:val="en-GB"/>
              </w:rPr>
              <w:t>5</w:t>
            </w:r>
          </w:p>
        </w:tc>
        <w:tc>
          <w:tcPr>
            <w:tcW w:w="8505" w:type="dxa"/>
          </w:tcPr>
          <w:p w14:paraId="4A3745DC" w14:textId="50459F03" w:rsidR="00037714" w:rsidRDefault="00B828D8" w:rsidP="00B828D8">
            <w:pPr>
              <w:rPr>
                <w:rFonts w:ascii="Arial" w:hAnsi="Arial" w:cs="Arial"/>
                <w:szCs w:val="18"/>
                <w:lang w:val="en-GB"/>
              </w:rPr>
            </w:pPr>
            <w:r w:rsidRPr="002D7B9F">
              <w:rPr>
                <w:rFonts w:ascii="Arial" w:eastAsiaTheme="minorHAnsi" w:hAnsi="Arial" w:cs="Arial"/>
                <w:lang w:val="en-US"/>
              </w:rPr>
              <w:t>Attachment II</w:t>
            </w:r>
            <w:r>
              <w:rPr>
                <w:rFonts w:ascii="Arial" w:eastAsiaTheme="minorHAnsi" w:hAnsi="Arial" w:cs="Arial"/>
                <w:lang w:val="en-US"/>
              </w:rPr>
              <w:t>A</w:t>
            </w:r>
            <w:r w:rsidRPr="002D7B9F">
              <w:rPr>
                <w:rFonts w:ascii="Arial" w:eastAsiaTheme="minorHAnsi" w:hAnsi="Arial" w:cs="Arial"/>
                <w:lang w:val="en-US"/>
              </w:rPr>
              <w:t xml:space="preserve"> to Scope of Work - </w:t>
            </w:r>
            <w:r w:rsidRPr="00673CFF">
              <w:rPr>
                <w:rFonts w:ascii="Arial" w:hAnsi="Arial" w:cs="Arial"/>
                <w:szCs w:val="18"/>
                <w:lang w:val="en-GB"/>
              </w:rPr>
              <w:t xml:space="preserve">Site and Utility Information                    </w:t>
            </w:r>
          </w:p>
          <w:p w14:paraId="3AE9BE96" w14:textId="46DA929C" w:rsidR="00B828D8" w:rsidRPr="00096316" w:rsidRDefault="00B828D8" w:rsidP="00B828D8">
            <w:pPr>
              <w:rPr>
                <w:rFonts w:ascii="Arial" w:hAnsi="Arial" w:cs="Arial"/>
                <w:color w:val="FF0000"/>
                <w:szCs w:val="18"/>
                <w:lang w:val="en-GB"/>
              </w:rPr>
            </w:pPr>
            <w:r w:rsidRPr="00096316">
              <w:rPr>
                <w:rFonts w:ascii="Arial" w:hAnsi="Arial" w:cs="Arial"/>
                <w:color w:val="FF0000"/>
                <w:szCs w:val="18"/>
                <w:lang w:val="en-GB"/>
              </w:rPr>
              <w:t>(provided after signing the NDA)</w:t>
            </w:r>
          </w:p>
        </w:tc>
      </w:tr>
      <w:tr w:rsidR="00B828D8" w:rsidRPr="008643CE" w14:paraId="17E43CD4" w14:textId="77777777" w:rsidTr="007E60AD">
        <w:trPr>
          <w:trHeight w:val="229"/>
        </w:trPr>
        <w:tc>
          <w:tcPr>
            <w:tcW w:w="2122" w:type="dxa"/>
          </w:tcPr>
          <w:p w14:paraId="7C5A8B71" w14:textId="1502471D" w:rsidR="00B828D8" w:rsidRPr="00FA1D6D" w:rsidRDefault="00B828D8" w:rsidP="00037714">
            <w:pPr>
              <w:rPr>
                <w:rFonts w:ascii="Arial" w:hAnsi="Arial" w:cs="Arial"/>
                <w:szCs w:val="18"/>
                <w:lang w:val="en-GB"/>
              </w:rPr>
            </w:pPr>
            <w:r w:rsidRPr="00501C6F">
              <w:rPr>
                <w:rFonts w:ascii="Arial" w:hAnsi="Arial" w:cs="Arial"/>
                <w:b/>
                <w:szCs w:val="18"/>
                <w:lang w:val="en-GB"/>
              </w:rPr>
              <w:t xml:space="preserve">Appendix No. </w:t>
            </w:r>
            <w:r>
              <w:rPr>
                <w:rFonts w:ascii="Arial" w:hAnsi="Arial" w:cs="Arial"/>
                <w:b/>
                <w:color w:val="FF0000"/>
                <w:szCs w:val="18"/>
                <w:lang w:val="en-GB"/>
              </w:rPr>
              <w:t>5.</w:t>
            </w:r>
            <w:r w:rsidR="00037714">
              <w:rPr>
                <w:rFonts w:ascii="Arial" w:hAnsi="Arial" w:cs="Arial"/>
                <w:b/>
                <w:color w:val="FF0000"/>
                <w:szCs w:val="18"/>
                <w:lang w:val="en-GB"/>
              </w:rPr>
              <w:t>6</w:t>
            </w:r>
          </w:p>
        </w:tc>
        <w:tc>
          <w:tcPr>
            <w:tcW w:w="8505" w:type="dxa"/>
          </w:tcPr>
          <w:p w14:paraId="735675FD" w14:textId="5315FDF3" w:rsidR="00037714" w:rsidRDefault="00B828D8" w:rsidP="00B828D8">
            <w:pPr>
              <w:rPr>
                <w:rFonts w:ascii="Arial" w:hAnsi="Arial" w:cs="Arial"/>
                <w:color w:val="FF0000"/>
                <w:szCs w:val="18"/>
                <w:lang w:val="en-GB"/>
              </w:rPr>
            </w:pPr>
            <w:r w:rsidRPr="002D7B9F">
              <w:rPr>
                <w:rFonts w:ascii="Arial" w:eastAsiaTheme="minorHAnsi" w:hAnsi="Arial" w:cs="Arial"/>
                <w:lang w:val="en-US"/>
              </w:rPr>
              <w:t>Attachment II</w:t>
            </w:r>
            <w:r>
              <w:rPr>
                <w:rFonts w:ascii="Arial" w:eastAsiaTheme="minorHAnsi" w:hAnsi="Arial" w:cs="Arial"/>
                <w:lang w:val="en-US"/>
              </w:rPr>
              <w:t>B</w:t>
            </w:r>
            <w:r w:rsidRPr="002D7B9F">
              <w:rPr>
                <w:rFonts w:ascii="Arial" w:eastAsiaTheme="minorHAnsi" w:hAnsi="Arial" w:cs="Arial"/>
                <w:lang w:val="en-US"/>
              </w:rPr>
              <w:t xml:space="preserve"> to Scope of Work - </w:t>
            </w:r>
            <w:r w:rsidRPr="002D7B9F">
              <w:rPr>
                <w:rFonts w:ascii="Arial" w:hAnsi="Arial" w:cs="Arial"/>
                <w:lang w:val="en-US"/>
              </w:rPr>
              <w:t>Design Standards &amp; Requirements</w:t>
            </w:r>
            <w:r>
              <w:rPr>
                <w:rFonts w:ascii="Arial" w:hAnsi="Arial" w:cs="Arial"/>
                <w:color w:val="FF0000"/>
                <w:szCs w:val="18"/>
                <w:lang w:val="en-GB"/>
              </w:rPr>
              <w:t xml:space="preserve">            </w:t>
            </w:r>
          </w:p>
          <w:p w14:paraId="38A47333" w14:textId="134FB16E" w:rsidR="00B828D8" w:rsidRPr="00096316" w:rsidRDefault="00B828D8" w:rsidP="00B828D8">
            <w:pPr>
              <w:rPr>
                <w:rFonts w:ascii="Arial" w:hAnsi="Arial" w:cs="Arial"/>
                <w:color w:val="FF0000"/>
                <w:szCs w:val="18"/>
                <w:lang w:val="en-GB"/>
              </w:rPr>
            </w:pPr>
            <w:r w:rsidRPr="00096316">
              <w:rPr>
                <w:rFonts w:ascii="Arial" w:hAnsi="Arial" w:cs="Arial"/>
                <w:color w:val="FF0000"/>
                <w:szCs w:val="18"/>
                <w:lang w:val="en-GB"/>
              </w:rPr>
              <w:t>(provided after signing the NDA)</w:t>
            </w:r>
          </w:p>
        </w:tc>
      </w:tr>
      <w:tr w:rsidR="00B828D8" w:rsidRPr="008643CE" w14:paraId="518D2EF1" w14:textId="77777777" w:rsidTr="007E60AD">
        <w:trPr>
          <w:trHeight w:val="229"/>
        </w:trPr>
        <w:tc>
          <w:tcPr>
            <w:tcW w:w="2122" w:type="dxa"/>
          </w:tcPr>
          <w:p w14:paraId="2F731131" w14:textId="23E50DFA" w:rsidR="00B828D8" w:rsidRPr="00501C6F" w:rsidRDefault="00B828D8" w:rsidP="00037714">
            <w:pPr>
              <w:rPr>
                <w:rFonts w:ascii="Arial" w:hAnsi="Arial" w:cs="Arial"/>
                <w:b/>
                <w:szCs w:val="18"/>
                <w:lang w:val="en-GB"/>
              </w:rPr>
            </w:pPr>
            <w:r w:rsidRPr="00501C6F">
              <w:rPr>
                <w:rFonts w:ascii="Arial" w:hAnsi="Arial" w:cs="Arial"/>
                <w:b/>
                <w:szCs w:val="18"/>
                <w:lang w:val="en-GB"/>
              </w:rPr>
              <w:t xml:space="preserve">Appendix No. </w:t>
            </w:r>
            <w:r>
              <w:rPr>
                <w:rFonts w:ascii="Arial" w:hAnsi="Arial" w:cs="Arial"/>
                <w:b/>
                <w:color w:val="FF0000"/>
                <w:szCs w:val="18"/>
                <w:lang w:val="en-GB"/>
              </w:rPr>
              <w:t>5.</w:t>
            </w:r>
            <w:r w:rsidR="00037714">
              <w:rPr>
                <w:rFonts w:ascii="Arial" w:hAnsi="Arial" w:cs="Arial"/>
                <w:b/>
                <w:color w:val="FF0000"/>
                <w:szCs w:val="18"/>
                <w:lang w:val="en-GB"/>
              </w:rPr>
              <w:t>7</w:t>
            </w:r>
          </w:p>
        </w:tc>
        <w:tc>
          <w:tcPr>
            <w:tcW w:w="8505" w:type="dxa"/>
          </w:tcPr>
          <w:p w14:paraId="1749D582" w14:textId="2555FC2D" w:rsidR="00037714" w:rsidRDefault="00B828D8" w:rsidP="00B828D8">
            <w:pPr>
              <w:rPr>
                <w:rFonts w:ascii="Arial" w:hAnsi="Arial" w:cs="Arial"/>
                <w:szCs w:val="18"/>
                <w:lang w:val="en-GB"/>
              </w:rPr>
            </w:pPr>
            <w:r w:rsidRPr="00FF69AF">
              <w:rPr>
                <w:rFonts w:ascii="Arial" w:eastAsiaTheme="minorHAnsi" w:hAnsi="Arial" w:cs="Arial"/>
                <w:lang w:val="en-US"/>
              </w:rPr>
              <w:t xml:space="preserve">Attachment </w:t>
            </w:r>
            <w:r w:rsidR="00037714">
              <w:rPr>
                <w:rFonts w:ascii="Arial" w:eastAsiaTheme="minorHAnsi" w:hAnsi="Arial" w:cs="Arial"/>
                <w:lang w:val="en-US"/>
              </w:rPr>
              <w:t>IV</w:t>
            </w:r>
            <w:r w:rsidRPr="00FF69AF">
              <w:rPr>
                <w:rFonts w:ascii="Arial" w:eastAsiaTheme="minorHAnsi" w:hAnsi="Arial" w:cs="Arial"/>
                <w:lang w:val="en-US"/>
              </w:rPr>
              <w:t xml:space="preserve"> to Scope of Work </w:t>
            </w:r>
            <w:r w:rsidR="00037714">
              <w:rPr>
                <w:rFonts w:ascii="Arial" w:eastAsiaTheme="minorHAnsi" w:hAnsi="Arial" w:cs="Arial"/>
                <w:lang w:val="en-US"/>
              </w:rPr>
              <w:t xml:space="preserve">- </w:t>
            </w:r>
            <w:r w:rsidRPr="00673CFF">
              <w:rPr>
                <w:rFonts w:ascii="Arial" w:hAnsi="Arial" w:cs="Arial"/>
                <w:szCs w:val="18"/>
                <w:lang w:val="en-GB"/>
              </w:rPr>
              <w:t xml:space="preserve">Preliminary Location CC_EO   </w:t>
            </w:r>
          </w:p>
          <w:p w14:paraId="6C6749F5" w14:textId="3AD84E8A" w:rsidR="00B828D8" w:rsidRPr="00096316" w:rsidRDefault="00B828D8" w:rsidP="00B828D8">
            <w:pPr>
              <w:rPr>
                <w:rFonts w:ascii="Arial" w:hAnsi="Arial" w:cs="Arial"/>
                <w:color w:val="FF0000"/>
                <w:szCs w:val="18"/>
                <w:lang w:val="en-GB"/>
              </w:rPr>
            </w:pPr>
            <w:r w:rsidRPr="00096316">
              <w:rPr>
                <w:rFonts w:ascii="Arial" w:hAnsi="Arial" w:cs="Arial"/>
                <w:color w:val="FF0000"/>
                <w:szCs w:val="18"/>
                <w:lang w:val="en-GB"/>
              </w:rPr>
              <w:t>(provided after signing the NDA)</w:t>
            </w:r>
          </w:p>
        </w:tc>
      </w:tr>
      <w:tr w:rsidR="00096316" w:rsidRPr="008643CE" w14:paraId="25AD4836" w14:textId="77777777" w:rsidTr="007E60AD">
        <w:trPr>
          <w:trHeight w:val="229"/>
        </w:trPr>
        <w:tc>
          <w:tcPr>
            <w:tcW w:w="2122" w:type="dxa"/>
          </w:tcPr>
          <w:p w14:paraId="27C367F4" w14:textId="6BF2CE31" w:rsidR="00096316" w:rsidRPr="0009780B" w:rsidRDefault="00096316" w:rsidP="00096316">
            <w:pPr>
              <w:rPr>
                <w:rFonts w:ascii="Arial" w:hAnsi="Arial" w:cs="Arial"/>
                <w:b/>
                <w:color w:val="000000"/>
                <w:szCs w:val="18"/>
                <w:lang w:val="en-GB"/>
              </w:rPr>
            </w:pPr>
            <w:r w:rsidRPr="0009780B">
              <w:rPr>
                <w:rFonts w:ascii="Arial" w:hAnsi="Arial" w:cs="Arial"/>
                <w:b/>
                <w:color w:val="000000"/>
                <w:szCs w:val="18"/>
                <w:lang w:val="en-GB"/>
              </w:rPr>
              <w:t xml:space="preserve">Appendix No. </w:t>
            </w:r>
            <w:r w:rsidR="007179C8" w:rsidRPr="00C22165">
              <w:rPr>
                <w:rFonts w:ascii="Arial" w:hAnsi="Arial" w:cs="Arial"/>
                <w:b/>
                <w:color w:val="FF0000"/>
                <w:szCs w:val="18"/>
                <w:lang w:val="en-GB"/>
              </w:rPr>
              <w:t>5.</w:t>
            </w:r>
            <w:r w:rsidR="00C22165" w:rsidRPr="00C22165">
              <w:rPr>
                <w:rFonts w:ascii="Arial" w:hAnsi="Arial" w:cs="Arial"/>
                <w:b/>
                <w:color w:val="FF0000"/>
                <w:szCs w:val="18"/>
                <w:lang w:val="en-GB"/>
              </w:rPr>
              <w:t>8</w:t>
            </w:r>
          </w:p>
        </w:tc>
        <w:tc>
          <w:tcPr>
            <w:tcW w:w="8505" w:type="dxa"/>
          </w:tcPr>
          <w:p w14:paraId="0E77D183" w14:textId="382ED1CE" w:rsidR="00096316" w:rsidRPr="0009780B" w:rsidRDefault="00096316" w:rsidP="00096316">
            <w:pPr>
              <w:rPr>
                <w:rFonts w:ascii="Arial" w:hAnsi="Arial" w:cs="Arial"/>
                <w:b/>
                <w:color w:val="000000"/>
                <w:szCs w:val="18"/>
                <w:lang w:val="en-GB"/>
              </w:rPr>
            </w:pPr>
            <w:r w:rsidRPr="0009780B">
              <w:rPr>
                <w:rFonts w:ascii="Arial" w:hAnsi="Arial" w:cs="Arial"/>
                <w:bCs/>
                <w:color w:val="000000"/>
                <w:szCs w:val="18"/>
                <w:lang w:val="en-GB"/>
              </w:rPr>
              <w:t xml:space="preserve">Price Picture  </w:t>
            </w:r>
          </w:p>
        </w:tc>
      </w:tr>
      <w:tr w:rsidR="00096316" w:rsidRPr="007B1853" w14:paraId="3CA17E8F" w14:textId="77777777" w:rsidTr="007E60AD">
        <w:trPr>
          <w:trHeight w:val="229"/>
        </w:trPr>
        <w:tc>
          <w:tcPr>
            <w:tcW w:w="2122" w:type="dxa"/>
          </w:tcPr>
          <w:p w14:paraId="03B80D3F" w14:textId="77777777" w:rsidR="00096316" w:rsidRPr="007B1853" w:rsidRDefault="00096316" w:rsidP="00096316">
            <w:pPr>
              <w:rPr>
                <w:rFonts w:ascii="Arial" w:hAnsi="Arial" w:cs="Arial"/>
                <w:b/>
                <w:color w:val="000000"/>
                <w:szCs w:val="18"/>
                <w:lang w:val="en-GB"/>
              </w:rPr>
            </w:pPr>
            <w:r w:rsidRPr="007B1853">
              <w:rPr>
                <w:rFonts w:ascii="Arial" w:hAnsi="Arial" w:cs="Arial"/>
                <w:b/>
                <w:color w:val="000000"/>
                <w:szCs w:val="18"/>
                <w:lang w:val="en-GB"/>
              </w:rPr>
              <w:t xml:space="preserve">Appendix </w:t>
            </w:r>
            <w:r w:rsidRPr="007B1853">
              <w:rPr>
                <w:rFonts w:ascii="Arial" w:hAnsi="Arial" w:cs="Arial"/>
                <w:b/>
                <w:color w:val="FF0000"/>
                <w:szCs w:val="18"/>
                <w:lang w:val="en-GB"/>
              </w:rPr>
              <w:t>F6</w:t>
            </w:r>
          </w:p>
        </w:tc>
        <w:tc>
          <w:tcPr>
            <w:tcW w:w="8505" w:type="dxa"/>
          </w:tcPr>
          <w:p w14:paraId="46E0E441" w14:textId="77777777" w:rsidR="00096316" w:rsidRPr="007B1853" w:rsidRDefault="00096316" w:rsidP="00096316">
            <w:pPr>
              <w:rPr>
                <w:rFonts w:ascii="Arial" w:hAnsi="Arial" w:cs="Arial"/>
                <w:color w:val="000000"/>
                <w:szCs w:val="18"/>
                <w:lang w:val="en-GB"/>
              </w:rPr>
            </w:pPr>
            <w:r w:rsidRPr="007B1853">
              <w:rPr>
                <w:rFonts w:ascii="Arial" w:hAnsi="Arial" w:cs="Arial"/>
                <w:bCs/>
                <w:color w:val="000000"/>
                <w:szCs w:val="18"/>
                <w:lang w:val="en-GB"/>
              </w:rPr>
              <w:t>Beneficial owner statement</w:t>
            </w:r>
          </w:p>
        </w:tc>
      </w:tr>
      <w:tr w:rsidR="00096316" w:rsidRPr="007B1853" w14:paraId="6AE6D892" w14:textId="77777777" w:rsidTr="007E60AD">
        <w:trPr>
          <w:trHeight w:val="229"/>
        </w:trPr>
        <w:tc>
          <w:tcPr>
            <w:tcW w:w="2122" w:type="dxa"/>
          </w:tcPr>
          <w:p w14:paraId="1A8111D6" w14:textId="77777777" w:rsidR="00096316" w:rsidRPr="007B1853" w:rsidRDefault="00096316" w:rsidP="00096316">
            <w:pPr>
              <w:rPr>
                <w:rFonts w:ascii="Arial" w:hAnsi="Arial" w:cs="Arial"/>
                <w:b/>
                <w:color w:val="000000"/>
                <w:szCs w:val="18"/>
                <w:lang w:val="en-GB"/>
              </w:rPr>
            </w:pPr>
            <w:r w:rsidRPr="007B1853">
              <w:rPr>
                <w:rFonts w:ascii="Arial" w:hAnsi="Arial" w:cs="Arial"/>
                <w:b/>
                <w:color w:val="000000"/>
                <w:szCs w:val="18"/>
                <w:lang w:val="en-GB"/>
              </w:rPr>
              <w:t xml:space="preserve">Appendix </w:t>
            </w:r>
            <w:r>
              <w:rPr>
                <w:rFonts w:ascii="Arial" w:hAnsi="Arial" w:cs="Arial"/>
                <w:b/>
                <w:color w:val="FF0000"/>
                <w:szCs w:val="18"/>
                <w:lang w:val="en-GB"/>
              </w:rPr>
              <w:t>T1</w:t>
            </w:r>
          </w:p>
        </w:tc>
        <w:tc>
          <w:tcPr>
            <w:tcW w:w="8505" w:type="dxa"/>
          </w:tcPr>
          <w:p w14:paraId="64960912" w14:textId="77777777" w:rsidR="00096316" w:rsidRPr="007B1853" w:rsidRDefault="00096316" w:rsidP="00096316">
            <w:pPr>
              <w:rPr>
                <w:rFonts w:ascii="Arial" w:hAnsi="Arial" w:cs="Arial"/>
                <w:color w:val="000000"/>
                <w:szCs w:val="18"/>
                <w:lang w:val="en-GB"/>
              </w:rPr>
            </w:pPr>
            <w:r w:rsidRPr="007B1853">
              <w:rPr>
                <w:rFonts w:ascii="Arial" w:hAnsi="Arial" w:cs="Arial"/>
                <w:color w:val="000000"/>
                <w:szCs w:val="18"/>
                <w:lang w:val="en-GB"/>
              </w:rPr>
              <w:t>List of subcontractors</w:t>
            </w:r>
          </w:p>
        </w:tc>
      </w:tr>
      <w:tr w:rsidR="00096316" w:rsidRPr="00286CC9" w14:paraId="1BD9EDB4" w14:textId="77777777" w:rsidTr="007E60AD">
        <w:trPr>
          <w:trHeight w:val="229"/>
        </w:trPr>
        <w:tc>
          <w:tcPr>
            <w:tcW w:w="2122" w:type="dxa"/>
          </w:tcPr>
          <w:p w14:paraId="350F3B7F" w14:textId="77777777" w:rsidR="00096316" w:rsidRPr="007B1853" w:rsidRDefault="00096316" w:rsidP="00096316">
            <w:pPr>
              <w:rPr>
                <w:rFonts w:ascii="Arial" w:hAnsi="Arial" w:cs="Arial"/>
                <w:b/>
                <w:bCs/>
                <w:color w:val="000000"/>
                <w:szCs w:val="18"/>
                <w:lang w:val="en-GB"/>
              </w:rPr>
            </w:pPr>
            <w:r w:rsidRPr="007B1853">
              <w:rPr>
                <w:rFonts w:ascii="Arial" w:hAnsi="Arial" w:cs="Arial"/>
                <w:b/>
                <w:szCs w:val="18"/>
                <w:lang w:val="en-GB"/>
              </w:rPr>
              <w:t xml:space="preserve">Appendix </w:t>
            </w:r>
            <w:r>
              <w:rPr>
                <w:rFonts w:ascii="Arial" w:hAnsi="Arial" w:cs="Arial"/>
                <w:b/>
                <w:color w:val="FF0000"/>
                <w:szCs w:val="18"/>
                <w:lang w:val="en-GB"/>
              </w:rPr>
              <w:t>T2</w:t>
            </w:r>
          </w:p>
        </w:tc>
        <w:tc>
          <w:tcPr>
            <w:tcW w:w="8505" w:type="dxa"/>
          </w:tcPr>
          <w:p w14:paraId="246A44B1" w14:textId="1421D2EC" w:rsidR="00096316" w:rsidRPr="007B1853" w:rsidRDefault="004B4A62" w:rsidP="004B4A62">
            <w:pPr>
              <w:rPr>
                <w:rFonts w:ascii="Arial" w:hAnsi="Arial" w:cs="Arial"/>
                <w:szCs w:val="18"/>
                <w:lang w:val="en-GB"/>
              </w:rPr>
            </w:pPr>
            <w:r>
              <w:rPr>
                <w:rFonts w:ascii="Arial" w:hAnsi="Arial" w:cs="Arial"/>
                <w:szCs w:val="18"/>
                <w:lang w:val="en-GB"/>
              </w:rPr>
              <w:t>Reference List Template</w:t>
            </w:r>
            <w:r w:rsidR="00096316">
              <w:rPr>
                <w:rFonts w:ascii="Arial" w:hAnsi="Arial" w:cs="Arial"/>
                <w:szCs w:val="18"/>
                <w:lang w:val="en-GB"/>
              </w:rPr>
              <w:t xml:space="preserve"> </w:t>
            </w:r>
          </w:p>
        </w:tc>
      </w:tr>
      <w:tr w:rsidR="00096316" w:rsidRPr="008643CE" w14:paraId="6EEB0848" w14:textId="77777777" w:rsidTr="007E60AD">
        <w:trPr>
          <w:trHeight w:val="229"/>
        </w:trPr>
        <w:tc>
          <w:tcPr>
            <w:tcW w:w="2122" w:type="dxa"/>
          </w:tcPr>
          <w:p w14:paraId="1280DD19" w14:textId="77777777" w:rsidR="00096316" w:rsidRPr="007B1853" w:rsidRDefault="00096316" w:rsidP="00096316">
            <w:pPr>
              <w:rPr>
                <w:rFonts w:ascii="Arial" w:hAnsi="Arial" w:cs="Arial"/>
                <w:b/>
                <w:color w:val="000000"/>
                <w:szCs w:val="18"/>
                <w:lang w:val="en-GB"/>
              </w:rPr>
            </w:pPr>
            <w:r w:rsidRPr="007B1853">
              <w:rPr>
                <w:rFonts w:ascii="Arial" w:hAnsi="Arial" w:cs="Arial"/>
                <w:b/>
                <w:color w:val="000000"/>
                <w:szCs w:val="18"/>
                <w:lang w:val="en-GB"/>
              </w:rPr>
              <w:t xml:space="preserve">Appendix </w:t>
            </w:r>
            <w:r>
              <w:rPr>
                <w:rFonts w:ascii="Arial" w:hAnsi="Arial" w:cs="Arial"/>
                <w:b/>
                <w:color w:val="FF0000"/>
                <w:szCs w:val="18"/>
                <w:lang w:val="en-GB"/>
              </w:rPr>
              <w:t>H1</w:t>
            </w:r>
          </w:p>
        </w:tc>
        <w:tc>
          <w:tcPr>
            <w:tcW w:w="8505" w:type="dxa"/>
          </w:tcPr>
          <w:p w14:paraId="74AEBF3A" w14:textId="233CA3BF" w:rsidR="00096316" w:rsidRPr="007B1853" w:rsidRDefault="00096316" w:rsidP="00096316">
            <w:pPr>
              <w:rPr>
                <w:rFonts w:ascii="Arial" w:hAnsi="Arial" w:cs="Arial"/>
                <w:szCs w:val="18"/>
                <w:lang w:val="en-GB"/>
              </w:rPr>
            </w:pPr>
            <w:r>
              <w:rPr>
                <w:rFonts w:ascii="Arial" w:hAnsi="Arial" w:cs="Arial"/>
                <w:color w:val="000000" w:themeColor="text1"/>
                <w:szCs w:val="18"/>
                <w:lang w:val="en-GB"/>
              </w:rPr>
              <w:t>Price Pictur</w:t>
            </w:r>
            <w:r w:rsidR="00AF6992">
              <w:rPr>
                <w:rFonts w:ascii="Arial" w:hAnsi="Arial" w:cs="Arial"/>
                <w:color w:val="000000" w:themeColor="text1"/>
                <w:szCs w:val="18"/>
                <w:lang w:val="en-GB"/>
              </w:rPr>
              <w:t>e (according to Appendix No. 5.4</w:t>
            </w:r>
            <w:r>
              <w:rPr>
                <w:rFonts w:ascii="Arial" w:hAnsi="Arial" w:cs="Arial"/>
                <w:color w:val="000000" w:themeColor="text1"/>
                <w:szCs w:val="18"/>
                <w:lang w:val="en-GB"/>
              </w:rPr>
              <w:t>)</w:t>
            </w:r>
          </w:p>
        </w:tc>
      </w:tr>
      <w:tr w:rsidR="00096316" w:rsidRPr="008643CE" w14:paraId="04E47A4A" w14:textId="77777777" w:rsidTr="007E60AD">
        <w:trPr>
          <w:trHeight w:val="229"/>
        </w:trPr>
        <w:tc>
          <w:tcPr>
            <w:tcW w:w="2122" w:type="dxa"/>
          </w:tcPr>
          <w:p w14:paraId="49A9A7DE" w14:textId="77777777" w:rsidR="00096316" w:rsidRPr="007B1853" w:rsidRDefault="00096316" w:rsidP="00096316">
            <w:pPr>
              <w:rPr>
                <w:rFonts w:ascii="Arial" w:hAnsi="Arial" w:cs="Arial"/>
                <w:b/>
                <w:color w:val="000000"/>
                <w:szCs w:val="18"/>
                <w:lang w:val="en-GB"/>
              </w:rPr>
            </w:pPr>
            <w:r w:rsidRPr="007B1853">
              <w:rPr>
                <w:rFonts w:ascii="Arial" w:hAnsi="Arial" w:cs="Arial"/>
                <w:b/>
                <w:color w:val="000000"/>
                <w:szCs w:val="18"/>
                <w:lang w:val="en-GB"/>
              </w:rPr>
              <w:t xml:space="preserve">Appendix </w:t>
            </w:r>
            <w:r>
              <w:rPr>
                <w:rFonts w:ascii="Arial" w:hAnsi="Arial" w:cs="Arial"/>
                <w:b/>
                <w:color w:val="FF0000"/>
                <w:szCs w:val="18"/>
                <w:lang w:val="en-GB"/>
              </w:rPr>
              <w:t>H2</w:t>
            </w:r>
          </w:p>
        </w:tc>
        <w:tc>
          <w:tcPr>
            <w:tcW w:w="8505" w:type="dxa"/>
          </w:tcPr>
          <w:p w14:paraId="0C99D747" w14:textId="77777777" w:rsidR="00096316" w:rsidRPr="007B1853" w:rsidRDefault="00096316" w:rsidP="00096316">
            <w:pPr>
              <w:rPr>
                <w:rFonts w:ascii="Arial" w:hAnsi="Arial" w:cs="Arial"/>
                <w:szCs w:val="18"/>
                <w:lang w:val="en-GB"/>
              </w:rPr>
            </w:pPr>
            <w:r w:rsidRPr="007B1853">
              <w:rPr>
                <w:rFonts w:ascii="Arial" w:hAnsi="Arial" w:cs="Arial"/>
                <w:color w:val="000000" w:themeColor="text1"/>
                <w:szCs w:val="18"/>
                <w:lang w:val="en-GB"/>
              </w:rPr>
              <w:t xml:space="preserve">Draft of the Contract </w:t>
            </w:r>
            <w:r w:rsidRPr="007B1853">
              <w:rPr>
                <w:rFonts w:ascii="Arial" w:hAnsi="Arial" w:cs="Arial"/>
                <w:color w:val="FF0000"/>
                <w:szCs w:val="18"/>
                <w:lang w:val="en-GB"/>
              </w:rPr>
              <w:t>(after technical evaluation)</w:t>
            </w:r>
          </w:p>
        </w:tc>
      </w:tr>
    </w:tbl>
    <w:p w14:paraId="4C3424E6" w14:textId="77777777" w:rsidR="008D5F55" w:rsidRPr="00CA74C9" w:rsidRDefault="008D5F55" w:rsidP="00CA74C9">
      <w:pPr>
        <w:spacing w:line="276" w:lineRule="auto"/>
        <w:ind w:left="567" w:hanging="567"/>
        <w:jc w:val="both"/>
        <w:rPr>
          <w:rFonts w:ascii="Arial" w:hAnsi="Arial" w:cs="Arial"/>
          <w:bCs/>
          <w:color w:val="000000"/>
          <w:u w:val="single"/>
          <w:lang w:val="en-GB"/>
        </w:rPr>
      </w:pPr>
    </w:p>
    <w:p w14:paraId="0778785B" w14:textId="77777777" w:rsidR="00B65AEC" w:rsidRDefault="00B65AEC" w:rsidP="00CA74C9">
      <w:pPr>
        <w:spacing w:line="276" w:lineRule="auto"/>
        <w:ind w:left="567" w:hanging="567"/>
        <w:jc w:val="both"/>
        <w:rPr>
          <w:rFonts w:ascii="Arial" w:hAnsi="Arial" w:cs="Arial"/>
          <w:bCs/>
          <w:color w:val="000000"/>
          <w:u w:val="single"/>
          <w:lang w:val="en-GB"/>
        </w:rPr>
      </w:pPr>
    </w:p>
    <w:p w14:paraId="33ADE4A5" w14:textId="77777777" w:rsidR="007A5DC0" w:rsidRDefault="007A5DC0" w:rsidP="00CA74C9">
      <w:pPr>
        <w:spacing w:line="276" w:lineRule="auto"/>
        <w:ind w:left="567" w:hanging="567"/>
        <w:jc w:val="both"/>
        <w:rPr>
          <w:rFonts w:ascii="Arial" w:hAnsi="Arial" w:cs="Arial"/>
          <w:bCs/>
          <w:color w:val="000000"/>
          <w:u w:val="single"/>
          <w:lang w:val="en-GB"/>
        </w:rPr>
      </w:pPr>
    </w:p>
    <w:p w14:paraId="31296083" w14:textId="77777777" w:rsidR="007A5DC0" w:rsidRDefault="007A5DC0" w:rsidP="00CA74C9">
      <w:pPr>
        <w:spacing w:line="276" w:lineRule="auto"/>
        <w:ind w:left="567" w:hanging="567"/>
        <w:jc w:val="both"/>
        <w:rPr>
          <w:rFonts w:ascii="Arial" w:hAnsi="Arial" w:cs="Arial"/>
          <w:bCs/>
          <w:color w:val="000000"/>
          <w:u w:val="single"/>
          <w:lang w:val="en-GB"/>
        </w:rPr>
      </w:pPr>
    </w:p>
    <w:p w14:paraId="66B7513D" w14:textId="43B96CF9" w:rsidR="00784F3B" w:rsidRDefault="00784F3B" w:rsidP="00784F3B">
      <w:pPr>
        <w:rPr>
          <w:lang w:val="en-GB"/>
        </w:rPr>
      </w:pPr>
    </w:p>
    <w:p w14:paraId="3B9665D9" w14:textId="1B1126D2" w:rsidR="003237B8" w:rsidRDefault="003237B8" w:rsidP="00784F3B">
      <w:pPr>
        <w:rPr>
          <w:lang w:val="en-GB"/>
        </w:rPr>
      </w:pPr>
    </w:p>
    <w:p w14:paraId="7C0B0633" w14:textId="6D629186" w:rsidR="003237B8" w:rsidRDefault="003237B8" w:rsidP="00784F3B">
      <w:pPr>
        <w:rPr>
          <w:lang w:val="en-GB"/>
        </w:rPr>
      </w:pPr>
    </w:p>
    <w:p w14:paraId="7975AFBF" w14:textId="4CB16849" w:rsidR="003237B8" w:rsidRDefault="003237B8" w:rsidP="00784F3B">
      <w:pPr>
        <w:rPr>
          <w:lang w:val="en-GB"/>
        </w:rPr>
      </w:pPr>
    </w:p>
    <w:p w14:paraId="4CFA914F" w14:textId="6DF1A334" w:rsidR="003237B8" w:rsidRDefault="003237B8" w:rsidP="00784F3B">
      <w:pPr>
        <w:rPr>
          <w:lang w:val="en-GB"/>
        </w:rPr>
      </w:pPr>
    </w:p>
    <w:p w14:paraId="6A0EE29F" w14:textId="02ADC04A" w:rsidR="003237B8" w:rsidRDefault="003237B8" w:rsidP="00784F3B">
      <w:pPr>
        <w:rPr>
          <w:lang w:val="en-GB"/>
        </w:rPr>
      </w:pPr>
    </w:p>
    <w:p w14:paraId="5EB6894F" w14:textId="5F28CE9C" w:rsidR="003237B8" w:rsidRDefault="003237B8" w:rsidP="00784F3B">
      <w:pPr>
        <w:rPr>
          <w:lang w:val="en-GB"/>
        </w:rPr>
      </w:pPr>
    </w:p>
    <w:p w14:paraId="3B8B177B" w14:textId="6C71BE57" w:rsidR="003237B8" w:rsidRDefault="003237B8" w:rsidP="00784F3B">
      <w:pPr>
        <w:rPr>
          <w:lang w:val="en-GB"/>
        </w:rPr>
      </w:pPr>
    </w:p>
    <w:p w14:paraId="62A00B89" w14:textId="5972335E" w:rsidR="003237B8" w:rsidRDefault="003237B8" w:rsidP="00784F3B">
      <w:pPr>
        <w:rPr>
          <w:lang w:val="en-GB"/>
        </w:rPr>
      </w:pPr>
    </w:p>
    <w:p w14:paraId="0D2973EC" w14:textId="51EA17D9" w:rsidR="003237B8" w:rsidRDefault="003237B8" w:rsidP="00784F3B">
      <w:pPr>
        <w:rPr>
          <w:lang w:val="en-GB"/>
        </w:rPr>
      </w:pPr>
    </w:p>
    <w:p w14:paraId="34942C8B" w14:textId="77777777" w:rsidR="003237B8" w:rsidRPr="00784F3B" w:rsidRDefault="003237B8" w:rsidP="00784F3B">
      <w:pPr>
        <w:rPr>
          <w:lang w:val="en-GB"/>
        </w:rPr>
      </w:pPr>
    </w:p>
    <w:p w14:paraId="05F1E631" w14:textId="64899638" w:rsidR="00BB79E9" w:rsidRPr="00CA74C9" w:rsidRDefault="00BB79E9" w:rsidP="004B3847">
      <w:pPr>
        <w:pStyle w:val="Nagwek2"/>
        <w:jc w:val="right"/>
        <w:rPr>
          <w:rFonts w:ascii="Arial" w:hAnsi="Arial" w:cs="Arial"/>
          <w:b/>
          <w:color w:val="auto"/>
          <w:sz w:val="20"/>
          <w:szCs w:val="20"/>
          <w:lang w:val="en-GB"/>
        </w:rPr>
      </w:pPr>
      <w:bookmarkStart w:id="10" w:name="_Toc185421805"/>
      <w:r w:rsidRPr="00CA74C9">
        <w:rPr>
          <w:rFonts w:ascii="Arial" w:hAnsi="Arial" w:cs="Arial"/>
          <w:b/>
          <w:color w:val="auto"/>
          <w:sz w:val="20"/>
          <w:szCs w:val="20"/>
          <w:lang w:val="en-GB"/>
        </w:rPr>
        <w:t xml:space="preserve">Appendix </w:t>
      </w:r>
      <w:r w:rsidR="00286CC9">
        <w:rPr>
          <w:rFonts w:ascii="Arial" w:hAnsi="Arial" w:cs="Arial"/>
          <w:b/>
          <w:color w:val="auto"/>
          <w:sz w:val="20"/>
          <w:szCs w:val="20"/>
          <w:lang w:val="en-GB"/>
        </w:rPr>
        <w:t>n</w:t>
      </w:r>
      <w:r w:rsidR="00E518CB" w:rsidRPr="007A5DC0">
        <w:rPr>
          <w:rFonts w:ascii="Arial" w:hAnsi="Arial" w:cs="Arial"/>
          <w:b/>
          <w:color w:val="auto"/>
          <w:sz w:val="20"/>
          <w:szCs w:val="20"/>
          <w:lang w:val="en-GB"/>
        </w:rPr>
        <w:t>o</w:t>
      </w:r>
      <w:r w:rsidR="00E518CB" w:rsidRPr="00286CC9">
        <w:rPr>
          <w:rFonts w:ascii="Arial" w:hAnsi="Arial" w:cs="Arial"/>
          <w:b/>
          <w:color w:val="000000" w:themeColor="text1"/>
          <w:sz w:val="20"/>
          <w:szCs w:val="20"/>
          <w:lang w:val="en-GB"/>
        </w:rPr>
        <w:t>. 1</w:t>
      </w:r>
      <w:r w:rsidRPr="000D4982">
        <w:rPr>
          <w:rFonts w:ascii="Arial" w:hAnsi="Arial" w:cs="Arial"/>
          <w:b/>
          <w:color w:val="FF0000"/>
          <w:sz w:val="20"/>
          <w:szCs w:val="20"/>
          <w:lang w:val="en-GB"/>
        </w:rPr>
        <w:t xml:space="preserve"> </w:t>
      </w:r>
      <w:r w:rsidRPr="00CA74C9">
        <w:rPr>
          <w:rFonts w:ascii="Arial" w:hAnsi="Arial" w:cs="Arial"/>
          <w:b/>
          <w:color w:val="auto"/>
          <w:sz w:val="20"/>
          <w:szCs w:val="20"/>
          <w:lang w:val="en-GB"/>
        </w:rPr>
        <w:t xml:space="preserve">– </w:t>
      </w:r>
      <w:r w:rsidR="00286CC9">
        <w:rPr>
          <w:rFonts w:ascii="Arial" w:hAnsi="Arial" w:cs="Arial"/>
          <w:b/>
          <w:color w:val="auto"/>
          <w:sz w:val="20"/>
          <w:szCs w:val="20"/>
          <w:lang w:val="en-GB"/>
        </w:rPr>
        <w:t>FORMAL OFFER</w:t>
      </w:r>
      <w:bookmarkEnd w:id="10"/>
    </w:p>
    <w:p w14:paraId="2C188F3D" w14:textId="77777777" w:rsidR="00BB79E9" w:rsidRPr="00CA74C9" w:rsidRDefault="00BB79E9" w:rsidP="00CA74C9">
      <w:pPr>
        <w:spacing w:line="276" w:lineRule="auto"/>
        <w:jc w:val="both"/>
        <w:rPr>
          <w:rFonts w:ascii="Arial" w:hAnsi="Arial" w:cs="Arial"/>
          <w:lang w:val="en-GB"/>
        </w:rPr>
      </w:pPr>
    </w:p>
    <w:p w14:paraId="453BDBCB" w14:textId="77777777" w:rsidR="00BB79E9" w:rsidRDefault="00BB79E9" w:rsidP="00CA74C9">
      <w:pPr>
        <w:spacing w:line="276" w:lineRule="auto"/>
        <w:jc w:val="both"/>
        <w:rPr>
          <w:rFonts w:ascii="Arial" w:hAnsi="Arial" w:cs="Arial"/>
          <w:b/>
          <w:lang w:val="en-GB"/>
        </w:rPr>
      </w:pPr>
      <w:r w:rsidRPr="00CA74C9">
        <w:rPr>
          <w:rFonts w:ascii="Arial" w:hAnsi="Arial" w:cs="Arial"/>
          <w:b/>
          <w:lang w:val="en-GB"/>
        </w:rPr>
        <w:t>BIDDER:</w:t>
      </w:r>
    </w:p>
    <w:p w14:paraId="246BE346" w14:textId="77777777" w:rsidR="00D3697C" w:rsidRPr="00CA74C9" w:rsidRDefault="00D3697C" w:rsidP="00CA74C9">
      <w:pPr>
        <w:spacing w:line="276" w:lineRule="auto"/>
        <w:jc w:val="both"/>
        <w:rPr>
          <w:rFonts w:ascii="Arial" w:hAnsi="Arial" w:cs="Arial"/>
          <w:b/>
          <w:lang w:val="en-GB"/>
        </w:rPr>
      </w:pPr>
    </w:p>
    <w:p w14:paraId="59FAB6D1" w14:textId="77777777" w:rsidR="00BB79E9" w:rsidRPr="008F776B" w:rsidRDefault="00BB79E9" w:rsidP="00CA74C9">
      <w:pPr>
        <w:spacing w:line="276" w:lineRule="auto"/>
        <w:jc w:val="both"/>
        <w:rPr>
          <w:rFonts w:ascii="Arial" w:hAnsi="Arial" w:cs="Arial"/>
          <w:lang w:val="en-GB"/>
        </w:rPr>
      </w:pPr>
      <w:r w:rsidRPr="008F776B">
        <w:rPr>
          <w:rFonts w:ascii="Arial" w:hAnsi="Arial" w:cs="Arial"/>
          <w:lang w:val="en-GB"/>
        </w:rPr>
        <w:t>………………………………………………………</w:t>
      </w:r>
    </w:p>
    <w:p w14:paraId="02444739" w14:textId="77777777" w:rsidR="00BB79E9" w:rsidRPr="008F776B" w:rsidRDefault="00BB79E9" w:rsidP="00CA74C9">
      <w:pPr>
        <w:spacing w:line="276" w:lineRule="auto"/>
        <w:jc w:val="both"/>
        <w:rPr>
          <w:rFonts w:ascii="Arial" w:hAnsi="Arial" w:cs="Arial"/>
          <w:lang w:val="en-GB"/>
        </w:rPr>
      </w:pPr>
      <w:r w:rsidRPr="008F776B">
        <w:rPr>
          <w:rFonts w:ascii="Arial" w:hAnsi="Arial" w:cs="Arial"/>
          <w:lang w:val="en-GB"/>
        </w:rPr>
        <w:t>………………………………………………………</w:t>
      </w:r>
    </w:p>
    <w:p w14:paraId="106CFA46" w14:textId="77777777" w:rsidR="00BB79E9" w:rsidRPr="008F776B" w:rsidRDefault="00BB79E9" w:rsidP="00CA74C9">
      <w:pPr>
        <w:spacing w:line="276" w:lineRule="auto"/>
        <w:jc w:val="both"/>
        <w:rPr>
          <w:rFonts w:ascii="Arial" w:hAnsi="Arial" w:cs="Arial"/>
          <w:lang w:val="en-GB"/>
        </w:rPr>
      </w:pPr>
      <w:r w:rsidRPr="008F776B">
        <w:rPr>
          <w:rFonts w:ascii="Arial" w:hAnsi="Arial" w:cs="Arial"/>
          <w:lang w:val="en-GB"/>
        </w:rPr>
        <w:t>………………………………………………………</w:t>
      </w:r>
    </w:p>
    <w:p w14:paraId="3FCA1B7C" w14:textId="77777777" w:rsidR="00BB79E9" w:rsidRPr="00CA74C9" w:rsidRDefault="00BB79E9" w:rsidP="00CA74C9">
      <w:pPr>
        <w:spacing w:line="276" w:lineRule="auto"/>
        <w:jc w:val="both"/>
        <w:rPr>
          <w:rFonts w:ascii="Arial" w:hAnsi="Arial" w:cs="Arial"/>
          <w:lang w:val="en-GB"/>
        </w:rPr>
      </w:pPr>
      <w:r w:rsidRPr="00CA74C9">
        <w:rPr>
          <w:rFonts w:ascii="Arial" w:hAnsi="Arial" w:cs="Arial"/>
          <w:lang w:val="en-GB"/>
        </w:rPr>
        <w:t>Bidder’s name, registered office, address</w:t>
      </w:r>
    </w:p>
    <w:p w14:paraId="478D3C89" w14:textId="77777777" w:rsidR="00BB79E9" w:rsidRPr="00CA74C9" w:rsidRDefault="00BB79E9" w:rsidP="00CA74C9">
      <w:pPr>
        <w:spacing w:line="276" w:lineRule="auto"/>
        <w:jc w:val="both"/>
        <w:rPr>
          <w:rFonts w:ascii="Arial" w:hAnsi="Arial" w:cs="Arial"/>
          <w:lang w:val="en-GB"/>
        </w:rPr>
      </w:pPr>
    </w:p>
    <w:p w14:paraId="10584178" w14:textId="77777777" w:rsidR="00BB79E9" w:rsidRPr="00CA74C9" w:rsidRDefault="00BB79E9" w:rsidP="00CA74C9">
      <w:pPr>
        <w:spacing w:line="276" w:lineRule="auto"/>
        <w:jc w:val="both"/>
        <w:rPr>
          <w:rFonts w:ascii="Arial" w:hAnsi="Arial" w:cs="Arial"/>
          <w:lang w:val="en-GB"/>
        </w:rPr>
      </w:pPr>
    </w:p>
    <w:p w14:paraId="24D44913" w14:textId="4093987B" w:rsidR="00BB79E9" w:rsidRDefault="00BB79E9" w:rsidP="007F66FE">
      <w:pPr>
        <w:spacing w:line="276" w:lineRule="auto"/>
        <w:jc w:val="both"/>
        <w:rPr>
          <w:rFonts w:ascii="Arial" w:hAnsi="Arial" w:cs="Arial"/>
          <w:lang w:val="en-GB"/>
        </w:rPr>
      </w:pPr>
      <w:r w:rsidRPr="00CA74C9">
        <w:rPr>
          <w:rFonts w:ascii="Arial" w:hAnsi="Arial" w:cs="Arial"/>
          <w:lang w:val="en-GB"/>
        </w:rPr>
        <w:t xml:space="preserve">In response to the Request for Proposal announced by ORLEN S.A. for the project titled: </w:t>
      </w:r>
      <w:r w:rsidRPr="00A357E5">
        <w:rPr>
          <w:rFonts w:ascii="Arial" w:hAnsi="Arial" w:cs="Arial"/>
          <w:b/>
          <w:lang w:val="en-GB"/>
        </w:rPr>
        <w:t>“</w:t>
      </w:r>
      <w:r w:rsidR="007F25B1" w:rsidRPr="007F25B1">
        <w:rPr>
          <w:rFonts w:ascii="Arial" w:hAnsi="Arial" w:cs="Arial"/>
          <w:b/>
          <w:lang w:val="en-GB"/>
        </w:rPr>
        <w:t xml:space="preserve">Feasibility Study for CO2 Conditioning Unit (CC_EO) processing CO2 from Ethylene Oxide (EO) unit in ORLEN Refinery in </w:t>
      </w:r>
      <w:proofErr w:type="spellStart"/>
      <w:r w:rsidR="007F25B1" w:rsidRPr="007F25B1">
        <w:rPr>
          <w:rFonts w:ascii="Arial" w:hAnsi="Arial" w:cs="Arial"/>
          <w:b/>
          <w:lang w:val="en-GB"/>
        </w:rPr>
        <w:t>Płock</w:t>
      </w:r>
      <w:proofErr w:type="spellEnd"/>
      <w:r w:rsidR="007F25B1" w:rsidRPr="007F25B1" w:rsidDel="007F25B1">
        <w:rPr>
          <w:rFonts w:ascii="Arial" w:hAnsi="Arial" w:cs="Arial"/>
          <w:b/>
          <w:lang w:val="en-GB"/>
        </w:rPr>
        <w:t xml:space="preserve"> </w:t>
      </w:r>
      <w:r w:rsidRPr="00A357E5">
        <w:rPr>
          <w:rFonts w:ascii="Arial" w:hAnsi="Arial" w:cs="Arial"/>
          <w:b/>
          <w:lang w:val="en-GB"/>
        </w:rPr>
        <w:t>”</w:t>
      </w:r>
      <w:r w:rsidRPr="00D623DA">
        <w:rPr>
          <w:rFonts w:ascii="Arial" w:hAnsi="Arial" w:cs="Arial"/>
          <w:lang w:val="en-GB"/>
        </w:rPr>
        <w:t>,</w:t>
      </w:r>
      <w:r w:rsidRPr="00CA74C9">
        <w:rPr>
          <w:rFonts w:ascii="Arial" w:hAnsi="Arial" w:cs="Arial"/>
          <w:lang w:val="en-GB"/>
        </w:rPr>
        <w:t xml:space="preserve"> we hereby submit the proposal complying with the requirements of the Request for Proposal.</w:t>
      </w:r>
    </w:p>
    <w:p w14:paraId="7F042561" w14:textId="77777777" w:rsidR="0090384F" w:rsidRDefault="0090384F" w:rsidP="00CA74C9">
      <w:pPr>
        <w:spacing w:line="276" w:lineRule="auto"/>
        <w:jc w:val="both"/>
        <w:rPr>
          <w:rFonts w:ascii="Arial" w:hAnsi="Arial" w:cs="Arial"/>
          <w:lang w:val="en-GB"/>
        </w:rPr>
      </w:pPr>
    </w:p>
    <w:p w14:paraId="5D1B0561" w14:textId="77777777" w:rsidR="0090384F" w:rsidRPr="0090384F" w:rsidRDefault="0090384F" w:rsidP="00A80ADA">
      <w:pPr>
        <w:pStyle w:val="Akapitzlist"/>
        <w:numPr>
          <w:ilvl w:val="0"/>
          <w:numId w:val="27"/>
        </w:numPr>
        <w:jc w:val="both"/>
        <w:rPr>
          <w:rFonts w:ascii="Arial" w:hAnsi="Arial" w:cs="Arial"/>
          <w:b/>
          <w:lang w:val="en-GB"/>
        </w:rPr>
      </w:pPr>
      <w:r w:rsidRPr="0090384F">
        <w:rPr>
          <w:rFonts w:ascii="Arial" w:hAnsi="Arial" w:cs="Arial"/>
          <w:b/>
          <w:lang w:val="en-GB"/>
        </w:rPr>
        <w:t>DECLARATION – 0/1 CRITERIA</w:t>
      </w:r>
      <w:r w:rsidR="008F776B">
        <w:rPr>
          <w:rFonts w:ascii="Arial" w:hAnsi="Arial" w:cs="Arial"/>
          <w:b/>
          <w:lang w:val="en-GB"/>
        </w:rPr>
        <w:t xml:space="preserve"> to FORMAL </w:t>
      </w:r>
      <w:r w:rsidR="008A345E">
        <w:rPr>
          <w:rFonts w:ascii="Arial" w:hAnsi="Arial" w:cs="Arial"/>
          <w:b/>
          <w:lang w:val="en-GB"/>
        </w:rPr>
        <w:t>OFFER</w:t>
      </w:r>
    </w:p>
    <w:p w14:paraId="70AA3FEA" w14:textId="77777777" w:rsidR="0090384F" w:rsidRPr="00CA74C9" w:rsidRDefault="0090384F" w:rsidP="00CA74C9">
      <w:pPr>
        <w:spacing w:line="276" w:lineRule="auto"/>
        <w:jc w:val="both"/>
        <w:rPr>
          <w:rFonts w:ascii="Arial" w:hAnsi="Arial" w:cs="Arial"/>
          <w:lang w:val="en-GB"/>
        </w:rPr>
      </w:pPr>
    </w:p>
    <w:p w14:paraId="4E62E081" w14:textId="77777777" w:rsidR="00BB79E9" w:rsidRPr="00CA74C9" w:rsidRDefault="00BB79E9" w:rsidP="00A80ADA">
      <w:pPr>
        <w:pStyle w:val="Akapitzlist"/>
        <w:numPr>
          <w:ilvl w:val="0"/>
          <w:numId w:val="19"/>
        </w:numPr>
        <w:spacing w:after="160"/>
        <w:jc w:val="both"/>
        <w:rPr>
          <w:rFonts w:ascii="Arial" w:hAnsi="Arial" w:cs="Arial"/>
          <w:sz w:val="20"/>
          <w:szCs w:val="20"/>
          <w:lang w:val="en-GB"/>
        </w:rPr>
      </w:pPr>
      <w:r w:rsidRPr="00CA74C9">
        <w:rPr>
          <w:rFonts w:ascii="Arial" w:hAnsi="Arial" w:cs="Arial"/>
          <w:b/>
          <w:sz w:val="20"/>
          <w:szCs w:val="20"/>
          <w:lang w:val="en-GB"/>
        </w:rPr>
        <w:t>We hereby declare</w:t>
      </w:r>
      <w:r w:rsidRPr="00CA74C9">
        <w:rPr>
          <w:rFonts w:ascii="Arial" w:hAnsi="Arial" w:cs="Arial"/>
          <w:sz w:val="20"/>
          <w:szCs w:val="20"/>
          <w:lang w:val="en-GB"/>
        </w:rPr>
        <w:t xml:space="preserve"> that we are submitting this proposal as:</w:t>
      </w:r>
    </w:p>
    <w:p w14:paraId="424B8F4D" w14:textId="77777777" w:rsidR="00BB79E9" w:rsidRPr="00CA74C9" w:rsidRDefault="00BB79E9" w:rsidP="00A80ADA">
      <w:pPr>
        <w:pStyle w:val="Akapitzlist"/>
        <w:numPr>
          <w:ilvl w:val="1"/>
          <w:numId w:val="19"/>
        </w:numPr>
        <w:spacing w:after="160"/>
        <w:jc w:val="both"/>
        <w:rPr>
          <w:rFonts w:ascii="Arial" w:hAnsi="Arial" w:cs="Arial"/>
          <w:sz w:val="20"/>
          <w:szCs w:val="20"/>
          <w:lang w:val="en-GB"/>
        </w:rPr>
      </w:pPr>
      <w:r w:rsidRPr="00CA74C9">
        <w:rPr>
          <w:rFonts w:ascii="Arial" w:hAnsi="Arial" w:cs="Arial"/>
          <w:sz w:val="20"/>
          <w:szCs w:val="20"/>
          <w:lang w:val="en-GB"/>
        </w:rPr>
        <w:t>An individual Bidder</w:t>
      </w:r>
      <w:r w:rsidRPr="00CA74C9">
        <w:rPr>
          <w:rFonts w:ascii="Arial" w:hAnsi="Arial" w:cs="Arial"/>
          <w:b/>
          <w:sz w:val="20"/>
          <w:szCs w:val="20"/>
          <w:lang w:val="en-GB"/>
        </w:rPr>
        <w:t>*</w:t>
      </w:r>
      <w:r w:rsidRPr="00CA74C9">
        <w:rPr>
          <w:rFonts w:ascii="Arial" w:hAnsi="Arial" w:cs="Arial"/>
          <w:sz w:val="20"/>
          <w:szCs w:val="20"/>
          <w:lang w:val="en-GB"/>
        </w:rPr>
        <w:t>;</w:t>
      </w:r>
    </w:p>
    <w:p w14:paraId="67C56007" w14:textId="77777777" w:rsidR="00BB79E9" w:rsidRPr="00CA74C9" w:rsidRDefault="00BB79E9" w:rsidP="00A80ADA">
      <w:pPr>
        <w:pStyle w:val="Akapitzlist"/>
        <w:numPr>
          <w:ilvl w:val="1"/>
          <w:numId w:val="19"/>
        </w:numPr>
        <w:spacing w:before="240" w:after="0"/>
        <w:jc w:val="both"/>
        <w:rPr>
          <w:rFonts w:ascii="Arial" w:hAnsi="Arial" w:cs="Arial"/>
          <w:sz w:val="20"/>
          <w:szCs w:val="20"/>
          <w:lang w:val="en-GB"/>
        </w:rPr>
      </w:pPr>
      <w:r w:rsidRPr="00CA74C9">
        <w:rPr>
          <w:rFonts w:ascii="Arial" w:hAnsi="Arial" w:cs="Arial"/>
          <w:sz w:val="20"/>
          <w:szCs w:val="20"/>
          <w:lang w:val="en-GB"/>
        </w:rPr>
        <w:t xml:space="preserve">Bidders acting collectively (consortium) </w:t>
      </w:r>
      <w:r w:rsidRPr="00CA74C9">
        <w:rPr>
          <w:rFonts w:ascii="Arial" w:hAnsi="Arial" w:cs="Arial"/>
          <w:b/>
          <w:sz w:val="20"/>
          <w:szCs w:val="20"/>
          <w:lang w:val="en-GB"/>
        </w:rPr>
        <w:t>*</w:t>
      </w:r>
      <w:r w:rsidRPr="00CA74C9">
        <w:rPr>
          <w:rFonts w:ascii="Arial" w:hAnsi="Arial" w:cs="Arial"/>
          <w:sz w:val="20"/>
          <w:szCs w:val="20"/>
          <w:lang w:val="en-GB"/>
        </w:rPr>
        <w:t>.</w:t>
      </w:r>
    </w:p>
    <w:p w14:paraId="1A01CB54" w14:textId="77777777" w:rsidR="00BB79E9" w:rsidRPr="008A345E" w:rsidRDefault="00BB79E9" w:rsidP="00CA74C9">
      <w:pPr>
        <w:spacing w:line="276" w:lineRule="auto"/>
        <w:ind w:left="360"/>
        <w:jc w:val="both"/>
        <w:rPr>
          <w:rFonts w:ascii="Arial" w:hAnsi="Arial" w:cs="Arial"/>
          <w:i/>
          <w:vertAlign w:val="superscript"/>
          <w:lang w:val="en-GB"/>
        </w:rPr>
      </w:pPr>
      <w:r w:rsidRPr="008A345E">
        <w:rPr>
          <w:rFonts w:ascii="Arial" w:hAnsi="Arial" w:cs="Arial"/>
          <w:b/>
          <w:i/>
          <w:lang w:val="en-GB"/>
        </w:rPr>
        <w:t xml:space="preserve">* </w:t>
      </w:r>
      <w:r w:rsidRPr="008A345E">
        <w:rPr>
          <w:rFonts w:ascii="Arial" w:hAnsi="Arial" w:cs="Arial"/>
          <w:i/>
          <w:lang w:val="en-GB"/>
        </w:rPr>
        <w:t>delete as appropriate</w:t>
      </w:r>
    </w:p>
    <w:p w14:paraId="51E226BD" w14:textId="77777777" w:rsidR="002C53B8" w:rsidRPr="008A345E" w:rsidRDefault="002C53B8" w:rsidP="00A80ADA">
      <w:pPr>
        <w:pStyle w:val="Akapitzlist"/>
        <w:numPr>
          <w:ilvl w:val="0"/>
          <w:numId w:val="19"/>
        </w:numPr>
        <w:spacing w:after="160"/>
        <w:jc w:val="both"/>
        <w:rPr>
          <w:rFonts w:ascii="Arial" w:hAnsi="Arial" w:cs="Arial"/>
          <w:sz w:val="20"/>
          <w:szCs w:val="20"/>
          <w:lang w:val="en-GB"/>
        </w:rPr>
      </w:pPr>
      <w:r w:rsidRPr="00CA74C9">
        <w:rPr>
          <w:rFonts w:ascii="Arial" w:hAnsi="Arial" w:cs="Arial"/>
          <w:b/>
          <w:sz w:val="20"/>
          <w:szCs w:val="20"/>
          <w:lang w:val="en-GB"/>
        </w:rPr>
        <w:t xml:space="preserve">We </w:t>
      </w:r>
      <w:r w:rsidRPr="008A345E">
        <w:rPr>
          <w:rFonts w:ascii="Arial" w:hAnsi="Arial" w:cs="Arial"/>
          <w:b/>
          <w:sz w:val="20"/>
          <w:szCs w:val="20"/>
          <w:lang w:val="en-GB"/>
        </w:rPr>
        <w:t>declare</w:t>
      </w:r>
      <w:r w:rsidRPr="008A345E">
        <w:rPr>
          <w:rFonts w:ascii="Arial" w:hAnsi="Arial" w:cs="Arial"/>
          <w:sz w:val="20"/>
          <w:szCs w:val="20"/>
          <w:lang w:val="en-GB"/>
        </w:rPr>
        <w:t xml:space="preserve"> that we read and accept the terms and condition of this Request for Proposal,</w:t>
      </w:r>
    </w:p>
    <w:p w14:paraId="6BF4F69A" w14:textId="77777777" w:rsidR="002C53B8" w:rsidRPr="008A345E" w:rsidRDefault="002C53B8" w:rsidP="00A80ADA">
      <w:pPr>
        <w:pStyle w:val="Akapitzlist"/>
        <w:numPr>
          <w:ilvl w:val="0"/>
          <w:numId w:val="19"/>
        </w:numPr>
        <w:spacing w:after="160"/>
        <w:jc w:val="both"/>
        <w:rPr>
          <w:rFonts w:ascii="Arial" w:hAnsi="Arial" w:cs="Arial"/>
          <w:sz w:val="20"/>
          <w:szCs w:val="20"/>
          <w:lang w:val="en-GB"/>
        </w:rPr>
      </w:pPr>
      <w:r w:rsidRPr="008A345E">
        <w:rPr>
          <w:rFonts w:ascii="Arial" w:hAnsi="Arial" w:cs="Arial"/>
          <w:b/>
          <w:sz w:val="20"/>
          <w:szCs w:val="20"/>
          <w:lang w:val="en-GB"/>
        </w:rPr>
        <w:t>We declare</w:t>
      </w:r>
      <w:r w:rsidRPr="008A345E">
        <w:rPr>
          <w:rFonts w:ascii="Arial" w:hAnsi="Arial" w:cs="Arial"/>
          <w:sz w:val="20"/>
          <w:szCs w:val="20"/>
          <w:lang w:val="en-GB"/>
        </w:rPr>
        <w:t xml:space="preserve"> that we are submitting complete OFFER fulfilling the requirements of the RFP for the entire scope of the subject of RFP.</w:t>
      </w:r>
      <w:r w:rsidRPr="008A345E">
        <w:rPr>
          <w:lang w:val="en-GB"/>
        </w:rPr>
        <w:t xml:space="preserve"> </w:t>
      </w:r>
    </w:p>
    <w:p w14:paraId="2FA558E6" w14:textId="69EDEEF6" w:rsidR="002C53B8" w:rsidRDefault="002C53B8" w:rsidP="00A80ADA">
      <w:pPr>
        <w:pStyle w:val="Akapitzlist"/>
        <w:numPr>
          <w:ilvl w:val="0"/>
          <w:numId w:val="19"/>
        </w:numPr>
        <w:spacing w:after="160"/>
        <w:jc w:val="both"/>
        <w:rPr>
          <w:rFonts w:ascii="Arial" w:hAnsi="Arial" w:cs="Arial"/>
          <w:sz w:val="20"/>
          <w:szCs w:val="20"/>
          <w:lang w:val="en-GB"/>
        </w:rPr>
      </w:pPr>
      <w:r w:rsidRPr="008A345E">
        <w:rPr>
          <w:rFonts w:ascii="Arial" w:hAnsi="Arial" w:cs="Arial"/>
          <w:b/>
          <w:sz w:val="20"/>
          <w:szCs w:val="20"/>
          <w:lang w:val="en-GB"/>
        </w:rPr>
        <w:t>We declare</w:t>
      </w:r>
      <w:r w:rsidRPr="008A345E">
        <w:rPr>
          <w:rFonts w:ascii="Arial" w:hAnsi="Arial" w:cs="Arial"/>
          <w:sz w:val="20"/>
          <w:szCs w:val="20"/>
          <w:lang w:val="en-GB"/>
        </w:rPr>
        <w:t xml:space="preserve"> that our offer submitted  on the CONNECT platform is valid for a period of </w:t>
      </w:r>
      <w:r w:rsidRPr="008A345E">
        <w:rPr>
          <w:rFonts w:ascii="Arial" w:hAnsi="Arial" w:cs="Arial"/>
          <w:b/>
          <w:sz w:val="20"/>
          <w:szCs w:val="20"/>
          <w:lang w:val="en-GB"/>
        </w:rPr>
        <w:t xml:space="preserve">9 months </w:t>
      </w:r>
      <w:r w:rsidRPr="008A345E">
        <w:rPr>
          <w:rFonts w:ascii="Arial" w:hAnsi="Arial" w:cs="Arial"/>
          <w:sz w:val="20"/>
          <w:szCs w:val="20"/>
          <w:lang w:val="en-GB"/>
        </w:rPr>
        <w:t>from the date of its submission.</w:t>
      </w:r>
    </w:p>
    <w:p w14:paraId="67F544CE" w14:textId="008CF3FA" w:rsidR="006A09C1" w:rsidRPr="008A345E" w:rsidRDefault="006A09C1" w:rsidP="006A09C1">
      <w:pPr>
        <w:pStyle w:val="Akapitzlist"/>
        <w:numPr>
          <w:ilvl w:val="0"/>
          <w:numId w:val="19"/>
        </w:numPr>
        <w:spacing w:after="160"/>
        <w:jc w:val="both"/>
        <w:rPr>
          <w:rFonts w:ascii="Arial" w:hAnsi="Arial" w:cs="Arial"/>
          <w:sz w:val="20"/>
          <w:szCs w:val="20"/>
          <w:lang w:val="en-GB"/>
        </w:rPr>
      </w:pPr>
      <w:r w:rsidRPr="006A09C1">
        <w:rPr>
          <w:rFonts w:ascii="Arial" w:hAnsi="Arial" w:cs="Arial"/>
          <w:b/>
          <w:sz w:val="20"/>
          <w:szCs w:val="20"/>
          <w:lang w:val="en-GB"/>
        </w:rPr>
        <w:t>We declare</w:t>
      </w:r>
      <w:r w:rsidRPr="006A09C1">
        <w:rPr>
          <w:rFonts w:ascii="Arial" w:hAnsi="Arial" w:cs="Arial"/>
          <w:sz w:val="20"/>
          <w:szCs w:val="20"/>
          <w:lang w:val="en-GB"/>
        </w:rPr>
        <w:t xml:space="preserve"> that our company, as well as its subsidiaries, parent entities and members of its organs, comply with the sanctions regulations introduced by the United Nations, the European Union, the member states of the European Union and the European Economic Area, the United States of America, the United Kingdom of Great Britain and </w:t>
      </w:r>
      <w:r w:rsidR="00D962BA">
        <w:rPr>
          <w:rFonts w:ascii="Arial" w:hAnsi="Arial" w:cs="Arial"/>
          <w:sz w:val="20"/>
          <w:szCs w:val="20"/>
          <w:lang w:val="en-GB"/>
        </w:rPr>
        <w:t>Northern Ireland (the "Sanction</w:t>
      </w:r>
      <w:r w:rsidRPr="006A09C1">
        <w:rPr>
          <w:rFonts w:ascii="Arial" w:hAnsi="Arial" w:cs="Arial"/>
          <w:sz w:val="20"/>
          <w:szCs w:val="20"/>
          <w:lang w:val="en-GB"/>
        </w:rPr>
        <w:t xml:space="preserve"> </w:t>
      </w:r>
      <w:r>
        <w:rPr>
          <w:rFonts w:ascii="Arial" w:hAnsi="Arial" w:cs="Arial"/>
          <w:sz w:val="20"/>
          <w:szCs w:val="20"/>
          <w:lang w:val="en-GB"/>
        </w:rPr>
        <w:t>Provision</w:t>
      </w:r>
      <w:r w:rsidRPr="006A09C1">
        <w:rPr>
          <w:rFonts w:ascii="Arial" w:hAnsi="Arial" w:cs="Arial"/>
          <w:sz w:val="20"/>
          <w:szCs w:val="20"/>
          <w:lang w:val="en-GB"/>
        </w:rPr>
        <w:t xml:space="preserve">s") and are not subject to any sanctions imposed under the </w:t>
      </w:r>
      <w:r>
        <w:rPr>
          <w:rFonts w:ascii="Arial" w:hAnsi="Arial" w:cs="Arial"/>
          <w:sz w:val="20"/>
          <w:szCs w:val="20"/>
          <w:lang w:val="en-GB"/>
        </w:rPr>
        <w:t>S</w:t>
      </w:r>
      <w:r w:rsidR="00D962BA">
        <w:rPr>
          <w:rFonts w:ascii="Arial" w:hAnsi="Arial" w:cs="Arial"/>
          <w:sz w:val="20"/>
          <w:szCs w:val="20"/>
          <w:lang w:val="en-GB"/>
        </w:rPr>
        <w:t>anction</w:t>
      </w:r>
      <w:r>
        <w:rPr>
          <w:rFonts w:ascii="Arial" w:hAnsi="Arial" w:cs="Arial"/>
          <w:sz w:val="20"/>
          <w:szCs w:val="20"/>
          <w:lang w:val="en-GB"/>
        </w:rPr>
        <w:t xml:space="preserve"> Provisions</w:t>
      </w:r>
      <w:r w:rsidRPr="006A09C1">
        <w:rPr>
          <w:rFonts w:ascii="Arial" w:hAnsi="Arial" w:cs="Arial"/>
          <w:sz w:val="20"/>
          <w:szCs w:val="20"/>
          <w:lang w:val="en-GB"/>
        </w:rPr>
        <w:t>.</w:t>
      </w:r>
    </w:p>
    <w:p w14:paraId="75503935" w14:textId="77777777" w:rsidR="002C53B8" w:rsidRPr="008A345E" w:rsidRDefault="002C53B8" w:rsidP="00A80ADA">
      <w:pPr>
        <w:pStyle w:val="Akapitzlist"/>
        <w:numPr>
          <w:ilvl w:val="0"/>
          <w:numId w:val="19"/>
        </w:numPr>
        <w:spacing w:after="160"/>
        <w:jc w:val="both"/>
        <w:rPr>
          <w:rFonts w:ascii="Arial" w:hAnsi="Arial" w:cs="Arial"/>
          <w:sz w:val="20"/>
          <w:szCs w:val="20"/>
          <w:lang w:val="en-GB"/>
        </w:rPr>
      </w:pPr>
      <w:r w:rsidRPr="008A345E">
        <w:rPr>
          <w:rFonts w:ascii="Arial" w:hAnsi="Arial" w:cs="Arial"/>
          <w:b/>
          <w:sz w:val="20"/>
          <w:szCs w:val="20"/>
          <w:lang w:val="en-GB"/>
        </w:rPr>
        <w:t>We declare</w:t>
      </w:r>
      <w:r w:rsidRPr="008A345E">
        <w:rPr>
          <w:rFonts w:ascii="Arial" w:hAnsi="Arial" w:cs="Arial"/>
          <w:sz w:val="20"/>
          <w:szCs w:val="20"/>
          <w:lang w:val="en-GB"/>
        </w:rPr>
        <w:t xml:space="preserve"> that we are not covered by the sanction regulations introduced by international organizations and groups of co</w:t>
      </w:r>
      <w:r w:rsidR="00D172B8">
        <w:rPr>
          <w:rFonts w:ascii="Arial" w:hAnsi="Arial" w:cs="Arial"/>
          <w:sz w:val="20"/>
          <w:szCs w:val="20"/>
          <w:lang w:val="en-GB"/>
        </w:rPr>
        <w:t>untries or individual countries,</w:t>
      </w:r>
      <w:r w:rsidRPr="008A345E">
        <w:rPr>
          <w:rFonts w:ascii="Arial" w:hAnsi="Arial" w:cs="Arial"/>
          <w:sz w:val="20"/>
          <w:szCs w:val="20"/>
          <w:lang w:val="en-GB"/>
        </w:rPr>
        <w:t xml:space="preserve"> as well as authorities acting on their behalf, and we are not a natural or legal person with whom sanction regulations prohibit transaction.</w:t>
      </w:r>
    </w:p>
    <w:p w14:paraId="21AF954D" w14:textId="77777777" w:rsidR="002C53B8" w:rsidRPr="00CA74C9" w:rsidRDefault="002C53B8" w:rsidP="00A80ADA">
      <w:pPr>
        <w:pStyle w:val="Akapitzlist"/>
        <w:numPr>
          <w:ilvl w:val="0"/>
          <w:numId w:val="19"/>
        </w:numPr>
        <w:spacing w:after="160"/>
        <w:jc w:val="both"/>
        <w:rPr>
          <w:rFonts w:ascii="Arial" w:hAnsi="Arial" w:cs="Arial"/>
          <w:sz w:val="20"/>
          <w:szCs w:val="20"/>
          <w:lang w:val="en-GB"/>
        </w:rPr>
      </w:pPr>
      <w:r w:rsidRPr="008A345E">
        <w:rPr>
          <w:rFonts w:ascii="Arial" w:hAnsi="Arial" w:cs="Arial"/>
          <w:b/>
          <w:sz w:val="20"/>
          <w:szCs w:val="20"/>
          <w:lang w:val="en-GB"/>
        </w:rPr>
        <w:t>We hereby declare</w:t>
      </w:r>
      <w:r w:rsidRPr="008A345E">
        <w:rPr>
          <w:rFonts w:ascii="Arial" w:hAnsi="Arial" w:cs="Arial"/>
          <w:sz w:val="20"/>
          <w:szCs w:val="20"/>
          <w:lang w:val="en-GB"/>
        </w:rPr>
        <w:t xml:space="preserve"> that we do not employ any </w:t>
      </w:r>
      <w:r w:rsidRPr="00CA74C9">
        <w:rPr>
          <w:rFonts w:ascii="Arial" w:hAnsi="Arial" w:cs="Arial"/>
          <w:sz w:val="20"/>
          <w:szCs w:val="20"/>
          <w:lang w:val="en-GB"/>
        </w:rPr>
        <w:t>ORLEN S.A. employees or the employees of the ORLEN S.A. Capital Group.</w:t>
      </w:r>
    </w:p>
    <w:p w14:paraId="67FF65F0" w14:textId="77777777" w:rsidR="002C53B8" w:rsidRPr="00CA74C9" w:rsidRDefault="002C53B8" w:rsidP="00A80ADA">
      <w:pPr>
        <w:pStyle w:val="Akapitzlist"/>
        <w:numPr>
          <w:ilvl w:val="0"/>
          <w:numId w:val="19"/>
        </w:numPr>
        <w:spacing w:after="160"/>
        <w:jc w:val="both"/>
        <w:rPr>
          <w:rFonts w:ascii="Arial" w:hAnsi="Arial" w:cs="Arial"/>
          <w:sz w:val="20"/>
          <w:szCs w:val="20"/>
          <w:lang w:val="en-GB"/>
        </w:rPr>
      </w:pPr>
      <w:r w:rsidRPr="00CA74C9">
        <w:rPr>
          <w:rFonts w:ascii="Arial" w:hAnsi="Arial" w:cs="Arial"/>
          <w:b/>
          <w:sz w:val="20"/>
          <w:szCs w:val="20"/>
          <w:lang w:val="en-GB"/>
        </w:rPr>
        <w:t>We hereby declare</w:t>
      </w:r>
      <w:r w:rsidRPr="00CA74C9">
        <w:rPr>
          <w:rFonts w:ascii="Arial" w:hAnsi="Arial" w:cs="Arial"/>
          <w:sz w:val="20"/>
          <w:szCs w:val="20"/>
          <w:lang w:val="en-GB"/>
        </w:rPr>
        <w:t xml:space="preserve"> that the employees and the management, as well as the partners/shareholders of the Bidder do not remain with other entities known to participate in the tender procedure in any legal or factual relationship that could affect ORLEN S.A. or ORLEN Capital Group company to select a proposal submitted within the tender procedure.  </w:t>
      </w:r>
    </w:p>
    <w:p w14:paraId="4BF6A684" w14:textId="77777777" w:rsidR="002C53B8" w:rsidRPr="00CA74C9" w:rsidRDefault="002C53B8" w:rsidP="00A80ADA">
      <w:pPr>
        <w:pStyle w:val="Akapitzlist"/>
        <w:numPr>
          <w:ilvl w:val="0"/>
          <w:numId w:val="19"/>
        </w:numPr>
        <w:spacing w:after="160"/>
        <w:jc w:val="both"/>
        <w:rPr>
          <w:rFonts w:ascii="Arial" w:hAnsi="Arial" w:cs="Arial"/>
          <w:sz w:val="20"/>
          <w:szCs w:val="20"/>
          <w:lang w:val="en-GB"/>
        </w:rPr>
      </w:pPr>
      <w:r w:rsidRPr="00CA74C9">
        <w:rPr>
          <w:rFonts w:ascii="Arial" w:hAnsi="Arial" w:cs="Arial"/>
          <w:b/>
          <w:sz w:val="20"/>
          <w:szCs w:val="20"/>
          <w:lang w:val="en-GB"/>
        </w:rPr>
        <w:t>We declare</w:t>
      </w:r>
      <w:r w:rsidRPr="00CA74C9">
        <w:rPr>
          <w:rFonts w:ascii="Arial" w:hAnsi="Arial" w:cs="Arial"/>
          <w:sz w:val="20"/>
          <w:szCs w:val="20"/>
          <w:lang w:val="en-GB"/>
        </w:rPr>
        <w:t xml:space="preserve"> that we have completed on behalf of ORLEN S.A. information obligation towards natural persons employed by us, whose personal data has been transferred to ORLEN S.A. in order to participate in the procurement procedure in question by providing them with the information clause constituting </w:t>
      </w:r>
      <w:r w:rsidR="00B720C4">
        <w:rPr>
          <w:rFonts w:ascii="Arial" w:hAnsi="Arial" w:cs="Arial"/>
          <w:b/>
          <w:sz w:val="20"/>
          <w:szCs w:val="20"/>
          <w:lang w:val="en-GB"/>
        </w:rPr>
        <w:t>Appendix</w:t>
      </w:r>
      <w:r w:rsidRPr="00B720C4">
        <w:rPr>
          <w:rFonts w:ascii="Arial" w:hAnsi="Arial" w:cs="Arial"/>
          <w:b/>
          <w:color w:val="FF0000"/>
          <w:sz w:val="20"/>
          <w:szCs w:val="20"/>
          <w:lang w:val="en-GB"/>
        </w:rPr>
        <w:t xml:space="preserve"> </w:t>
      </w:r>
      <w:r w:rsidR="00D172B8" w:rsidRPr="00B720C4">
        <w:rPr>
          <w:rFonts w:ascii="Arial" w:hAnsi="Arial" w:cs="Arial"/>
          <w:b/>
          <w:color w:val="FF0000"/>
          <w:sz w:val="20"/>
          <w:szCs w:val="20"/>
          <w:lang w:val="en-GB"/>
        </w:rPr>
        <w:t>4A</w:t>
      </w:r>
      <w:r w:rsidRPr="00B720C4">
        <w:rPr>
          <w:rFonts w:ascii="Arial" w:hAnsi="Arial" w:cs="Arial"/>
          <w:b/>
          <w:color w:val="FF0000"/>
          <w:sz w:val="20"/>
          <w:szCs w:val="20"/>
          <w:lang w:val="en-GB"/>
        </w:rPr>
        <w:t xml:space="preserve"> </w:t>
      </w:r>
      <w:r w:rsidR="00EF4E0C" w:rsidRPr="00EF4E0C">
        <w:rPr>
          <w:rFonts w:ascii="Arial" w:hAnsi="Arial" w:cs="Arial"/>
          <w:sz w:val="20"/>
          <w:szCs w:val="20"/>
          <w:lang w:val="en-GB"/>
        </w:rPr>
        <w:t>and/or</w:t>
      </w:r>
      <w:r w:rsidRPr="002C53B8">
        <w:rPr>
          <w:rFonts w:ascii="Arial" w:hAnsi="Arial" w:cs="Arial"/>
          <w:b/>
          <w:sz w:val="20"/>
          <w:szCs w:val="20"/>
          <w:lang w:val="en-GB"/>
        </w:rPr>
        <w:t xml:space="preserve"> </w:t>
      </w:r>
      <w:r w:rsidR="00D172B8" w:rsidRPr="00B720C4">
        <w:rPr>
          <w:rFonts w:ascii="Arial" w:hAnsi="Arial" w:cs="Arial"/>
          <w:b/>
          <w:color w:val="FF0000"/>
          <w:sz w:val="20"/>
          <w:szCs w:val="20"/>
          <w:lang w:val="en-GB"/>
        </w:rPr>
        <w:t>4B</w:t>
      </w:r>
      <w:r w:rsidRPr="00CA74C9">
        <w:rPr>
          <w:rFonts w:ascii="Arial" w:hAnsi="Arial" w:cs="Arial"/>
          <w:sz w:val="20"/>
          <w:szCs w:val="20"/>
          <w:lang w:val="en-GB"/>
        </w:rPr>
        <w:t xml:space="preserve"> to the </w:t>
      </w:r>
      <w:r>
        <w:rPr>
          <w:rFonts w:ascii="Arial" w:hAnsi="Arial" w:cs="Arial"/>
          <w:sz w:val="20"/>
          <w:szCs w:val="20"/>
          <w:lang w:val="en-GB"/>
        </w:rPr>
        <w:t>RFP</w:t>
      </w:r>
      <w:r w:rsidRPr="00CA74C9">
        <w:rPr>
          <w:rFonts w:ascii="Arial" w:hAnsi="Arial" w:cs="Arial"/>
          <w:sz w:val="20"/>
          <w:szCs w:val="20"/>
          <w:lang w:val="en-GB"/>
        </w:rPr>
        <w:t xml:space="preserve"> and we undertake to inform the Ordering Party about its changing financial and sanctions situation and to comply with the rules described </w:t>
      </w:r>
      <w:r w:rsidR="00B720C4">
        <w:rPr>
          <w:rFonts w:ascii="Arial" w:hAnsi="Arial" w:cs="Arial"/>
          <w:b/>
          <w:sz w:val="20"/>
          <w:szCs w:val="20"/>
          <w:lang w:val="en-GB"/>
        </w:rPr>
        <w:t xml:space="preserve">Appendix </w:t>
      </w:r>
      <w:r w:rsidR="00D172B8" w:rsidRPr="00B720C4">
        <w:rPr>
          <w:rFonts w:ascii="Arial" w:hAnsi="Arial" w:cs="Arial"/>
          <w:b/>
          <w:color w:val="FF0000"/>
          <w:sz w:val="20"/>
          <w:szCs w:val="20"/>
          <w:lang w:val="en-GB"/>
        </w:rPr>
        <w:t>4C</w:t>
      </w:r>
      <w:r w:rsidR="00D172B8">
        <w:rPr>
          <w:rFonts w:ascii="Arial" w:hAnsi="Arial" w:cs="Arial"/>
          <w:b/>
          <w:sz w:val="20"/>
          <w:szCs w:val="20"/>
          <w:lang w:val="en-GB"/>
        </w:rPr>
        <w:t xml:space="preserve"> and </w:t>
      </w:r>
      <w:r w:rsidR="00D172B8" w:rsidRPr="00B720C4">
        <w:rPr>
          <w:rFonts w:ascii="Arial" w:hAnsi="Arial" w:cs="Arial"/>
          <w:b/>
          <w:color w:val="FF0000"/>
          <w:sz w:val="20"/>
          <w:szCs w:val="20"/>
          <w:lang w:val="en-GB"/>
        </w:rPr>
        <w:t>4D</w:t>
      </w:r>
      <w:r w:rsidRPr="00CA74C9">
        <w:rPr>
          <w:rFonts w:ascii="Arial" w:hAnsi="Arial" w:cs="Arial"/>
          <w:sz w:val="20"/>
          <w:szCs w:val="20"/>
          <w:lang w:val="en-GB"/>
        </w:rPr>
        <w:t>.</w:t>
      </w:r>
    </w:p>
    <w:p w14:paraId="505EF93C" w14:textId="77777777" w:rsidR="00BB79E9" w:rsidRPr="00CA74C9" w:rsidRDefault="00BB79E9" w:rsidP="00A80ADA">
      <w:pPr>
        <w:pStyle w:val="Akapitzlist"/>
        <w:numPr>
          <w:ilvl w:val="0"/>
          <w:numId w:val="19"/>
        </w:numPr>
        <w:spacing w:after="160"/>
        <w:jc w:val="both"/>
        <w:rPr>
          <w:rFonts w:ascii="Arial" w:hAnsi="Arial" w:cs="Arial"/>
          <w:sz w:val="20"/>
          <w:szCs w:val="20"/>
          <w:lang w:val="en-GB"/>
        </w:rPr>
      </w:pPr>
      <w:r w:rsidRPr="00CA74C9">
        <w:rPr>
          <w:rFonts w:ascii="Arial" w:hAnsi="Arial" w:cs="Arial"/>
          <w:b/>
          <w:sz w:val="20"/>
          <w:szCs w:val="20"/>
          <w:lang w:val="en-GB"/>
        </w:rPr>
        <w:lastRenderedPageBreak/>
        <w:t>We declare</w:t>
      </w:r>
      <w:r w:rsidRPr="00CA74C9">
        <w:rPr>
          <w:rFonts w:ascii="Arial" w:hAnsi="Arial" w:cs="Arial"/>
          <w:sz w:val="20"/>
          <w:szCs w:val="20"/>
          <w:lang w:val="en-GB"/>
        </w:rPr>
        <w:t xml:space="preserve"> that the offered solutions do not infringe the copyrights and intellectual and industrial property rights of ORLEN S.A. and other entities, in particular protection rights to trademarks.</w:t>
      </w:r>
    </w:p>
    <w:p w14:paraId="668C401F" w14:textId="77777777" w:rsidR="00BB79E9" w:rsidRPr="00CA74C9" w:rsidRDefault="00BB79E9" w:rsidP="00A80ADA">
      <w:pPr>
        <w:pStyle w:val="Akapitzlist"/>
        <w:numPr>
          <w:ilvl w:val="0"/>
          <w:numId w:val="19"/>
        </w:numPr>
        <w:spacing w:after="160"/>
        <w:jc w:val="both"/>
        <w:rPr>
          <w:rFonts w:ascii="Arial" w:hAnsi="Arial" w:cs="Arial"/>
          <w:sz w:val="20"/>
          <w:szCs w:val="20"/>
          <w:lang w:val="en-GB"/>
        </w:rPr>
      </w:pPr>
      <w:r w:rsidRPr="00CA74C9">
        <w:rPr>
          <w:rFonts w:ascii="Arial" w:hAnsi="Arial" w:cs="Arial"/>
          <w:b/>
          <w:sz w:val="20"/>
          <w:szCs w:val="20"/>
          <w:lang w:val="en-GB"/>
        </w:rPr>
        <w:t>We hereby declare</w:t>
      </w:r>
      <w:r w:rsidRPr="00CA74C9">
        <w:rPr>
          <w:rFonts w:ascii="Arial" w:hAnsi="Arial" w:cs="Arial"/>
          <w:sz w:val="20"/>
          <w:szCs w:val="20"/>
          <w:lang w:val="en-GB"/>
        </w:rPr>
        <w:t xml:space="preserve"> that we consent to the forwarding of our proposal submitted as part of this procedure, in whole or in part, or their future supplements, to the external Advisors of  ORLEN S.A.</w:t>
      </w:r>
      <w:r w:rsidR="007308C6">
        <w:rPr>
          <w:rFonts w:ascii="Arial" w:hAnsi="Arial" w:cs="Arial"/>
          <w:sz w:val="20"/>
          <w:szCs w:val="20"/>
          <w:lang w:val="en-GB"/>
        </w:rPr>
        <w:t>(if applicable).</w:t>
      </w:r>
    </w:p>
    <w:p w14:paraId="2D84D07C" w14:textId="77777777" w:rsidR="00BB79E9" w:rsidRPr="000D5223" w:rsidRDefault="00BB79E9" w:rsidP="00A80ADA">
      <w:pPr>
        <w:pStyle w:val="Akapitzlist"/>
        <w:numPr>
          <w:ilvl w:val="0"/>
          <w:numId w:val="19"/>
        </w:numPr>
        <w:spacing w:after="160"/>
        <w:jc w:val="both"/>
        <w:rPr>
          <w:rFonts w:ascii="Arial" w:hAnsi="Arial" w:cs="Arial"/>
          <w:sz w:val="20"/>
          <w:szCs w:val="20"/>
          <w:lang w:val="en-GB"/>
        </w:rPr>
      </w:pPr>
      <w:r w:rsidRPr="00CA74C9">
        <w:rPr>
          <w:rFonts w:ascii="Arial" w:hAnsi="Arial" w:cs="Arial"/>
          <w:b/>
          <w:sz w:val="20"/>
          <w:szCs w:val="20"/>
          <w:lang w:val="en-GB"/>
        </w:rPr>
        <w:t>We declare</w:t>
      </w:r>
      <w:r w:rsidRPr="00CA74C9">
        <w:rPr>
          <w:rFonts w:ascii="Arial" w:hAnsi="Arial" w:cs="Arial"/>
          <w:sz w:val="20"/>
          <w:szCs w:val="20"/>
          <w:lang w:val="en-GB"/>
        </w:rPr>
        <w:t xml:space="preserve"> that we have familiarized ourselves with the documents indicated below in sub-item a), b), c), </w:t>
      </w:r>
      <w:r w:rsidRPr="000D5223">
        <w:rPr>
          <w:rFonts w:ascii="Arial" w:hAnsi="Arial" w:cs="Arial"/>
          <w:sz w:val="20"/>
          <w:szCs w:val="20"/>
          <w:lang w:val="en-GB"/>
        </w:rPr>
        <w:t>d) e) and we undertake to comply with their provisions:</w:t>
      </w:r>
    </w:p>
    <w:p w14:paraId="5B3EFC1D" w14:textId="77777777" w:rsidR="00BB79E9" w:rsidRPr="000D5223" w:rsidRDefault="007308C6" w:rsidP="00A80ADA">
      <w:pPr>
        <w:pStyle w:val="Akapitzlist"/>
        <w:numPr>
          <w:ilvl w:val="0"/>
          <w:numId w:val="22"/>
        </w:numPr>
        <w:spacing w:after="160"/>
        <w:jc w:val="both"/>
        <w:rPr>
          <w:rFonts w:ascii="Arial" w:hAnsi="Arial" w:cs="Arial"/>
          <w:sz w:val="20"/>
          <w:szCs w:val="20"/>
          <w:lang w:val="en-GB"/>
        </w:rPr>
      </w:pPr>
      <w:r>
        <w:rPr>
          <w:rFonts w:ascii="Arial" w:hAnsi="Arial" w:cs="Arial"/>
          <w:sz w:val="20"/>
          <w:szCs w:val="20"/>
          <w:lang w:val="en-GB"/>
        </w:rPr>
        <w:t>R</w:t>
      </w:r>
      <w:r w:rsidR="00BB79E9" w:rsidRPr="000D5223">
        <w:rPr>
          <w:rFonts w:ascii="Arial" w:hAnsi="Arial" w:cs="Arial"/>
          <w:sz w:val="20"/>
          <w:szCs w:val="20"/>
          <w:lang w:val="en-GB"/>
        </w:rPr>
        <w:t xml:space="preserve">egarding the safety standards of the Health and Safety Office available on the website www.orlen.pl according to paths: about the company / about the company / our standards / safety in </w:t>
      </w:r>
      <w:proofErr w:type="spellStart"/>
      <w:r w:rsidR="00BB79E9" w:rsidRPr="000D5223">
        <w:rPr>
          <w:rFonts w:ascii="Arial" w:hAnsi="Arial" w:cs="Arial"/>
          <w:sz w:val="20"/>
          <w:szCs w:val="20"/>
          <w:lang w:val="en-GB"/>
        </w:rPr>
        <w:t>Orlen</w:t>
      </w:r>
      <w:proofErr w:type="spellEnd"/>
      <w:r w:rsidR="00BB79E9" w:rsidRPr="000D5223">
        <w:rPr>
          <w:rFonts w:ascii="Arial" w:hAnsi="Arial" w:cs="Arial"/>
          <w:sz w:val="20"/>
          <w:szCs w:val="20"/>
          <w:lang w:val="en-GB"/>
        </w:rPr>
        <w:t xml:space="preserve"> / external contractors / safety requirements or at: </w:t>
      </w:r>
    </w:p>
    <w:p w14:paraId="1A5AC0ED" w14:textId="77777777" w:rsidR="00BB79E9" w:rsidRPr="000D5223" w:rsidRDefault="005E330B" w:rsidP="00CA74C9">
      <w:pPr>
        <w:pStyle w:val="Akapitzlist"/>
        <w:ind w:left="360"/>
        <w:jc w:val="both"/>
        <w:rPr>
          <w:rFonts w:ascii="Arial" w:hAnsi="Arial" w:cs="Arial"/>
          <w:sz w:val="20"/>
          <w:szCs w:val="20"/>
          <w:lang w:val="en-GB"/>
        </w:rPr>
      </w:pPr>
      <w:hyperlink r:id="rId12" w:history="1">
        <w:r w:rsidR="00BB79E9" w:rsidRPr="000D5223">
          <w:rPr>
            <w:rStyle w:val="Hipercze"/>
            <w:rFonts w:ascii="Arial" w:hAnsi="Arial" w:cs="Arial"/>
            <w:sz w:val="20"/>
            <w:szCs w:val="20"/>
            <w:lang w:val="en-GB"/>
          </w:rPr>
          <w:t>https://www.orlen.pl/pl/o-firmie/o-spolce/nasze-standardy/bezpieczenstwo-w-orlenie/wykonawcy-zewnetrzni/wymagania-bezpieczenstwa</w:t>
        </w:r>
      </w:hyperlink>
    </w:p>
    <w:p w14:paraId="26A7F627" w14:textId="77777777" w:rsidR="000D5223" w:rsidRPr="000D5223" w:rsidRDefault="00BB79E9" w:rsidP="00A80ADA">
      <w:pPr>
        <w:pStyle w:val="Akapitzlist"/>
        <w:numPr>
          <w:ilvl w:val="0"/>
          <w:numId w:val="22"/>
        </w:numPr>
        <w:spacing w:after="0"/>
        <w:jc w:val="both"/>
        <w:rPr>
          <w:rFonts w:ascii="Arial" w:hAnsi="Arial" w:cs="Arial"/>
          <w:sz w:val="20"/>
          <w:szCs w:val="20"/>
          <w:lang w:val="en-GB"/>
        </w:rPr>
      </w:pPr>
      <w:r w:rsidRPr="000D5223">
        <w:rPr>
          <w:rFonts w:ascii="Arial" w:hAnsi="Arial" w:cs="Arial"/>
          <w:sz w:val="20"/>
          <w:szCs w:val="20"/>
          <w:lang w:val="en-GB"/>
        </w:rPr>
        <w:t>The current excerpt from the operational regulation No. 5/2020 / GC and the excerpt from the "Guidelines of the Director of the Control and Safety Office for the organization of passenger traffic at ORLEN SA" are available to the ORLEN Capital Group's contractors in the ORLEN Connect</w:t>
      </w:r>
      <w:r w:rsidRPr="00A16EB7">
        <w:rPr>
          <w:rFonts w:ascii="Arial" w:hAnsi="Arial" w:cs="Arial"/>
          <w:sz w:val="20"/>
          <w:szCs w:val="20"/>
          <w:lang w:val="en-GB"/>
        </w:rPr>
        <w:t xml:space="preserve"> Group Purchasing Platform in the Help tab at the address:</w:t>
      </w:r>
      <w:r w:rsidR="001E2B5D" w:rsidRPr="000D5223">
        <w:rPr>
          <w:rFonts w:ascii="Arial" w:hAnsi="Arial" w:cs="Arial"/>
          <w:sz w:val="20"/>
          <w:szCs w:val="20"/>
          <w:lang w:val="en-GB"/>
        </w:rPr>
        <w:t xml:space="preserve"> </w:t>
      </w:r>
    </w:p>
    <w:p w14:paraId="149AF689" w14:textId="77777777" w:rsidR="001E2B5D" w:rsidRPr="005E786B" w:rsidRDefault="005E330B" w:rsidP="008F776B">
      <w:pPr>
        <w:pStyle w:val="Akapitzlist"/>
        <w:ind w:left="360"/>
        <w:jc w:val="both"/>
        <w:rPr>
          <w:rStyle w:val="Hipercze"/>
          <w:rFonts w:ascii="Arial" w:hAnsi="Arial" w:cs="Arial"/>
          <w:sz w:val="20"/>
          <w:szCs w:val="20"/>
        </w:rPr>
      </w:pPr>
      <w:hyperlink r:id="rId13" w:history="1">
        <w:r w:rsidR="00A16EB7" w:rsidRPr="005E786B">
          <w:rPr>
            <w:rStyle w:val="Hipercze"/>
            <w:rFonts w:ascii="Arial" w:hAnsi="Arial" w:cs="Arial"/>
            <w:sz w:val="20"/>
            <w:szCs w:val="20"/>
          </w:rPr>
          <w:t>Platforma zakupowa GK ORLEN</w:t>
        </w:r>
      </w:hyperlink>
      <w:r w:rsidR="00A16EB7" w:rsidRPr="005E786B">
        <w:rPr>
          <w:rStyle w:val="Hipercze"/>
          <w:rFonts w:ascii="Arial" w:hAnsi="Arial" w:cs="Arial"/>
          <w:sz w:val="20"/>
          <w:szCs w:val="20"/>
        </w:rPr>
        <w:t xml:space="preserve">; </w:t>
      </w:r>
    </w:p>
    <w:p w14:paraId="17F09A5F" w14:textId="77777777" w:rsidR="00A16EB7" w:rsidRPr="005E786B" w:rsidRDefault="005E330B" w:rsidP="008F776B">
      <w:pPr>
        <w:pStyle w:val="Akapitzlist"/>
        <w:ind w:left="360"/>
        <w:jc w:val="both"/>
        <w:rPr>
          <w:rStyle w:val="Hipercze"/>
          <w:rFonts w:ascii="Arial" w:hAnsi="Arial" w:cs="Arial"/>
          <w:sz w:val="20"/>
          <w:szCs w:val="20"/>
        </w:rPr>
      </w:pPr>
      <w:hyperlink r:id="rId14" w:history="1">
        <w:r w:rsidR="00A16EB7" w:rsidRPr="005E786B">
          <w:rPr>
            <w:rStyle w:val="Hipercze"/>
            <w:rFonts w:ascii="Arial" w:hAnsi="Arial" w:cs="Arial"/>
            <w:sz w:val="20"/>
            <w:szCs w:val="20"/>
          </w:rPr>
          <w:t>https://connect.orlen.pl/servlet/HomeServlet?MP_module=main&amp;MP_action=publicFilesList</w:t>
        </w:r>
      </w:hyperlink>
      <w:r w:rsidR="00A16EB7" w:rsidRPr="005E786B">
        <w:rPr>
          <w:rStyle w:val="Hipercze"/>
          <w:rFonts w:ascii="Arial" w:hAnsi="Arial" w:cs="Arial"/>
          <w:sz w:val="20"/>
          <w:szCs w:val="20"/>
        </w:rPr>
        <w:t xml:space="preserve">  </w:t>
      </w:r>
    </w:p>
    <w:p w14:paraId="045EF59F" w14:textId="77777777" w:rsidR="00BB79E9" w:rsidRPr="00CA74C9" w:rsidRDefault="00BB79E9" w:rsidP="00A80ADA">
      <w:pPr>
        <w:pStyle w:val="Akapitzlist"/>
        <w:numPr>
          <w:ilvl w:val="0"/>
          <w:numId w:val="22"/>
        </w:numPr>
        <w:spacing w:after="0"/>
        <w:jc w:val="both"/>
        <w:rPr>
          <w:rFonts w:ascii="Arial" w:hAnsi="Arial" w:cs="Arial"/>
          <w:sz w:val="20"/>
          <w:szCs w:val="20"/>
          <w:lang w:val="en-GB"/>
        </w:rPr>
      </w:pPr>
      <w:r w:rsidRPr="00CA74C9">
        <w:rPr>
          <w:rFonts w:ascii="Arial" w:hAnsi="Arial" w:cs="Arial"/>
          <w:sz w:val="20"/>
          <w:szCs w:val="20"/>
          <w:lang w:val="en-GB"/>
        </w:rPr>
        <w:t xml:space="preserve">Rules for ordering and performing geodetic and cartographic works at ORLEN S.A. posted on the website www.orlen.pl according to paths: about the company / about the company / our standards / safety in </w:t>
      </w:r>
      <w:proofErr w:type="spellStart"/>
      <w:r w:rsidRPr="00CA74C9">
        <w:rPr>
          <w:rFonts w:ascii="Arial" w:hAnsi="Arial" w:cs="Arial"/>
          <w:sz w:val="20"/>
          <w:szCs w:val="20"/>
          <w:lang w:val="en-GB"/>
        </w:rPr>
        <w:t>Orlen</w:t>
      </w:r>
      <w:proofErr w:type="spellEnd"/>
      <w:r w:rsidRPr="00CA74C9">
        <w:rPr>
          <w:rFonts w:ascii="Arial" w:hAnsi="Arial" w:cs="Arial"/>
          <w:sz w:val="20"/>
          <w:szCs w:val="20"/>
          <w:lang w:val="en-GB"/>
        </w:rPr>
        <w:t xml:space="preserve"> / external contractors / geodetic service or at: </w:t>
      </w:r>
    </w:p>
    <w:p w14:paraId="4A0196B3" w14:textId="77777777" w:rsidR="00BB79E9" w:rsidRPr="00CA74C9" w:rsidRDefault="005E330B" w:rsidP="00CA74C9">
      <w:pPr>
        <w:spacing w:line="276" w:lineRule="auto"/>
        <w:ind w:left="360"/>
        <w:jc w:val="both"/>
        <w:rPr>
          <w:rFonts w:ascii="Arial" w:hAnsi="Arial" w:cs="Arial"/>
          <w:lang w:val="en-GB"/>
        </w:rPr>
      </w:pPr>
      <w:hyperlink r:id="rId15" w:history="1">
        <w:r w:rsidR="00BB79E9" w:rsidRPr="00CA74C9">
          <w:rPr>
            <w:rStyle w:val="Hipercze"/>
            <w:rFonts w:ascii="Arial" w:hAnsi="Arial" w:cs="Arial"/>
            <w:lang w:val="en-GB"/>
          </w:rPr>
          <w:t>https://www.orlen.pl/pl/o-firmie/o-spolce/nasze-standardy/bezpieczenstwo-w-orlenie/wykonawcy-zewnetrzni/obsluga-geodezyjna</w:t>
        </w:r>
      </w:hyperlink>
      <w:r w:rsidR="00BB79E9" w:rsidRPr="00CA74C9">
        <w:rPr>
          <w:rFonts w:ascii="Arial" w:hAnsi="Arial" w:cs="Arial"/>
          <w:lang w:val="en-GB"/>
        </w:rPr>
        <w:t xml:space="preserve"> </w:t>
      </w:r>
    </w:p>
    <w:p w14:paraId="39FF24DF" w14:textId="77777777" w:rsidR="00BB79E9" w:rsidRPr="00CA74C9" w:rsidRDefault="00BB79E9" w:rsidP="00A80ADA">
      <w:pPr>
        <w:pStyle w:val="Akapitzlist"/>
        <w:numPr>
          <w:ilvl w:val="0"/>
          <w:numId w:val="22"/>
        </w:numPr>
        <w:spacing w:after="0"/>
        <w:jc w:val="both"/>
        <w:rPr>
          <w:rFonts w:ascii="Arial" w:hAnsi="Arial" w:cs="Arial"/>
          <w:sz w:val="20"/>
          <w:szCs w:val="20"/>
          <w:lang w:val="en-GB"/>
        </w:rPr>
      </w:pPr>
      <w:r w:rsidRPr="00CA74C9">
        <w:rPr>
          <w:rFonts w:ascii="Arial" w:hAnsi="Arial" w:cs="Arial"/>
          <w:sz w:val="20"/>
          <w:szCs w:val="20"/>
          <w:lang w:val="en-GB"/>
        </w:rPr>
        <w:t xml:space="preserve">The Contractor is obliged to read and apply the rules concerning the Contractors' safety at work posted on the website www.orlen.pl according to paths: about the company / about the company / our standards / safety in </w:t>
      </w:r>
      <w:proofErr w:type="spellStart"/>
      <w:r w:rsidRPr="00CA74C9">
        <w:rPr>
          <w:rFonts w:ascii="Arial" w:hAnsi="Arial" w:cs="Arial"/>
          <w:sz w:val="20"/>
          <w:szCs w:val="20"/>
          <w:lang w:val="en-GB"/>
        </w:rPr>
        <w:t>Orlen</w:t>
      </w:r>
      <w:proofErr w:type="spellEnd"/>
      <w:r w:rsidRPr="00CA74C9">
        <w:rPr>
          <w:rFonts w:ascii="Arial" w:hAnsi="Arial" w:cs="Arial"/>
          <w:sz w:val="20"/>
          <w:szCs w:val="20"/>
          <w:lang w:val="en-GB"/>
        </w:rPr>
        <w:t xml:space="preserve"> / external contractors / news or at: </w:t>
      </w:r>
    </w:p>
    <w:p w14:paraId="0C3662AB" w14:textId="77777777" w:rsidR="00BB79E9" w:rsidRPr="00CA74C9" w:rsidRDefault="005E330B" w:rsidP="00CA74C9">
      <w:pPr>
        <w:spacing w:line="276" w:lineRule="auto"/>
        <w:ind w:left="360"/>
        <w:jc w:val="both"/>
        <w:rPr>
          <w:rFonts w:ascii="Arial" w:hAnsi="Arial" w:cs="Arial"/>
          <w:lang w:val="en-GB"/>
        </w:rPr>
      </w:pPr>
      <w:hyperlink r:id="rId16" w:history="1">
        <w:r w:rsidR="00BB79E9" w:rsidRPr="00CA74C9">
          <w:rPr>
            <w:rStyle w:val="Hipercze"/>
            <w:rFonts w:ascii="Arial" w:hAnsi="Arial" w:cs="Arial"/>
            <w:lang w:val="en-GB"/>
          </w:rPr>
          <w:t>https://www.orlen.pl/pl/o-firmie/o-spolce/nasze-standardy/bezpieczenstwo-w-orlenie/wykonawcy-zewnetrzni/aktualnosci</w:t>
        </w:r>
      </w:hyperlink>
    </w:p>
    <w:p w14:paraId="1D7403EE" w14:textId="77777777" w:rsidR="00BB79E9" w:rsidRPr="00CA74C9" w:rsidRDefault="00BB79E9" w:rsidP="00A80ADA">
      <w:pPr>
        <w:pStyle w:val="Akapitzlist"/>
        <w:numPr>
          <w:ilvl w:val="0"/>
          <w:numId w:val="22"/>
        </w:numPr>
        <w:spacing w:after="0"/>
        <w:jc w:val="both"/>
        <w:rPr>
          <w:rFonts w:ascii="Arial" w:hAnsi="Arial" w:cs="Arial"/>
          <w:sz w:val="20"/>
          <w:szCs w:val="20"/>
          <w:lang w:val="en-GB"/>
        </w:rPr>
      </w:pPr>
      <w:r w:rsidRPr="00CA74C9">
        <w:rPr>
          <w:rFonts w:ascii="Arial" w:hAnsi="Arial" w:cs="Arial"/>
          <w:sz w:val="20"/>
          <w:szCs w:val="20"/>
          <w:lang w:val="en-GB"/>
        </w:rPr>
        <w:t xml:space="preserve">The Contractor is obliged to read and apply the rules regarding training for Contractors posted on the website www.orlen.pl according to paths: about the company / about the company / our standards / safety in </w:t>
      </w:r>
      <w:proofErr w:type="spellStart"/>
      <w:r w:rsidRPr="00CA74C9">
        <w:rPr>
          <w:rFonts w:ascii="Arial" w:hAnsi="Arial" w:cs="Arial"/>
          <w:sz w:val="20"/>
          <w:szCs w:val="20"/>
          <w:lang w:val="en-GB"/>
        </w:rPr>
        <w:t>Orlen</w:t>
      </w:r>
      <w:proofErr w:type="spellEnd"/>
      <w:r w:rsidRPr="00CA74C9">
        <w:rPr>
          <w:rFonts w:ascii="Arial" w:hAnsi="Arial" w:cs="Arial"/>
          <w:sz w:val="20"/>
          <w:szCs w:val="20"/>
          <w:lang w:val="en-GB"/>
        </w:rPr>
        <w:t xml:space="preserve"> / external contractors training or at the address:</w:t>
      </w:r>
    </w:p>
    <w:p w14:paraId="06C771B8" w14:textId="77777777" w:rsidR="00BB79E9" w:rsidRPr="00CA74C9" w:rsidRDefault="005E330B" w:rsidP="00CA74C9">
      <w:pPr>
        <w:pStyle w:val="Akapitzlist"/>
        <w:spacing w:after="0"/>
        <w:ind w:left="360"/>
        <w:jc w:val="both"/>
        <w:rPr>
          <w:rFonts w:ascii="Arial" w:hAnsi="Arial" w:cs="Arial"/>
          <w:sz w:val="20"/>
          <w:szCs w:val="20"/>
          <w:lang w:val="en-GB"/>
        </w:rPr>
      </w:pPr>
      <w:hyperlink r:id="rId17" w:history="1">
        <w:r w:rsidR="00BB79E9" w:rsidRPr="00CA74C9">
          <w:rPr>
            <w:rStyle w:val="Hipercze"/>
            <w:rFonts w:ascii="Arial" w:hAnsi="Arial" w:cs="Arial"/>
            <w:sz w:val="20"/>
            <w:szCs w:val="20"/>
            <w:lang w:val="en-GB"/>
          </w:rPr>
          <w:t>https://www.orlen.pl/pl/o-firmie/o-spolce/nasze-standardy/bezpieczenstwo-w-orlenie/wykonawcy-zewnetrzni/szkolenia</w:t>
        </w:r>
      </w:hyperlink>
    </w:p>
    <w:p w14:paraId="2C62526C" w14:textId="77777777" w:rsidR="00BB79E9" w:rsidRDefault="00BB79E9" w:rsidP="0090384F">
      <w:pPr>
        <w:pStyle w:val="Akapitzlist"/>
        <w:spacing w:after="160"/>
        <w:ind w:left="360"/>
        <w:jc w:val="both"/>
        <w:rPr>
          <w:rFonts w:ascii="Arial" w:hAnsi="Arial" w:cs="Arial"/>
          <w:sz w:val="20"/>
          <w:szCs w:val="20"/>
          <w:lang w:val="en-GB"/>
        </w:rPr>
      </w:pPr>
    </w:p>
    <w:p w14:paraId="5300C403" w14:textId="77777777" w:rsidR="0090384F" w:rsidRPr="0090384F" w:rsidRDefault="00B433A5" w:rsidP="00A80ADA">
      <w:pPr>
        <w:pStyle w:val="Akapitzlist"/>
        <w:numPr>
          <w:ilvl w:val="0"/>
          <w:numId w:val="27"/>
        </w:numPr>
        <w:spacing w:after="160"/>
        <w:jc w:val="both"/>
        <w:rPr>
          <w:rFonts w:ascii="Arial" w:hAnsi="Arial" w:cs="Arial"/>
          <w:b/>
          <w:sz w:val="20"/>
          <w:szCs w:val="20"/>
          <w:lang w:val="en-GB"/>
        </w:rPr>
      </w:pPr>
      <w:r>
        <w:rPr>
          <w:rFonts w:ascii="Arial" w:hAnsi="Arial" w:cs="Arial"/>
          <w:b/>
          <w:sz w:val="20"/>
          <w:szCs w:val="20"/>
          <w:lang w:val="en-GB"/>
        </w:rPr>
        <w:t>APPENDICES to F</w:t>
      </w:r>
      <w:r w:rsidR="0090384F" w:rsidRPr="0090384F">
        <w:rPr>
          <w:rFonts w:ascii="Arial" w:hAnsi="Arial" w:cs="Arial"/>
          <w:b/>
          <w:sz w:val="20"/>
          <w:szCs w:val="20"/>
          <w:lang w:val="en-GB"/>
        </w:rPr>
        <w:t>ORMAL PROPOSAL</w:t>
      </w:r>
    </w:p>
    <w:tbl>
      <w:tblPr>
        <w:tblW w:w="96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9"/>
        <w:gridCol w:w="7979"/>
      </w:tblGrid>
      <w:tr w:rsidR="00BB79E9" w:rsidRPr="008643CE" w14:paraId="1BFB360F" w14:textId="77777777" w:rsidTr="00182F52">
        <w:trPr>
          <w:trHeight w:val="1144"/>
        </w:trPr>
        <w:tc>
          <w:tcPr>
            <w:tcW w:w="1709" w:type="dxa"/>
            <w:vAlign w:val="center"/>
          </w:tcPr>
          <w:p w14:paraId="5F6C8B91" w14:textId="77777777" w:rsidR="00BB79E9" w:rsidRPr="00CA74C9" w:rsidRDefault="00BB79E9" w:rsidP="00CA74C9">
            <w:pPr>
              <w:spacing w:line="276" w:lineRule="auto"/>
              <w:jc w:val="both"/>
              <w:rPr>
                <w:rFonts w:ascii="Arial" w:hAnsi="Arial" w:cs="Arial"/>
                <w:b/>
              </w:rPr>
            </w:pPr>
            <w:r w:rsidRPr="00CA74C9">
              <w:rPr>
                <w:rFonts w:ascii="Arial" w:hAnsi="Arial" w:cs="Arial"/>
                <w:b/>
              </w:rPr>
              <w:t xml:space="preserve">Appendix </w:t>
            </w:r>
            <w:r w:rsidRPr="00B720C4">
              <w:rPr>
                <w:rFonts w:ascii="Arial" w:hAnsi="Arial" w:cs="Arial"/>
                <w:b/>
                <w:color w:val="FF0000"/>
              </w:rPr>
              <w:t>F1</w:t>
            </w:r>
          </w:p>
          <w:p w14:paraId="623329C4" w14:textId="77777777" w:rsidR="00BB79E9" w:rsidRPr="00CA74C9" w:rsidRDefault="00BB79E9" w:rsidP="00CA74C9">
            <w:pPr>
              <w:spacing w:line="276" w:lineRule="auto"/>
              <w:jc w:val="both"/>
              <w:rPr>
                <w:rFonts w:ascii="Arial" w:hAnsi="Arial" w:cs="Arial"/>
                <w:b/>
                <w:i/>
                <w:color w:val="00B050"/>
              </w:rPr>
            </w:pPr>
          </w:p>
        </w:tc>
        <w:tc>
          <w:tcPr>
            <w:tcW w:w="7979" w:type="dxa"/>
            <w:vAlign w:val="center"/>
          </w:tcPr>
          <w:p w14:paraId="5FD63A37" w14:textId="77777777" w:rsidR="00BB79E9" w:rsidRPr="001A1602" w:rsidRDefault="00BB79E9" w:rsidP="00CA74C9">
            <w:pPr>
              <w:spacing w:line="276" w:lineRule="auto"/>
              <w:jc w:val="both"/>
              <w:rPr>
                <w:rFonts w:ascii="Arial" w:hAnsi="Arial" w:cs="Arial"/>
                <w:b/>
                <w:sz w:val="18"/>
                <w:lang w:val="en-GB"/>
              </w:rPr>
            </w:pPr>
            <w:r w:rsidRPr="000D5223">
              <w:rPr>
                <w:rFonts w:ascii="Arial" w:hAnsi="Arial" w:cs="Arial"/>
                <w:sz w:val="18"/>
                <w:lang w:val="en-GB"/>
              </w:rPr>
              <w:t xml:space="preserve">Extract from the </w:t>
            </w:r>
            <w:r w:rsidRPr="000D5223">
              <w:rPr>
                <w:rFonts w:ascii="Arial" w:hAnsi="Arial" w:cs="Arial"/>
                <w:b/>
                <w:sz w:val="18"/>
                <w:lang w:val="en-GB"/>
              </w:rPr>
              <w:t>National Court Register</w:t>
            </w:r>
            <w:r w:rsidRPr="000D5223">
              <w:rPr>
                <w:rFonts w:ascii="Arial" w:hAnsi="Arial" w:cs="Arial"/>
                <w:sz w:val="18"/>
                <w:lang w:val="en-GB"/>
              </w:rPr>
              <w:t xml:space="preserve"> (KRS) or a certificate of entry to the Central Registration and Information on Business register (CEIDG) or </w:t>
            </w:r>
            <w:r w:rsidRPr="001A1602">
              <w:rPr>
                <w:rFonts w:ascii="Arial" w:hAnsi="Arial" w:cs="Arial"/>
                <w:b/>
                <w:sz w:val="18"/>
                <w:lang w:val="en-GB"/>
              </w:rPr>
              <w:t xml:space="preserve">other respective commercial register of companies. </w:t>
            </w:r>
          </w:p>
          <w:p w14:paraId="38842D0B" w14:textId="77777777" w:rsidR="00493BFA" w:rsidRPr="00493BFA" w:rsidRDefault="00493BFA" w:rsidP="00493BFA">
            <w:pPr>
              <w:jc w:val="both"/>
              <w:rPr>
                <w:rFonts w:ascii="Arial" w:hAnsi="Arial" w:cs="Arial"/>
                <w:sz w:val="18"/>
                <w:lang w:val="en-GB"/>
              </w:rPr>
            </w:pPr>
            <w:r w:rsidRPr="00493BFA">
              <w:rPr>
                <w:rFonts w:ascii="Arial" w:hAnsi="Arial" w:cs="Arial"/>
                <w:i/>
                <w:sz w:val="16"/>
                <w:u w:val="single"/>
                <w:lang w:val="en-GB"/>
              </w:rPr>
              <w:t>Notice</w:t>
            </w:r>
            <w:r w:rsidRPr="00493BFA">
              <w:rPr>
                <w:rFonts w:ascii="Arial" w:hAnsi="Arial" w:cs="Arial"/>
                <w:sz w:val="18"/>
                <w:lang w:val="en-GB"/>
              </w:rPr>
              <w:t>:</w:t>
            </w:r>
          </w:p>
          <w:p w14:paraId="41C0C966" w14:textId="77777777" w:rsidR="00493BFA" w:rsidRPr="000D5223" w:rsidRDefault="00493BFA" w:rsidP="00493BFA">
            <w:pPr>
              <w:spacing w:line="276" w:lineRule="auto"/>
              <w:jc w:val="both"/>
              <w:rPr>
                <w:rFonts w:ascii="Arial" w:hAnsi="Arial" w:cs="Arial"/>
                <w:sz w:val="18"/>
                <w:lang w:val="en-GB"/>
              </w:rPr>
            </w:pPr>
            <w:r w:rsidRPr="00493BFA">
              <w:rPr>
                <w:rFonts w:ascii="Arial" w:eastAsia="Calibri" w:hAnsi="Arial" w:cs="Arial"/>
                <w:i/>
                <w:sz w:val="16"/>
                <w:lang w:val="en-GB" w:eastAsia="en-US"/>
              </w:rPr>
              <w:t>•    In the case of a consortium of Bidders, the document must be submitted by each Bidder</w:t>
            </w:r>
            <w:r w:rsidRPr="00493BFA">
              <w:rPr>
                <w:rFonts w:ascii="Arial" w:hAnsi="Arial" w:cs="Arial"/>
                <w:sz w:val="18"/>
                <w:lang w:val="en-GB"/>
              </w:rPr>
              <w:t>.</w:t>
            </w:r>
          </w:p>
        </w:tc>
      </w:tr>
      <w:tr w:rsidR="00BB79E9" w:rsidRPr="008643CE" w14:paraId="6C517553" w14:textId="77777777" w:rsidTr="00182F52">
        <w:trPr>
          <w:trHeight w:val="1578"/>
        </w:trPr>
        <w:tc>
          <w:tcPr>
            <w:tcW w:w="1709" w:type="dxa"/>
            <w:vAlign w:val="center"/>
          </w:tcPr>
          <w:p w14:paraId="0F55956D" w14:textId="77777777" w:rsidR="00BB79E9" w:rsidRPr="00CA74C9" w:rsidRDefault="00BB79E9" w:rsidP="003378AE">
            <w:pPr>
              <w:spacing w:line="276" w:lineRule="auto"/>
              <w:jc w:val="both"/>
              <w:rPr>
                <w:rFonts w:ascii="Arial" w:hAnsi="Arial" w:cs="Arial"/>
                <w:b/>
              </w:rPr>
            </w:pPr>
            <w:r w:rsidRPr="00CA74C9">
              <w:rPr>
                <w:rFonts w:ascii="Arial" w:hAnsi="Arial" w:cs="Arial"/>
                <w:b/>
              </w:rPr>
              <w:t xml:space="preserve">Appendix </w:t>
            </w:r>
            <w:r w:rsidR="003378AE" w:rsidRPr="00B720C4">
              <w:rPr>
                <w:rFonts w:ascii="Arial" w:hAnsi="Arial" w:cs="Arial"/>
                <w:b/>
                <w:color w:val="FF0000"/>
              </w:rPr>
              <w:t>F2</w:t>
            </w:r>
          </w:p>
        </w:tc>
        <w:tc>
          <w:tcPr>
            <w:tcW w:w="7979" w:type="dxa"/>
            <w:vAlign w:val="center"/>
          </w:tcPr>
          <w:p w14:paraId="61521E02" w14:textId="77777777" w:rsidR="00BB79E9" w:rsidRPr="000D5223" w:rsidRDefault="00BB79E9" w:rsidP="00CA74C9">
            <w:pPr>
              <w:pStyle w:val="MKTekst"/>
              <w:spacing w:line="276" w:lineRule="auto"/>
              <w:ind w:firstLine="0"/>
              <w:rPr>
                <w:sz w:val="18"/>
                <w:lang w:val="en-GB"/>
              </w:rPr>
            </w:pPr>
            <w:r w:rsidRPr="000D5223">
              <w:rPr>
                <w:b/>
                <w:sz w:val="18"/>
                <w:lang w:val="en-GB"/>
              </w:rPr>
              <w:t>List of persons authorised</w:t>
            </w:r>
            <w:r w:rsidRPr="000D5223">
              <w:rPr>
                <w:sz w:val="18"/>
                <w:lang w:val="en-GB"/>
              </w:rPr>
              <w:t xml:space="preserve"> to engage in technical and price negotiations with contact phone numbers and relevant powers of attorney, unless they are authorised directly on the basis of the KRS or another register, and a list of contact persons (with contact phone numbers) authorised to update the bid and to exchange correspondence on behalf of the bidder through the CONNECT system.</w:t>
            </w:r>
          </w:p>
          <w:p w14:paraId="26562166" w14:textId="77777777" w:rsidR="00493BFA" w:rsidRPr="00493BFA" w:rsidRDefault="00493BFA" w:rsidP="00493BFA">
            <w:pPr>
              <w:jc w:val="both"/>
              <w:rPr>
                <w:rFonts w:ascii="Arial" w:hAnsi="Arial" w:cs="Arial"/>
                <w:sz w:val="18"/>
                <w:lang w:val="en-GB"/>
              </w:rPr>
            </w:pPr>
            <w:r w:rsidRPr="00493BFA">
              <w:rPr>
                <w:rFonts w:ascii="Arial" w:hAnsi="Arial" w:cs="Arial"/>
                <w:i/>
                <w:sz w:val="16"/>
                <w:u w:val="single"/>
                <w:lang w:val="en-GB"/>
              </w:rPr>
              <w:t>Notice</w:t>
            </w:r>
            <w:r w:rsidRPr="00493BFA">
              <w:rPr>
                <w:rFonts w:ascii="Arial" w:hAnsi="Arial" w:cs="Arial"/>
                <w:sz w:val="18"/>
                <w:lang w:val="en-GB"/>
              </w:rPr>
              <w:t>:</w:t>
            </w:r>
          </w:p>
          <w:p w14:paraId="514C0465" w14:textId="77777777" w:rsidR="00493BFA" w:rsidRPr="00493BFA" w:rsidRDefault="00493BFA" w:rsidP="00493BFA">
            <w:pPr>
              <w:jc w:val="both"/>
              <w:rPr>
                <w:rFonts w:ascii="Arial" w:hAnsi="Arial" w:cs="Arial"/>
                <w:sz w:val="18"/>
                <w:lang w:val="en-GB"/>
              </w:rPr>
            </w:pPr>
            <w:r w:rsidRPr="00493BFA">
              <w:rPr>
                <w:rFonts w:ascii="Arial" w:eastAsia="Calibri" w:hAnsi="Arial" w:cs="Arial"/>
                <w:i/>
                <w:sz w:val="16"/>
                <w:lang w:val="en-GB" w:eastAsia="en-US"/>
              </w:rPr>
              <w:t>•    In the case of a consortium of Bidders, the document must be submitted by each Bidder</w:t>
            </w:r>
            <w:r w:rsidRPr="00493BFA">
              <w:rPr>
                <w:rFonts w:ascii="Arial" w:hAnsi="Arial" w:cs="Arial"/>
                <w:sz w:val="18"/>
                <w:lang w:val="en-GB"/>
              </w:rPr>
              <w:t>.</w:t>
            </w:r>
          </w:p>
        </w:tc>
      </w:tr>
      <w:tr w:rsidR="00BB79E9" w:rsidRPr="008643CE" w14:paraId="3F102174" w14:textId="77777777" w:rsidTr="00182F52">
        <w:trPr>
          <w:trHeight w:val="473"/>
        </w:trPr>
        <w:tc>
          <w:tcPr>
            <w:tcW w:w="1709" w:type="dxa"/>
            <w:vAlign w:val="center"/>
          </w:tcPr>
          <w:p w14:paraId="0C0EDACE" w14:textId="77777777" w:rsidR="00BB79E9" w:rsidRPr="00CA74C9" w:rsidRDefault="00BB79E9" w:rsidP="003378AE">
            <w:pPr>
              <w:spacing w:line="276" w:lineRule="auto"/>
              <w:jc w:val="both"/>
              <w:rPr>
                <w:rFonts w:ascii="Arial" w:hAnsi="Arial" w:cs="Arial"/>
                <w:b/>
              </w:rPr>
            </w:pPr>
            <w:r w:rsidRPr="00CA74C9">
              <w:rPr>
                <w:rFonts w:ascii="Arial" w:hAnsi="Arial" w:cs="Arial"/>
                <w:b/>
              </w:rPr>
              <w:t xml:space="preserve">Appendix </w:t>
            </w:r>
            <w:r w:rsidR="003378AE" w:rsidRPr="00B720C4">
              <w:rPr>
                <w:rFonts w:ascii="Arial" w:hAnsi="Arial" w:cs="Arial"/>
                <w:b/>
                <w:color w:val="FF0000"/>
              </w:rPr>
              <w:t>F3</w:t>
            </w:r>
          </w:p>
        </w:tc>
        <w:tc>
          <w:tcPr>
            <w:tcW w:w="7979" w:type="dxa"/>
            <w:vAlign w:val="center"/>
          </w:tcPr>
          <w:p w14:paraId="30ECC8CF" w14:textId="77777777" w:rsidR="00BB79E9" w:rsidRPr="000D5223" w:rsidRDefault="00BB79E9" w:rsidP="00CA74C9">
            <w:pPr>
              <w:spacing w:line="276" w:lineRule="auto"/>
              <w:jc w:val="both"/>
              <w:rPr>
                <w:rFonts w:ascii="Arial" w:hAnsi="Arial" w:cs="Arial"/>
                <w:sz w:val="18"/>
                <w:lang w:val="en-GB"/>
              </w:rPr>
            </w:pPr>
            <w:r w:rsidRPr="000D5223">
              <w:rPr>
                <w:rFonts w:ascii="Arial" w:hAnsi="Arial" w:cs="Arial"/>
                <w:sz w:val="18"/>
                <w:lang w:val="en-GB"/>
              </w:rPr>
              <w:t xml:space="preserve">A valid certificate from the Tax Authority confirming that the Bidder is an </w:t>
            </w:r>
            <w:r w:rsidRPr="000D5223">
              <w:rPr>
                <w:rFonts w:ascii="Arial" w:hAnsi="Arial" w:cs="Arial"/>
                <w:b/>
                <w:sz w:val="18"/>
                <w:lang w:val="en-GB"/>
              </w:rPr>
              <w:t>active VAT-payer</w:t>
            </w:r>
            <w:r w:rsidRPr="000D5223">
              <w:rPr>
                <w:rFonts w:ascii="Arial" w:hAnsi="Arial" w:cs="Arial"/>
                <w:sz w:val="18"/>
                <w:lang w:val="en-GB"/>
              </w:rPr>
              <w:t xml:space="preserve"> or a printout from the tax portal of the Ministry of Finance signed by authorized persons </w:t>
            </w:r>
          </w:p>
          <w:p w14:paraId="06E07AFB" w14:textId="77777777" w:rsidR="00BB79E9" w:rsidRPr="000D5223" w:rsidRDefault="00BB79E9" w:rsidP="00CA74C9">
            <w:pPr>
              <w:spacing w:line="276" w:lineRule="auto"/>
              <w:jc w:val="both"/>
              <w:rPr>
                <w:rFonts w:ascii="Arial" w:hAnsi="Arial" w:cs="Arial"/>
                <w:i/>
                <w:sz w:val="16"/>
                <w:u w:val="single"/>
                <w:lang w:val="en-GB"/>
              </w:rPr>
            </w:pPr>
            <w:r w:rsidRPr="000D5223">
              <w:rPr>
                <w:rFonts w:ascii="Arial" w:hAnsi="Arial" w:cs="Arial"/>
                <w:i/>
                <w:sz w:val="16"/>
                <w:u w:val="single"/>
                <w:lang w:val="en-GB"/>
              </w:rPr>
              <w:lastRenderedPageBreak/>
              <w:t>Notice:</w:t>
            </w:r>
          </w:p>
          <w:p w14:paraId="6CDA9120" w14:textId="77777777" w:rsidR="00BB79E9" w:rsidRPr="001A1602" w:rsidRDefault="00BB79E9" w:rsidP="00A80ADA">
            <w:pPr>
              <w:pStyle w:val="Akapitzlist"/>
              <w:numPr>
                <w:ilvl w:val="0"/>
                <w:numId w:val="20"/>
              </w:numPr>
              <w:spacing w:after="0" w:line="240" w:lineRule="auto"/>
              <w:jc w:val="both"/>
              <w:rPr>
                <w:rFonts w:ascii="Arial" w:hAnsi="Arial" w:cs="Arial"/>
                <w:i/>
                <w:color w:val="FF0000"/>
                <w:sz w:val="16"/>
                <w:szCs w:val="20"/>
                <w:lang w:val="en-GB"/>
              </w:rPr>
            </w:pPr>
            <w:r w:rsidRPr="001A1602">
              <w:rPr>
                <w:rFonts w:ascii="Arial" w:hAnsi="Arial" w:cs="Arial"/>
                <w:i/>
                <w:color w:val="FF0000"/>
                <w:sz w:val="16"/>
                <w:szCs w:val="20"/>
                <w:lang w:val="en-GB"/>
              </w:rPr>
              <w:t>In the case of foreign entities (other than Polish), such documents are not required.</w:t>
            </w:r>
          </w:p>
          <w:p w14:paraId="17FE5D55" w14:textId="77777777" w:rsidR="00BB79E9" w:rsidRPr="000D5223" w:rsidRDefault="00BB79E9" w:rsidP="00A80ADA">
            <w:pPr>
              <w:pStyle w:val="Akapitzlist"/>
              <w:numPr>
                <w:ilvl w:val="0"/>
                <w:numId w:val="20"/>
              </w:numPr>
              <w:spacing w:after="0" w:line="240" w:lineRule="auto"/>
              <w:jc w:val="both"/>
              <w:rPr>
                <w:rFonts w:ascii="Arial" w:hAnsi="Arial" w:cs="Arial"/>
                <w:i/>
                <w:sz w:val="16"/>
                <w:szCs w:val="20"/>
                <w:lang w:val="en-GB"/>
              </w:rPr>
            </w:pPr>
            <w:r w:rsidRPr="000D5223">
              <w:rPr>
                <w:rFonts w:ascii="Arial" w:hAnsi="Arial" w:cs="Arial"/>
                <w:i/>
                <w:sz w:val="16"/>
                <w:szCs w:val="20"/>
                <w:lang w:val="en-GB"/>
              </w:rPr>
              <w:t>In the case of a consortium of Bidders, the document must be submitted by each Bidder.</w:t>
            </w:r>
          </w:p>
          <w:p w14:paraId="144F3E27" w14:textId="77777777" w:rsidR="00BB79E9" w:rsidRPr="000D5223" w:rsidRDefault="00BB79E9" w:rsidP="00A80ADA">
            <w:pPr>
              <w:pStyle w:val="Akapitzlist"/>
              <w:numPr>
                <w:ilvl w:val="0"/>
                <w:numId w:val="20"/>
              </w:numPr>
              <w:spacing w:after="0" w:line="240" w:lineRule="auto"/>
              <w:jc w:val="both"/>
              <w:rPr>
                <w:rFonts w:ascii="Arial" w:hAnsi="Arial" w:cs="Arial"/>
                <w:sz w:val="18"/>
                <w:szCs w:val="20"/>
                <w:lang w:val="en-GB"/>
              </w:rPr>
            </w:pPr>
            <w:r w:rsidRPr="000D5223">
              <w:rPr>
                <w:rFonts w:ascii="Arial" w:hAnsi="Arial" w:cs="Arial"/>
                <w:i/>
                <w:sz w:val="16"/>
                <w:szCs w:val="20"/>
                <w:lang w:val="en-GB"/>
              </w:rPr>
              <w:t>The documents must be issued not later than 3 months before the deadline for submitting proposals.</w:t>
            </w:r>
          </w:p>
        </w:tc>
      </w:tr>
      <w:tr w:rsidR="00BB79E9" w:rsidRPr="008643CE" w14:paraId="1C6B61EC" w14:textId="77777777" w:rsidTr="00182F52">
        <w:trPr>
          <w:trHeight w:val="1272"/>
        </w:trPr>
        <w:tc>
          <w:tcPr>
            <w:tcW w:w="1709" w:type="dxa"/>
            <w:vAlign w:val="center"/>
          </w:tcPr>
          <w:p w14:paraId="68E03D53" w14:textId="77777777" w:rsidR="00BB79E9" w:rsidRPr="00CA74C9" w:rsidRDefault="00BB79E9" w:rsidP="00CA74C9">
            <w:pPr>
              <w:spacing w:line="276" w:lineRule="auto"/>
              <w:jc w:val="both"/>
              <w:rPr>
                <w:rFonts w:ascii="Arial" w:hAnsi="Arial" w:cs="Arial"/>
                <w:b/>
              </w:rPr>
            </w:pPr>
            <w:r w:rsidRPr="00CA74C9">
              <w:rPr>
                <w:rFonts w:ascii="Arial" w:hAnsi="Arial" w:cs="Arial"/>
                <w:b/>
              </w:rPr>
              <w:lastRenderedPageBreak/>
              <w:t xml:space="preserve">Appendix </w:t>
            </w:r>
            <w:r w:rsidRPr="00B720C4">
              <w:rPr>
                <w:rFonts w:ascii="Arial" w:hAnsi="Arial" w:cs="Arial"/>
                <w:b/>
                <w:color w:val="FF0000"/>
              </w:rPr>
              <w:t>F4</w:t>
            </w:r>
          </w:p>
        </w:tc>
        <w:tc>
          <w:tcPr>
            <w:tcW w:w="7979" w:type="dxa"/>
            <w:vAlign w:val="center"/>
          </w:tcPr>
          <w:p w14:paraId="7D9D7F5A" w14:textId="77777777" w:rsidR="00BB79E9" w:rsidRPr="000D5223" w:rsidRDefault="00BB79E9" w:rsidP="00CA74C9">
            <w:pPr>
              <w:spacing w:line="276" w:lineRule="auto"/>
              <w:jc w:val="both"/>
              <w:rPr>
                <w:rFonts w:ascii="Arial" w:hAnsi="Arial" w:cs="Arial"/>
                <w:sz w:val="18"/>
                <w:lang w:val="en-GB"/>
              </w:rPr>
            </w:pPr>
            <w:r w:rsidRPr="000D5223">
              <w:rPr>
                <w:rFonts w:ascii="Arial" w:hAnsi="Arial" w:cs="Arial"/>
                <w:sz w:val="18"/>
                <w:lang w:val="en-GB"/>
              </w:rPr>
              <w:t xml:space="preserve">A certificates on the absence of arrears in </w:t>
            </w:r>
            <w:r w:rsidRPr="000D5223">
              <w:rPr>
                <w:rFonts w:ascii="Arial" w:hAnsi="Arial" w:cs="Arial"/>
                <w:b/>
                <w:sz w:val="18"/>
                <w:lang w:val="en-GB"/>
              </w:rPr>
              <w:t>tax payments and Social insurance</w:t>
            </w:r>
            <w:r w:rsidRPr="000D5223">
              <w:rPr>
                <w:rFonts w:ascii="Arial" w:hAnsi="Arial" w:cs="Arial"/>
                <w:sz w:val="18"/>
                <w:lang w:val="en-GB"/>
              </w:rPr>
              <w:t xml:space="preserve"> contributions, issued for the Bidder or all entities comprising the consortium. </w:t>
            </w:r>
          </w:p>
          <w:p w14:paraId="1E2B969C" w14:textId="77777777" w:rsidR="00BB79E9" w:rsidRPr="000D5223" w:rsidRDefault="00BB79E9" w:rsidP="00CA74C9">
            <w:pPr>
              <w:spacing w:line="276" w:lineRule="auto"/>
              <w:jc w:val="both"/>
              <w:rPr>
                <w:rFonts w:ascii="Arial" w:hAnsi="Arial" w:cs="Arial"/>
                <w:i/>
                <w:color w:val="000000"/>
                <w:sz w:val="16"/>
                <w:u w:val="single"/>
                <w:lang w:val="en-GB"/>
              </w:rPr>
            </w:pPr>
            <w:r w:rsidRPr="000D5223">
              <w:rPr>
                <w:rFonts w:ascii="Arial" w:hAnsi="Arial" w:cs="Arial"/>
                <w:i/>
                <w:color w:val="000000"/>
                <w:sz w:val="16"/>
                <w:u w:val="single"/>
                <w:lang w:val="en-GB"/>
              </w:rPr>
              <w:t>Notice:</w:t>
            </w:r>
          </w:p>
          <w:p w14:paraId="093D9C57" w14:textId="77777777" w:rsidR="00BB79E9" w:rsidRPr="001A1602" w:rsidRDefault="00BB79E9" w:rsidP="00A80ADA">
            <w:pPr>
              <w:pStyle w:val="Akapitzlist"/>
              <w:numPr>
                <w:ilvl w:val="0"/>
                <w:numId w:val="20"/>
              </w:numPr>
              <w:spacing w:after="0" w:line="240" w:lineRule="auto"/>
              <w:jc w:val="both"/>
              <w:rPr>
                <w:rFonts w:ascii="Arial" w:hAnsi="Arial" w:cs="Arial"/>
                <w:i/>
                <w:color w:val="FF0000"/>
                <w:sz w:val="16"/>
                <w:szCs w:val="20"/>
                <w:lang w:val="en-GB"/>
              </w:rPr>
            </w:pPr>
            <w:r w:rsidRPr="001A1602">
              <w:rPr>
                <w:rFonts w:ascii="Arial" w:hAnsi="Arial" w:cs="Arial"/>
                <w:i/>
                <w:color w:val="FF0000"/>
                <w:sz w:val="16"/>
                <w:szCs w:val="20"/>
                <w:lang w:val="en-GB"/>
              </w:rPr>
              <w:t>In the case of foreign entities (other than Polish), such documents are not required.</w:t>
            </w:r>
          </w:p>
          <w:p w14:paraId="1BA37BE4" w14:textId="77777777" w:rsidR="00BB79E9" w:rsidRPr="000D5223" w:rsidRDefault="00BB79E9" w:rsidP="00A80ADA">
            <w:pPr>
              <w:pStyle w:val="Akapitzlist"/>
              <w:numPr>
                <w:ilvl w:val="0"/>
                <w:numId w:val="20"/>
              </w:numPr>
              <w:spacing w:after="0" w:line="240" w:lineRule="auto"/>
              <w:jc w:val="both"/>
              <w:rPr>
                <w:rFonts w:ascii="Arial" w:hAnsi="Arial" w:cs="Arial"/>
                <w:i/>
                <w:sz w:val="16"/>
                <w:szCs w:val="20"/>
                <w:lang w:val="en-GB"/>
              </w:rPr>
            </w:pPr>
            <w:r w:rsidRPr="000D5223">
              <w:rPr>
                <w:rFonts w:ascii="Arial" w:hAnsi="Arial" w:cs="Arial"/>
                <w:i/>
                <w:sz w:val="16"/>
                <w:szCs w:val="20"/>
                <w:lang w:val="en-GB"/>
              </w:rPr>
              <w:t>In the case of a consortium of Bidders, the document must be submitted by each Bidder.</w:t>
            </w:r>
          </w:p>
          <w:p w14:paraId="69D49BD6" w14:textId="77777777" w:rsidR="00BB79E9" w:rsidRPr="000D5223" w:rsidRDefault="00BB79E9" w:rsidP="00A80ADA">
            <w:pPr>
              <w:pStyle w:val="Akapitzlist"/>
              <w:numPr>
                <w:ilvl w:val="0"/>
                <w:numId w:val="20"/>
              </w:numPr>
              <w:spacing w:after="0" w:line="240" w:lineRule="auto"/>
              <w:jc w:val="both"/>
              <w:rPr>
                <w:rFonts w:ascii="Arial" w:hAnsi="Arial" w:cs="Arial"/>
                <w:i/>
                <w:color w:val="000000"/>
                <w:sz w:val="18"/>
                <w:szCs w:val="20"/>
                <w:lang w:val="en-GB"/>
              </w:rPr>
            </w:pPr>
            <w:r w:rsidRPr="000D5223">
              <w:rPr>
                <w:rFonts w:ascii="Arial" w:hAnsi="Arial" w:cs="Arial"/>
                <w:i/>
                <w:sz w:val="16"/>
                <w:szCs w:val="20"/>
                <w:lang w:val="en-GB"/>
              </w:rPr>
              <w:t>The documents must be issued not later than 3 months before the deadline for submitting proposals.</w:t>
            </w:r>
          </w:p>
        </w:tc>
      </w:tr>
      <w:tr w:rsidR="00BB79E9" w:rsidRPr="008643CE" w14:paraId="787AECD8" w14:textId="77777777" w:rsidTr="00182F52">
        <w:trPr>
          <w:trHeight w:val="3729"/>
        </w:trPr>
        <w:tc>
          <w:tcPr>
            <w:tcW w:w="1709" w:type="dxa"/>
            <w:vAlign w:val="center"/>
          </w:tcPr>
          <w:p w14:paraId="5E9853E7" w14:textId="77777777" w:rsidR="00BB79E9" w:rsidRPr="00CA74C9" w:rsidRDefault="00BB79E9" w:rsidP="00493BFA">
            <w:pPr>
              <w:spacing w:line="276" w:lineRule="auto"/>
              <w:jc w:val="both"/>
              <w:rPr>
                <w:rFonts w:ascii="Arial" w:hAnsi="Arial" w:cs="Arial"/>
                <w:b/>
              </w:rPr>
            </w:pPr>
            <w:r w:rsidRPr="00CA74C9">
              <w:rPr>
                <w:rFonts w:ascii="Arial" w:hAnsi="Arial" w:cs="Arial"/>
                <w:b/>
              </w:rPr>
              <w:t xml:space="preserve">Appendix </w:t>
            </w:r>
            <w:r w:rsidRPr="00B720C4">
              <w:rPr>
                <w:rFonts w:ascii="Arial" w:hAnsi="Arial" w:cs="Arial"/>
                <w:b/>
                <w:color w:val="FF0000"/>
              </w:rPr>
              <w:t>F5</w:t>
            </w:r>
          </w:p>
        </w:tc>
        <w:tc>
          <w:tcPr>
            <w:tcW w:w="7979" w:type="dxa"/>
            <w:vAlign w:val="center"/>
          </w:tcPr>
          <w:p w14:paraId="14D7B577" w14:textId="77777777" w:rsidR="00BB79E9" w:rsidRPr="000D5223" w:rsidRDefault="00BB79E9" w:rsidP="00493BFA">
            <w:pPr>
              <w:spacing w:line="276" w:lineRule="auto"/>
              <w:jc w:val="both"/>
              <w:rPr>
                <w:rFonts w:ascii="Arial" w:hAnsi="Arial" w:cs="Arial"/>
                <w:sz w:val="18"/>
                <w:lang w:val="en-GB"/>
              </w:rPr>
            </w:pPr>
            <w:r w:rsidRPr="000D5223">
              <w:rPr>
                <w:rFonts w:ascii="Arial" w:hAnsi="Arial" w:cs="Arial"/>
                <w:sz w:val="18"/>
                <w:lang w:val="en-GB"/>
              </w:rPr>
              <w:t xml:space="preserve">Financial data authorised by persons authorised to represent the Bidder, i.e. </w:t>
            </w:r>
          </w:p>
          <w:p w14:paraId="325942F7" w14:textId="77777777" w:rsidR="00BB79E9" w:rsidRPr="00340423" w:rsidRDefault="00BB79E9" w:rsidP="00A80ADA">
            <w:pPr>
              <w:pStyle w:val="Akapitzlist"/>
              <w:numPr>
                <w:ilvl w:val="0"/>
                <w:numId w:val="26"/>
              </w:numPr>
              <w:spacing w:after="0" w:line="240" w:lineRule="auto"/>
              <w:ind w:left="714" w:hanging="357"/>
              <w:rPr>
                <w:rFonts w:ascii="Arial" w:hAnsi="Arial" w:cs="Arial"/>
                <w:b/>
                <w:sz w:val="18"/>
                <w:szCs w:val="20"/>
                <w:lang w:val="en-GB"/>
              </w:rPr>
            </w:pPr>
            <w:r w:rsidRPr="00340423">
              <w:rPr>
                <w:rFonts w:ascii="Arial" w:hAnsi="Arial" w:cs="Arial"/>
                <w:b/>
                <w:sz w:val="18"/>
                <w:szCs w:val="20"/>
                <w:lang w:val="en-GB"/>
              </w:rPr>
              <w:t xml:space="preserve">balance sheet, </w:t>
            </w:r>
          </w:p>
          <w:p w14:paraId="256AC211" w14:textId="77777777" w:rsidR="00BB79E9" w:rsidRPr="00340423" w:rsidRDefault="00BB79E9" w:rsidP="00A80ADA">
            <w:pPr>
              <w:pStyle w:val="Akapitzlist"/>
              <w:numPr>
                <w:ilvl w:val="0"/>
                <w:numId w:val="26"/>
              </w:numPr>
              <w:spacing w:after="0" w:line="240" w:lineRule="auto"/>
              <w:ind w:left="714" w:hanging="357"/>
              <w:rPr>
                <w:rFonts w:ascii="Arial" w:hAnsi="Arial" w:cs="Arial"/>
                <w:b/>
                <w:sz w:val="18"/>
                <w:szCs w:val="20"/>
                <w:lang w:val="en-GB"/>
              </w:rPr>
            </w:pPr>
            <w:r w:rsidRPr="00340423">
              <w:rPr>
                <w:rFonts w:ascii="Arial" w:hAnsi="Arial" w:cs="Arial"/>
                <w:b/>
                <w:sz w:val="18"/>
                <w:szCs w:val="20"/>
                <w:lang w:val="en-GB"/>
              </w:rPr>
              <w:t xml:space="preserve">profit and loss account and </w:t>
            </w:r>
          </w:p>
          <w:p w14:paraId="0BA3D2D5" w14:textId="77777777" w:rsidR="00BB79E9" w:rsidRPr="00340423" w:rsidRDefault="00BB79E9" w:rsidP="00A80ADA">
            <w:pPr>
              <w:pStyle w:val="Akapitzlist"/>
              <w:numPr>
                <w:ilvl w:val="0"/>
                <w:numId w:val="26"/>
              </w:numPr>
              <w:spacing w:after="0" w:line="240" w:lineRule="auto"/>
              <w:ind w:left="714" w:hanging="357"/>
              <w:rPr>
                <w:rFonts w:ascii="Arial" w:hAnsi="Arial" w:cs="Arial"/>
                <w:sz w:val="18"/>
                <w:szCs w:val="20"/>
                <w:lang w:val="en-GB"/>
              </w:rPr>
            </w:pPr>
            <w:r w:rsidRPr="00340423">
              <w:rPr>
                <w:rFonts w:ascii="Arial" w:hAnsi="Arial" w:cs="Arial"/>
                <w:b/>
                <w:sz w:val="18"/>
                <w:szCs w:val="20"/>
                <w:lang w:val="en-GB"/>
              </w:rPr>
              <w:t>cash flow statement</w:t>
            </w:r>
            <w:r w:rsidRPr="00340423">
              <w:rPr>
                <w:rFonts w:ascii="Arial" w:hAnsi="Arial" w:cs="Arial"/>
                <w:sz w:val="18"/>
                <w:szCs w:val="20"/>
                <w:lang w:val="en-GB"/>
              </w:rPr>
              <w:t xml:space="preserve"> </w:t>
            </w:r>
          </w:p>
          <w:p w14:paraId="26DBE1E3" w14:textId="60738C1D" w:rsidR="00BB79E9" w:rsidRPr="000D5223" w:rsidRDefault="00BB79E9" w:rsidP="00493BFA">
            <w:pPr>
              <w:spacing w:line="276" w:lineRule="auto"/>
              <w:jc w:val="both"/>
              <w:rPr>
                <w:rFonts w:ascii="Arial" w:hAnsi="Arial" w:cs="Arial"/>
                <w:sz w:val="18"/>
                <w:lang w:val="en-GB"/>
              </w:rPr>
            </w:pPr>
            <w:r w:rsidRPr="000D5223">
              <w:rPr>
                <w:rFonts w:ascii="Arial" w:hAnsi="Arial" w:cs="Arial"/>
                <w:sz w:val="18"/>
                <w:lang w:val="en-GB"/>
              </w:rPr>
              <w:t xml:space="preserve">(by separate and non-consolidated financial statements) for the </w:t>
            </w:r>
            <w:r w:rsidR="0059653E">
              <w:rPr>
                <w:rFonts w:ascii="Arial" w:hAnsi="Arial" w:cs="Arial"/>
                <w:sz w:val="18"/>
                <w:lang w:val="en-GB"/>
              </w:rPr>
              <w:t>years 2022, 2023</w:t>
            </w:r>
            <w:r w:rsidRPr="00104B15">
              <w:rPr>
                <w:rFonts w:ascii="Arial" w:hAnsi="Arial" w:cs="Arial"/>
                <w:sz w:val="18"/>
                <w:lang w:val="en-GB"/>
              </w:rPr>
              <w:t xml:space="preserve"> and the latest quarterly or semi-annual statemen</w:t>
            </w:r>
            <w:r w:rsidR="0059653E">
              <w:rPr>
                <w:rFonts w:ascii="Arial" w:hAnsi="Arial" w:cs="Arial"/>
                <w:sz w:val="18"/>
                <w:lang w:val="en-GB"/>
              </w:rPr>
              <w:t>t for the current period of 2024</w:t>
            </w:r>
            <w:r w:rsidRPr="00104B15">
              <w:rPr>
                <w:rFonts w:ascii="Arial" w:hAnsi="Arial" w:cs="Arial"/>
                <w:sz w:val="18"/>
                <w:lang w:val="en-GB"/>
              </w:rPr>
              <w:t>;</w:t>
            </w:r>
            <w:r w:rsidRPr="000D5223">
              <w:rPr>
                <w:rFonts w:ascii="Arial" w:hAnsi="Arial" w:cs="Arial"/>
                <w:sz w:val="18"/>
                <w:lang w:val="en-GB"/>
              </w:rPr>
              <w:t xml:space="preserve"> </w:t>
            </w:r>
          </w:p>
          <w:p w14:paraId="5C759742" w14:textId="77777777" w:rsidR="00BB79E9" w:rsidRPr="000D5223" w:rsidRDefault="00BB79E9" w:rsidP="00493BFA">
            <w:pPr>
              <w:jc w:val="both"/>
              <w:rPr>
                <w:rFonts w:ascii="Arial" w:hAnsi="Arial" w:cs="Arial"/>
                <w:i/>
                <w:sz w:val="16"/>
                <w:u w:val="single"/>
              </w:rPr>
            </w:pPr>
            <w:proofErr w:type="spellStart"/>
            <w:r w:rsidRPr="000D5223">
              <w:rPr>
                <w:rFonts w:ascii="Arial" w:hAnsi="Arial" w:cs="Arial"/>
                <w:i/>
                <w:sz w:val="16"/>
                <w:u w:val="single"/>
              </w:rPr>
              <w:t>Notice</w:t>
            </w:r>
            <w:proofErr w:type="spellEnd"/>
            <w:r w:rsidRPr="000D5223">
              <w:rPr>
                <w:rFonts w:ascii="Arial" w:hAnsi="Arial" w:cs="Arial"/>
                <w:i/>
                <w:sz w:val="16"/>
                <w:u w:val="single"/>
              </w:rPr>
              <w:t>:</w:t>
            </w:r>
          </w:p>
          <w:p w14:paraId="263897FE" w14:textId="77777777" w:rsidR="00BB79E9" w:rsidRPr="000D5223" w:rsidRDefault="00BB79E9" w:rsidP="00A80ADA">
            <w:pPr>
              <w:pStyle w:val="Akapitzlist"/>
              <w:numPr>
                <w:ilvl w:val="0"/>
                <w:numId w:val="21"/>
              </w:numPr>
              <w:spacing w:after="0" w:line="240" w:lineRule="auto"/>
              <w:jc w:val="both"/>
              <w:rPr>
                <w:rFonts w:ascii="Arial" w:hAnsi="Arial" w:cs="Arial"/>
                <w:i/>
                <w:sz w:val="16"/>
                <w:szCs w:val="20"/>
                <w:lang w:val="en-GB"/>
              </w:rPr>
            </w:pPr>
            <w:r w:rsidRPr="000D5223">
              <w:rPr>
                <w:rFonts w:ascii="Arial" w:hAnsi="Arial" w:cs="Arial"/>
                <w:i/>
                <w:sz w:val="16"/>
                <w:szCs w:val="20"/>
                <w:lang w:val="en-GB"/>
              </w:rPr>
              <w:t>In the case of financial documents prepared in paper form, please attach a copy of the financial statement prepared in the required form and signed by the relevant persons, as required by relevant regulations, confirmed (by an authorised employee of the Bidder) to correspond to the original.</w:t>
            </w:r>
          </w:p>
          <w:p w14:paraId="642BBD05" w14:textId="77777777" w:rsidR="00BB79E9" w:rsidRPr="000D5223" w:rsidRDefault="00BB79E9" w:rsidP="00A80ADA">
            <w:pPr>
              <w:pStyle w:val="Akapitzlist"/>
              <w:numPr>
                <w:ilvl w:val="0"/>
                <w:numId w:val="21"/>
              </w:numPr>
              <w:spacing w:after="0" w:line="240" w:lineRule="auto"/>
              <w:jc w:val="both"/>
              <w:rPr>
                <w:rFonts w:ascii="Arial" w:hAnsi="Arial" w:cs="Arial"/>
                <w:i/>
                <w:sz w:val="16"/>
                <w:szCs w:val="20"/>
                <w:lang w:val="en-GB"/>
              </w:rPr>
            </w:pPr>
            <w:r w:rsidRPr="000D5223">
              <w:rPr>
                <w:rFonts w:ascii="Arial" w:hAnsi="Arial" w:cs="Arial"/>
                <w:i/>
                <w:sz w:val="16"/>
                <w:szCs w:val="20"/>
                <w:lang w:val="en-GB"/>
              </w:rPr>
              <w:t>Documents may be signed in electronic form. A qualified signature is accepted, but only from EU Bidders.</w:t>
            </w:r>
          </w:p>
          <w:p w14:paraId="7CFF492C" w14:textId="77777777" w:rsidR="00BB79E9" w:rsidRPr="000D5223" w:rsidRDefault="00BB79E9" w:rsidP="00A80ADA">
            <w:pPr>
              <w:pStyle w:val="Akapitzlist"/>
              <w:numPr>
                <w:ilvl w:val="0"/>
                <w:numId w:val="21"/>
              </w:numPr>
              <w:spacing w:after="0" w:line="240" w:lineRule="auto"/>
              <w:jc w:val="both"/>
              <w:rPr>
                <w:rFonts w:ascii="Arial" w:hAnsi="Arial" w:cs="Arial"/>
                <w:i/>
                <w:sz w:val="16"/>
                <w:szCs w:val="20"/>
                <w:lang w:val="en-GB"/>
              </w:rPr>
            </w:pPr>
            <w:r w:rsidRPr="000D5223">
              <w:rPr>
                <w:rFonts w:ascii="Arial" w:hAnsi="Arial" w:cs="Arial"/>
                <w:i/>
                <w:sz w:val="16"/>
                <w:szCs w:val="20"/>
                <w:lang w:val="en-GB"/>
              </w:rPr>
              <w:t xml:space="preserve">If a financial statement for the periods indicated is not available, the Bidder shall inform the Owner thereof, and the Owner shall send a list of financial data required to conduct a financial verification. </w:t>
            </w:r>
          </w:p>
          <w:p w14:paraId="68A70D73" w14:textId="77777777" w:rsidR="00BB79E9" w:rsidRPr="000D5223" w:rsidRDefault="00BB79E9" w:rsidP="00A80ADA">
            <w:pPr>
              <w:pStyle w:val="Akapitzlist"/>
              <w:numPr>
                <w:ilvl w:val="0"/>
                <w:numId w:val="21"/>
              </w:numPr>
              <w:spacing w:after="0" w:line="240" w:lineRule="auto"/>
              <w:jc w:val="both"/>
              <w:rPr>
                <w:rFonts w:ascii="Arial" w:hAnsi="Arial" w:cs="Arial"/>
                <w:i/>
                <w:sz w:val="16"/>
                <w:szCs w:val="20"/>
                <w:lang w:val="en-GB"/>
              </w:rPr>
            </w:pPr>
            <w:r w:rsidRPr="000D5223">
              <w:rPr>
                <w:rFonts w:ascii="Arial" w:hAnsi="Arial" w:cs="Arial"/>
                <w:i/>
                <w:sz w:val="16"/>
                <w:szCs w:val="20"/>
                <w:lang w:val="en-GB"/>
              </w:rPr>
              <w:t xml:space="preserve">In the case of a loss incurred at the end of one of the reporting periods, an additional explanation as to why the loss occurred is required. </w:t>
            </w:r>
          </w:p>
          <w:p w14:paraId="6BBBE757" w14:textId="77777777" w:rsidR="00BB79E9" w:rsidRPr="000D5223" w:rsidRDefault="00BB79E9" w:rsidP="00A80ADA">
            <w:pPr>
              <w:pStyle w:val="Akapitzlist"/>
              <w:numPr>
                <w:ilvl w:val="0"/>
                <w:numId w:val="21"/>
              </w:numPr>
              <w:spacing w:after="0" w:line="240" w:lineRule="auto"/>
              <w:jc w:val="both"/>
              <w:rPr>
                <w:rFonts w:ascii="Arial" w:hAnsi="Arial" w:cs="Arial"/>
                <w:i/>
                <w:sz w:val="16"/>
                <w:szCs w:val="20"/>
                <w:lang w:val="en-GB"/>
              </w:rPr>
            </w:pPr>
            <w:r w:rsidRPr="000D5223">
              <w:rPr>
                <w:rFonts w:ascii="Arial" w:hAnsi="Arial" w:cs="Arial"/>
                <w:i/>
                <w:sz w:val="16"/>
                <w:szCs w:val="20"/>
                <w:lang w:val="en-GB"/>
              </w:rPr>
              <w:t>In the case of a consortium of Bidders, the document must be submitted by each Bidder.</w:t>
            </w:r>
          </w:p>
          <w:p w14:paraId="22A6EA65" w14:textId="77777777" w:rsidR="00BB79E9" w:rsidRPr="000D5223" w:rsidRDefault="00BB79E9" w:rsidP="00A80ADA">
            <w:pPr>
              <w:pStyle w:val="Akapitzlist"/>
              <w:numPr>
                <w:ilvl w:val="0"/>
                <w:numId w:val="21"/>
              </w:numPr>
              <w:spacing w:after="0" w:line="240" w:lineRule="auto"/>
              <w:jc w:val="both"/>
              <w:rPr>
                <w:rFonts w:ascii="Arial" w:hAnsi="Arial" w:cs="Arial"/>
                <w:i/>
                <w:sz w:val="18"/>
                <w:szCs w:val="20"/>
                <w:lang w:val="en-GB"/>
              </w:rPr>
            </w:pPr>
            <w:r w:rsidRPr="000D5223">
              <w:rPr>
                <w:rFonts w:ascii="Arial" w:hAnsi="Arial" w:cs="Arial"/>
                <w:i/>
                <w:sz w:val="16"/>
                <w:szCs w:val="20"/>
                <w:lang w:val="en-GB"/>
              </w:rPr>
              <w:t>Each consortium member must submit separate data.</w:t>
            </w:r>
          </w:p>
        </w:tc>
      </w:tr>
      <w:tr w:rsidR="00BB79E9" w:rsidRPr="008643CE" w14:paraId="0AE86B66" w14:textId="77777777" w:rsidTr="00182F52">
        <w:trPr>
          <w:trHeight w:val="832"/>
        </w:trPr>
        <w:tc>
          <w:tcPr>
            <w:tcW w:w="1709" w:type="dxa"/>
            <w:vAlign w:val="center"/>
          </w:tcPr>
          <w:p w14:paraId="1EDD179A" w14:textId="77777777" w:rsidR="00BB79E9" w:rsidRPr="00CA74C9" w:rsidRDefault="00BB79E9" w:rsidP="00CA74C9">
            <w:pPr>
              <w:spacing w:line="276" w:lineRule="auto"/>
              <w:jc w:val="both"/>
              <w:rPr>
                <w:rFonts w:ascii="Arial" w:hAnsi="Arial" w:cs="Arial"/>
                <w:b/>
              </w:rPr>
            </w:pPr>
            <w:r w:rsidRPr="00CA74C9">
              <w:rPr>
                <w:rFonts w:ascii="Arial" w:hAnsi="Arial" w:cs="Arial"/>
                <w:b/>
              </w:rPr>
              <w:t xml:space="preserve">Appendix </w:t>
            </w:r>
            <w:r w:rsidRPr="00B720C4">
              <w:rPr>
                <w:rFonts w:ascii="Arial" w:hAnsi="Arial" w:cs="Arial"/>
                <w:b/>
                <w:color w:val="FF0000"/>
              </w:rPr>
              <w:t>F6</w:t>
            </w:r>
          </w:p>
        </w:tc>
        <w:tc>
          <w:tcPr>
            <w:tcW w:w="7979" w:type="dxa"/>
            <w:shd w:val="clear" w:color="auto" w:fill="auto"/>
            <w:vAlign w:val="center"/>
          </w:tcPr>
          <w:p w14:paraId="22DF2F9C" w14:textId="77777777" w:rsidR="00BB79E9" w:rsidRDefault="00BB79E9" w:rsidP="00CA74C9">
            <w:pPr>
              <w:tabs>
                <w:tab w:val="num" w:pos="851"/>
                <w:tab w:val="num" w:pos="2393"/>
              </w:tabs>
              <w:spacing w:line="276" w:lineRule="auto"/>
              <w:jc w:val="both"/>
              <w:rPr>
                <w:rFonts w:ascii="Arial" w:hAnsi="Arial" w:cs="Arial"/>
                <w:sz w:val="18"/>
                <w:lang w:val="en-GB"/>
              </w:rPr>
            </w:pPr>
            <w:r w:rsidRPr="00F55CC3">
              <w:rPr>
                <w:rFonts w:ascii="Arial" w:hAnsi="Arial" w:cs="Arial"/>
                <w:sz w:val="18"/>
                <w:lang w:val="en-GB"/>
              </w:rPr>
              <w:t>Filled and signed</w:t>
            </w:r>
            <w:r w:rsidRPr="000D5223">
              <w:rPr>
                <w:rFonts w:ascii="Arial" w:hAnsi="Arial" w:cs="Arial"/>
                <w:sz w:val="18"/>
                <w:lang w:val="en-GB"/>
              </w:rPr>
              <w:t xml:space="preserve"> Declaration of the </w:t>
            </w:r>
            <w:r w:rsidR="003A210E" w:rsidRPr="003A210E">
              <w:rPr>
                <w:rFonts w:ascii="Arial" w:hAnsi="Arial" w:cs="Arial"/>
                <w:b/>
                <w:sz w:val="18"/>
                <w:lang w:val="en-GB"/>
              </w:rPr>
              <w:t>BENEFICIAL OWNER STATEMENT</w:t>
            </w:r>
            <w:r w:rsidR="003A210E">
              <w:rPr>
                <w:rFonts w:ascii="Arial" w:hAnsi="Arial" w:cs="Arial"/>
                <w:b/>
                <w:sz w:val="18"/>
                <w:lang w:val="en-GB"/>
              </w:rPr>
              <w:t xml:space="preserve"> </w:t>
            </w:r>
            <w:r w:rsidRPr="000D5223">
              <w:rPr>
                <w:rFonts w:ascii="Arial" w:hAnsi="Arial" w:cs="Arial"/>
                <w:sz w:val="18"/>
                <w:lang w:val="en-GB"/>
              </w:rPr>
              <w:t>and for domestic Bidders also a printout from the Central Register of Beneficial Owner (Company's entries in the Central Register of Beneficial Owner).</w:t>
            </w:r>
          </w:p>
          <w:p w14:paraId="67324425" w14:textId="77777777" w:rsidR="00340423" w:rsidRPr="00493BFA" w:rsidRDefault="00340423" w:rsidP="00340423">
            <w:pPr>
              <w:jc w:val="both"/>
              <w:rPr>
                <w:rFonts w:ascii="Arial" w:hAnsi="Arial" w:cs="Arial"/>
                <w:sz w:val="18"/>
                <w:lang w:val="en-GB"/>
              </w:rPr>
            </w:pPr>
            <w:r w:rsidRPr="00493BFA">
              <w:rPr>
                <w:rFonts w:ascii="Arial" w:hAnsi="Arial" w:cs="Arial"/>
                <w:i/>
                <w:sz w:val="16"/>
                <w:u w:val="single"/>
                <w:lang w:val="en-GB"/>
              </w:rPr>
              <w:t>Notice</w:t>
            </w:r>
            <w:r w:rsidRPr="00493BFA">
              <w:rPr>
                <w:rFonts w:ascii="Arial" w:hAnsi="Arial" w:cs="Arial"/>
                <w:sz w:val="18"/>
                <w:lang w:val="en-GB"/>
              </w:rPr>
              <w:t>:</w:t>
            </w:r>
          </w:p>
          <w:p w14:paraId="0E6D1C6E" w14:textId="77777777" w:rsidR="00340423" w:rsidRPr="000D5223" w:rsidRDefault="00340423" w:rsidP="00340423">
            <w:pPr>
              <w:tabs>
                <w:tab w:val="num" w:pos="851"/>
                <w:tab w:val="num" w:pos="2393"/>
              </w:tabs>
              <w:spacing w:line="276" w:lineRule="auto"/>
              <w:jc w:val="both"/>
              <w:rPr>
                <w:rFonts w:ascii="Arial" w:hAnsi="Arial" w:cs="Arial"/>
                <w:sz w:val="18"/>
                <w:lang w:val="en-GB"/>
              </w:rPr>
            </w:pPr>
            <w:r w:rsidRPr="00493BFA">
              <w:rPr>
                <w:rFonts w:ascii="Arial" w:eastAsia="Calibri" w:hAnsi="Arial" w:cs="Arial"/>
                <w:i/>
                <w:sz w:val="16"/>
                <w:lang w:val="en-GB" w:eastAsia="en-US"/>
              </w:rPr>
              <w:t>•    In the case of a consortium of Bidders, the document must be submitted by each Bidder</w:t>
            </w:r>
            <w:r w:rsidRPr="00493BFA">
              <w:rPr>
                <w:rFonts w:ascii="Arial" w:hAnsi="Arial" w:cs="Arial"/>
                <w:sz w:val="18"/>
                <w:lang w:val="en-GB"/>
              </w:rPr>
              <w:t>.</w:t>
            </w:r>
          </w:p>
        </w:tc>
      </w:tr>
      <w:tr w:rsidR="00BB79E9" w:rsidRPr="008643CE" w14:paraId="6FF53FF9" w14:textId="77777777" w:rsidTr="00182F52">
        <w:trPr>
          <w:trHeight w:val="832"/>
        </w:trPr>
        <w:tc>
          <w:tcPr>
            <w:tcW w:w="1709" w:type="dxa"/>
            <w:vAlign w:val="center"/>
          </w:tcPr>
          <w:p w14:paraId="116CEDD1" w14:textId="77777777" w:rsidR="00BB79E9" w:rsidRPr="00CA74C9" w:rsidRDefault="00BB79E9" w:rsidP="003378AE">
            <w:pPr>
              <w:spacing w:line="276" w:lineRule="auto"/>
              <w:jc w:val="both"/>
              <w:rPr>
                <w:rFonts w:ascii="Arial" w:hAnsi="Arial" w:cs="Arial"/>
                <w:b/>
              </w:rPr>
            </w:pPr>
            <w:r w:rsidRPr="00CA74C9">
              <w:rPr>
                <w:rFonts w:ascii="Arial" w:hAnsi="Arial" w:cs="Arial"/>
                <w:b/>
              </w:rPr>
              <w:t xml:space="preserve">Appendix </w:t>
            </w:r>
            <w:r w:rsidR="003378AE" w:rsidRPr="00B720C4">
              <w:rPr>
                <w:rFonts w:ascii="Arial" w:hAnsi="Arial" w:cs="Arial"/>
                <w:b/>
                <w:color w:val="FF0000"/>
              </w:rPr>
              <w:t>F</w:t>
            </w:r>
            <w:r w:rsidR="005B7068" w:rsidRPr="00B720C4">
              <w:rPr>
                <w:rFonts w:ascii="Arial" w:hAnsi="Arial" w:cs="Arial"/>
                <w:b/>
                <w:color w:val="FF0000"/>
              </w:rPr>
              <w:t>7</w:t>
            </w:r>
          </w:p>
        </w:tc>
        <w:tc>
          <w:tcPr>
            <w:tcW w:w="7979" w:type="dxa"/>
            <w:shd w:val="clear" w:color="auto" w:fill="auto"/>
            <w:vAlign w:val="center"/>
          </w:tcPr>
          <w:p w14:paraId="1AEC2286" w14:textId="77777777" w:rsidR="00BB79E9" w:rsidRPr="000D5223" w:rsidRDefault="00BB79E9" w:rsidP="00CA74C9">
            <w:pPr>
              <w:tabs>
                <w:tab w:val="num" w:pos="851"/>
                <w:tab w:val="num" w:pos="2393"/>
              </w:tabs>
              <w:spacing w:line="276" w:lineRule="auto"/>
              <w:jc w:val="both"/>
              <w:rPr>
                <w:rFonts w:ascii="Arial" w:hAnsi="Arial" w:cs="Arial"/>
                <w:strike/>
                <w:sz w:val="18"/>
                <w:lang w:val="en-GB"/>
              </w:rPr>
            </w:pPr>
            <w:r w:rsidRPr="000D5223">
              <w:rPr>
                <w:rFonts w:ascii="Arial" w:hAnsi="Arial" w:cs="Arial"/>
                <w:sz w:val="18"/>
                <w:lang w:val="en-GB"/>
              </w:rPr>
              <w:t xml:space="preserve">A copy of the </w:t>
            </w:r>
            <w:r w:rsidRPr="000D5223">
              <w:rPr>
                <w:rFonts w:ascii="Arial" w:hAnsi="Arial" w:cs="Arial"/>
                <w:b/>
                <w:sz w:val="18"/>
                <w:lang w:val="en-GB"/>
              </w:rPr>
              <w:t>Consortium Agreement</w:t>
            </w:r>
            <w:r w:rsidRPr="000D5223">
              <w:rPr>
                <w:rFonts w:ascii="Arial" w:hAnsi="Arial" w:cs="Arial"/>
                <w:sz w:val="18"/>
                <w:lang w:val="en-GB"/>
              </w:rPr>
              <w:t xml:space="preserve"> (in the case of a Bidder constituting a consortium of companies).</w:t>
            </w:r>
          </w:p>
        </w:tc>
      </w:tr>
    </w:tbl>
    <w:p w14:paraId="2EA436BC" w14:textId="77777777" w:rsidR="00BB79E9" w:rsidRPr="00182F52" w:rsidRDefault="00BB79E9" w:rsidP="00CA74C9">
      <w:pPr>
        <w:tabs>
          <w:tab w:val="right" w:pos="2552"/>
          <w:tab w:val="left" w:pos="2835"/>
        </w:tabs>
        <w:spacing w:before="240" w:line="276" w:lineRule="auto"/>
        <w:jc w:val="both"/>
        <w:rPr>
          <w:rFonts w:ascii="Arial" w:hAnsi="Arial" w:cs="Arial"/>
          <w:color w:val="000000"/>
          <w:sz w:val="14"/>
          <w:szCs w:val="14"/>
          <w:lang w:val="en-GB"/>
        </w:rPr>
      </w:pPr>
      <w:r w:rsidRPr="00182F52">
        <w:rPr>
          <w:rFonts w:ascii="Arial" w:hAnsi="Arial" w:cs="Arial"/>
          <w:i/>
          <w:color w:val="000000"/>
          <w:sz w:val="14"/>
          <w:szCs w:val="14"/>
          <w:lang w:val="en-GB"/>
        </w:rPr>
        <w:t>A proposal submitted against the above specified order may be returned for completion or may be rejected.</w:t>
      </w:r>
    </w:p>
    <w:p w14:paraId="6CD486C3" w14:textId="77777777" w:rsidR="00BB79E9" w:rsidRPr="00182F52" w:rsidRDefault="00BB79E9" w:rsidP="00CA74C9">
      <w:pPr>
        <w:tabs>
          <w:tab w:val="right" w:pos="2552"/>
          <w:tab w:val="left" w:pos="2835"/>
        </w:tabs>
        <w:spacing w:line="276" w:lineRule="auto"/>
        <w:jc w:val="both"/>
        <w:rPr>
          <w:rFonts w:ascii="Arial" w:hAnsi="Arial" w:cs="Arial"/>
          <w:i/>
          <w:color w:val="000000"/>
          <w:sz w:val="14"/>
          <w:szCs w:val="14"/>
          <w:lang w:val="en-GB"/>
        </w:rPr>
      </w:pPr>
      <w:r w:rsidRPr="00182F52">
        <w:rPr>
          <w:rFonts w:ascii="Arial" w:hAnsi="Arial" w:cs="Arial"/>
          <w:i/>
          <w:color w:val="000000"/>
          <w:sz w:val="14"/>
          <w:szCs w:val="14"/>
          <w:lang w:val="en-GB"/>
        </w:rPr>
        <w:t>The Bidder may enclose additional appendices to the obligatory appendices set forth in RFP.</w:t>
      </w:r>
    </w:p>
    <w:p w14:paraId="7693B88A" w14:textId="396E811D" w:rsidR="007A5DC0" w:rsidRPr="00182F52" w:rsidRDefault="00BB79E9" w:rsidP="00CA74C9">
      <w:pPr>
        <w:tabs>
          <w:tab w:val="left" w:pos="142"/>
          <w:tab w:val="left" w:pos="993"/>
          <w:tab w:val="left" w:pos="1560"/>
          <w:tab w:val="right" w:pos="2552"/>
          <w:tab w:val="left" w:pos="2835"/>
        </w:tabs>
        <w:spacing w:line="276" w:lineRule="auto"/>
        <w:jc w:val="both"/>
        <w:rPr>
          <w:rFonts w:ascii="Arial" w:hAnsi="Arial" w:cs="Arial"/>
          <w:i/>
          <w:color w:val="000000"/>
          <w:sz w:val="14"/>
          <w:szCs w:val="14"/>
          <w:lang w:val="en-GB"/>
        </w:rPr>
      </w:pPr>
      <w:r w:rsidRPr="00182F52">
        <w:rPr>
          <w:rFonts w:ascii="Arial" w:hAnsi="Arial" w:cs="Arial"/>
          <w:i/>
          <w:color w:val="000000"/>
          <w:sz w:val="14"/>
          <w:szCs w:val="14"/>
          <w:lang w:val="en-GB"/>
        </w:rPr>
        <w:t xml:space="preserve">Appendices may be enclosed to the FORMAL PROPOSAL, maintaining the order according to their numbering, properly marked in order to ensure fact and unobstructed reference to particular appendices. </w:t>
      </w:r>
    </w:p>
    <w:p w14:paraId="5F5C002A" w14:textId="77777777" w:rsidR="00182F52" w:rsidRPr="00CA74C9" w:rsidRDefault="00182F52" w:rsidP="00CA74C9">
      <w:pPr>
        <w:tabs>
          <w:tab w:val="left" w:pos="142"/>
          <w:tab w:val="left" w:pos="993"/>
          <w:tab w:val="left" w:pos="1560"/>
          <w:tab w:val="right" w:pos="2552"/>
          <w:tab w:val="left" w:pos="2835"/>
        </w:tabs>
        <w:spacing w:line="276" w:lineRule="auto"/>
        <w:jc w:val="both"/>
        <w:rPr>
          <w:rFonts w:ascii="Arial" w:hAnsi="Arial" w:cs="Arial"/>
          <w:i/>
          <w:color w:val="000000"/>
          <w:lang w:val="en-GB"/>
        </w:rPr>
      </w:pPr>
    </w:p>
    <w:p w14:paraId="1C1B6F69" w14:textId="77777777" w:rsidR="00BB79E9" w:rsidRPr="00CA74C9" w:rsidRDefault="00BB79E9" w:rsidP="00CA74C9">
      <w:pPr>
        <w:pStyle w:val="K"/>
        <w:spacing w:line="276" w:lineRule="auto"/>
        <w:jc w:val="both"/>
        <w:rPr>
          <w:rFonts w:ascii="Arial" w:hAnsi="Arial" w:cs="Arial"/>
          <w:sz w:val="20"/>
        </w:rPr>
      </w:pPr>
      <w:r w:rsidRPr="00CA74C9">
        <w:rPr>
          <w:rFonts w:ascii="Arial" w:hAnsi="Arial" w:cs="Arial"/>
          <w:sz w:val="20"/>
        </w:rPr>
        <w:tab/>
      </w:r>
      <w:r w:rsidRPr="00CA74C9">
        <w:rPr>
          <w:rFonts w:ascii="Arial" w:hAnsi="Arial" w:cs="Arial"/>
          <w:sz w:val="20"/>
        </w:rPr>
        <w:tab/>
      </w:r>
      <w:r w:rsidRPr="00CA74C9">
        <w:rPr>
          <w:rFonts w:ascii="Arial" w:hAnsi="Arial" w:cs="Arial"/>
          <w:sz w:val="20"/>
        </w:rPr>
        <w:tab/>
      </w:r>
      <w:r w:rsidRPr="00CA74C9">
        <w:rPr>
          <w:rFonts w:ascii="Arial" w:hAnsi="Arial" w:cs="Arial"/>
          <w:sz w:val="20"/>
        </w:rPr>
        <w:tab/>
      </w:r>
      <w:r w:rsidRPr="00CA74C9">
        <w:rPr>
          <w:rFonts w:ascii="Arial" w:hAnsi="Arial" w:cs="Arial"/>
          <w:sz w:val="20"/>
        </w:rPr>
        <w:tab/>
      </w:r>
      <w:r w:rsidRPr="00CA74C9">
        <w:rPr>
          <w:rFonts w:ascii="Arial" w:hAnsi="Arial" w:cs="Arial"/>
          <w:sz w:val="20"/>
        </w:rPr>
        <w:tab/>
      </w:r>
      <w:r w:rsidRPr="00CA74C9">
        <w:rPr>
          <w:rFonts w:ascii="Arial" w:hAnsi="Arial" w:cs="Arial"/>
          <w:sz w:val="20"/>
        </w:rPr>
        <w:tab/>
        <w:t>Bidder’s signatures</w:t>
      </w:r>
    </w:p>
    <w:p w14:paraId="638DCA90" w14:textId="77777777" w:rsidR="00BB79E9" w:rsidRDefault="00BB79E9" w:rsidP="00CA74C9">
      <w:pPr>
        <w:spacing w:line="276" w:lineRule="auto"/>
        <w:ind w:left="3540"/>
        <w:jc w:val="both"/>
        <w:rPr>
          <w:rFonts w:ascii="Arial" w:hAnsi="Arial" w:cs="Arial"/>
          <w:i/>
          <w:lang w:val="en-GB"/>
        </w:rPr>
      </w:pPr>
      <w:r w:rsidRPr="00CA74C9">
        <w:rPr>
          <w:rFonts w:ascii="Arial" w:hAnsi="Arial" w:cs="Arial"/>
          <w:i/>
          <w:lang w:val="en-GB"/>
        </w:rPr>
        <w:t>(representatives authorized to sign statements of intent)</w:t>
      </w:r>
    </w:p>
    <w:p w14:paraId="51A0D1B9" w14:textId="77777777" w:rsidR="00E017E1" w:rsidRDefault="00E017E1" w:rsidP="00CA74C9">
      <w:pPr>
        <w:spacing w:line="276" w:lineRule="auto"/>
        <w:ind w:left="3540"/>
        <w:jc w:val="both"/>
        <w:rPr>
          <w:rFonts w:ascii="Arial" w:hAnsi="Arial" w:cs="Arial"/>
          <w:i/>
          <w:lang w:val="en-GB"/>
        </w:rPr>
      </w:pPr>
    </w:p>
    <w:p w14:paraId="219A9720" w14:textId="77777777" w:rsidR="00E017E1" w:rsidRDefault="00E017E1" w:rsidP="00CA74C9">
      <w:pPr>
        <w:spacing w:line="276" w:lineRule="auto"/>
        <w:ind w:left="3540"/>
        <w:jc w:val="both"/>
        <w:rPr>
          <w:rFonts w:ascii="Arial" w:hAnsi="Arial" w:cs="Arial"/>
          <w:lang w:val="en-GB"/>
        </w:rPr>
      </w:pPr>
    </w:p>
    <w:p w14:paraId="42A47633" w14:textId="77777777" w:rsidR="007A5DC0" w:rsidRPr="00CA74C9" w:rsidRDefault="007A5DC0" w:rsidP="00CA74C9">
      <w:pPr>
        <w:spacing w:line="276" w:lineRule="auto"/>
        <w:ind w:left="3540"/>
        <w:jc w:val="both"/>
        <w:rPr>
          <w:rFonts w:ascii="Arial" w:hAnsi="Arial" w:cs="Arial"/>
          <w:lang w:val="en-GB"/>
        </w:rPr>
      </w:pPr>
    </w:p>
    <w:p w14:paraId="3A57589F" w14:textId="77777777" w:rsidR="00BB79E9" w:rsidRPr="00CA74C9" w:rsidRDefault="00BB79E9" w:rsidP="00CA74C9">
      <w:pPr>
        <w:spacing w:before="240" w:line="276" w:lineRule="auto"/>
        <w:jc w:val="both"/>
        <w:rPr>
          <w:rFonts w:ascii="Arial" w:hAnsi="Arial" w:cs="Arial"/>
          <w:lang w:val="en-GB"/>
        </w:rPr>
      </w:pPr>
      <w:r w:rsidRPr="00CA74C9">
        <w:rPr>
          <w:rFonts w:ascii="Arial" w:hAnsi="Arial" w:cs="Arial"/>
          <w:lang w:val="en-GB"/>
        </w:rPr>
        <w:tab/>
      </w:r>
      <w:r w:rsidRPr="00CA74C9">
        <w:rPr>
          <w:rFonts w:ascii="Arial" w:hAnsi="Arial" w:cs="Arial"/>
          <w:lang w:val="en-GB"/>
        </w:rPr>
        <w:tab/>
      </w:r>
      <w:r w:rsidRPr="00CA74C9">
        <w:rPr>
          <w:rFonts w:ascii="Arial" w:hAnsi="Arial" w:cs="Arial"/>
          <w:lang w:val="en-GB"/>
        </w:rPr>
        <w:tab/>
      </w:r>
      <w:r w:rsidRPr="00CA74C9">
        <w:rPr>
          <w:rFonts w:ascii="Arial" w:hAnsi="Arial" w:cs="Arial"/>
          <w:lang w:val="en-GB"/>
        </w:rPr>
        <w:tab/>
      </w:r>
      <w:r w:rsidRPr="00CA74C9">
        <w:rPr>
          <w:rFonts w:ascii="Arial" w:hAnsi="Arial" w:cs="Arial"/>
          <w:lang w:val="en-GB"/>
        </w:rPr>
        <w:tab/>
      </w:r>
      <w:r w:rsidRPr="00CA74C9">
        <w:rPr>
          <w:rFonts w:ascii="Arial" w:hAnsi="Arial" w:cs="Arial"/>
          <w:lang w:val="en-GB"/>
        </w:rPr>
        <w:tab/>
      </w:r>
      <w:r w:rsidRPr="00CA74C9">
        <w:rPr>
          <w:rFonts w:ascii="Arial" w:hAnsi="Arial" w:cs="Arial"/>
          <w:lang w:val="en-GB"/>
        </w:rPr>
        <w:tab/>
        <w:t>..................................................</w:t>
      </w:r>
    </w:p>
    <w:p w14:paraId="43EF9A49" w14:textId="77777777" w:rsidR="00BB79E9" w:rsidRPr="00CA74C9" w:rsidRDefault="00BB79E9" w:rsidP="00CA74C9">
      <w:pPr>
        <w:pStyle w:val="K"/>
        <w:tabs>
          <w:tab w:val="left" w:pos="2552"/>
          <w:tab w:val="left" w:pos="2694"/>
        </w:tabs>
        <w:spacing w:line="276" w:lineRule="auto"/>
        <w:jc w:val="both"/>
        <w:rPr>
          <w:rFonts w:ascii="Arial" w:hAnsi="Arial" w:cs="Arial"/>
          <w:i/>
          <w:sz w:val="20"/>
        </w:rPr>
      </w:pPr>
      <w:r w:rsidRPr="00CA74C9">
        <w:rPr>
          <w:rFonts w:ascii="Arial" w:hAnsi="Arial" w:cs="Arial"/>
          <w:sz w:val="20"/>
        </w:rPr>
        <w:t>Date: .........................</w:t>
      </w:r>
    </w:p>
    <w:p w14:paraId="59FECA25" w14:textId="77777777" w:rsidR="00BB79E9" w:rsidRPr="00182F52" w:rsidRDefault="00BB79E9" w:rsidP="00CA74C9">
      <w:pPr>
        <w:spacing w:before="120" w:line="276" w:lineRule="auto"/>
        <w:jc w:val="both"/>
        <w:rPr>
          <w:rFonts w:ascii="Arial" w:hAnsi="Arial" w:cs="Arial"/>
          <w:i/>
          <w:color w:val="000000"/>
          <w:sz w:val="14"/>
          <w:szCs w:val="14"/>
          <w:u w:val="single"/>
          <w:lang w:val="en-GB"/>
        </w:rPr>
      </w:pPr>
      <w:r w:rsidRPr="00182F52">
        <w:rPr>
          <w:rFonts w:ascii="Arial" w:hAnsi="Arial" w:cs="Arial"/>
          <w:i/>
          <w:color w:val="000000"/>
          <w:sz w:val="14"/>
          <w:szCs w:val="14"/>
          <w:u w:val="single"/>
          <w:lang w:val="en-GB"/>
        </w:rPr>
        <w:t>Comment to a consortium of Bidders applying for the award of procurement:</w:t>
      </w:r>
    </w:p>
    <w:p w14:paraId="1E9DCF4D" w14:textId="1A38215A" w:rsidR="00BB79E9" w:rsidRPr="00182F52" w:rsidRDefault="00BB79E9" w:rsidP="00CA74C9">
      <w:pPr>
        <w:spacing w:before="120" w:line="276" w:lineRule="auto"/>
        <w:jc w:val="both"/>
        <w:rPr>
          <w:rFonts w:ascii="Arial" w:hAnsi="Arial" w:cs="Arial"/>
          <w:sz w:val="14"/>
          <w:szCs w:val="14"/>
          <w:lang w:val="en-GB"/>
        </w:rPr>
      </w:pPr>
      <w:r w:rsidRPr="00182F52">
        <w:rPr>
          <w:rFonts w:ascii="Arial" w:hAnsi="Arial" w:cs="Arial"/>
          <w:i/>
          <w:color w:val="000000"/>
          <w:sz w:val="14"/>
          <w:szCs w:val="14"/>
          <w:lang w:val="en-GB"/>
        </w:rPr>
        <w:t>Bidder applying for the award of procurement as a consortium must submit one “proposal” document prepared according to this template. It is signed by the lawful attorney (Consortium Leader) or by all of the Bidders in the consortium. The status of representation of the</w:t>
      </w:r>
      <w:r w:rsidR="00182F52">
        <w:rPr>
          <w:rFonts w:ascii="Arial" w:hAnsi="Arial" w:cs="Arial"/>
          <w:i/>
          <w:color w:val="000000"/>
          <w:sz w:val="14"/>
          <w:szCs w:val="14"/>
          <w:lang w:val="en-GB"/>
        </w:rPr>
        <w:t xml:space="preserve"> </w:t>
      </w:r>
      <w:r w:rsidRPr="00182F52">
        <w:rPr>
          <w:rFonts w:ascii="Arial" w:hAnsi="Arial" w:cs="Arial"/>
          <w:i/>
          <w:color w:val="000000"/>
          <w:sz w:val="14"/>
          <w:szCs w:val="14"/>
          <w:lang w:val="en-GB"/>
        </w:rPr>
        <w:t>Bidders applying as a consortium and the method of submitting statements in the preliminary proposal must be expressly stated in the letter of attorney.</w:t>
      </w:r>
      <w:r w:rsidRPr="00182F52">
        <w:rPr>
          <w:rFonts w:ascii="Arial" w:hAnsi="Arial" w:cs="Arial"/>
          <w:sz w:val="14"/>
          <w:szCs w:val="14"/>
          <w:lang w:val="en-GB"/>
        </w:rPr>
        <w:t xml:space="preserve"> </w:t>
      </w:r>
    </w:p>
    <w:p w14:paraId="2792AFA7" w14:textId="241B6559" w:rsidR="00170380" w:rsidRPr="007E700D" w:rsidRDefault="00170380" w:rsidP="007E700D">
      <w:pPr>
        <w:rPr>
          <w:lang w:val="en-GB"/>
        </w:rPr>
      </w:pPr>
      <w:bookmarkStart w:id="11" w:name="_Toc32497432"/>
    </w:p>
    <w:p w14:paraId="18EE0516" w14:textId="5D91E371" w:rsidR="00785094" w:rsidRPr="00CA74C9" w:rsidRDefault="00785094" w:rsidP="004B3847">
      <w:pPr>
        <w:pStyle w:val="Nagwek2"/>
        <w:jc w:val="right"/>
        <w:rPr>
          <w:rFonts w:ascii="Arial" w:hAnsi="Arial" w:cs="Arial"/>
          <w:b/>
          <w:color w:val="auto"/>
          <w:sz w:val="20"/>
          <w:szCs w:val="20"/>
          <w:lang w:val="en-GB"/>
        </w:rPr>
      </w:pPr>
      <w:bookmarkStart w:id="12" w:name="_Toc185421806"/>
      <w:r w:rsidRPr="00CA74C9">
        <w:rPr>
          <w:rFonts w:ascii="Arial" w:hAnsi="Arial" w:cs="Arial"/>
          <w:b/>
          <w:color w:val="auto"/>
          <w:sz w:val="20"/>
          <w:szCs w:val="20"/>
          <w:lang w:val="en-GB"/>
        </w:rPr>
        <w:t xml:space="preserve">Appendix </w:t>
      </w:r>
      <w:r w:rsidR="00286CC9">
        <w:rPr>
          <w:rFonts w:ascii="Arial" w:hAnsi="Arial" w:cs="Arial"/>
          <w:b/>
          <w:color w:val="auto"/>
          <w:sz w:val="20"/>
          <w:szCs w:val="20"/>
          <w:lang w:val="en-GB"/>
        </w:rPr>
        <w:t>n</w:t>
      </w:r>
      <w:r w:rsidR="00E518CB" w:rsidRPr="00F644AE">
        <w:rPr>
          <w:rFonts w:ascii="Arial" w:hAnsi="Arial" w:cs="Arial"/>
          <w:b/>
          <w:color w:val="auto"/>
          <w:sz w:val="20"/>
          <w:szCs w:val="20"/>
          <w:lang w:val="en-GB"/>
        </w:rPr>
        <w:t xml:space="preserve">o. </w:t>
      </w:r>
      <w:r w:rsidR="00E518CB" w:rsidRPr="00286CC9">
        <w:rPr>
          <w:rFonts w:ascii="Arial" w:hAnsi="Arial" w:cs="Arial"/>
          <w:b/>
          <w:color w:val="000000" w:themeColor="text1"/>
          <w:sz w:val="20"/>
          <w:szCs w:val="20"/>
          <w:lang w:val="en-GB"/>
        </w:rPr>
        <w:t xml:space="preserve">2 </w:t>
      </w:r>
      <w:r w:rsidR="00E518CB" w:rsidRPr="00CA74C9">
        <w:rPr>
          <w:rFonts w:ascii="Arial" w:hAnsi="Arial" w:cs="Arial"/>
          <w:b/>
          <w:color w:val="auto"/>
          <w:sz w:val="20"/>
          <w:szCs w:val="20"/>
          <w:lang w:val="en-GB"/>
        </w:rPr>
        <w:t xml:space="preserve">-  </w:t>
      </w:r>
      <w:r w:rsidRPr="00CA74C9">
        <w:rPr>
          <w:rFonts w:ascii="Arial" w:hAnsi="Arial" w:cs="Arial"/>
          <w:b/>
          <w:color w:val="auto"/>
          <w:sz w:val="20"/>
          <w:szCs w:val="20"/>
          <w:lang w:val="en-GB"/>
        </w:rPr>
        <w:t xml:space="preserve">TECHNICAL </w:t>
      </w:r>
      <w:bookmarkEnd w:id="11"/>
      <w:r w:rsidR="008A345E">
        <w:rPr>
          <w:rFonts w:ascii="Arial" w:hAnsi="Arial" w:cs="Arial"/>
          <w:b/>
          <w:color w:val="auto"/>
          <w:sz w:val="20"/>
          <w:szCs w:val="20"/>
          <w:lang w:val="en-GB"/>
        </w:rPr>
        <w:t>OFFER</w:t>
      </w:r>
      <w:bookmarkEnd w:id="12"/>
    </w:p>
    <w:p w14:paraId="7E45E512" w14:textId="77777777" w:rsidR="008F776B" w:rsidRDefault="008F776B" w:rsidP="008F776B">
      <w:pPr>
        <w:spacing w:line="276" w:lineRule="auto"/>
        <w:jc w:val="both"/>
        <w:rPr>
          <w:rFonts w:ascii="Arial" w:hAnsi="Arial" w:cs="Arial"/>
          <w:b/>
          <w:lang w:val="en-GB"/>
        </w:rPr>
      </w:pPr>
      <w:r w:rsidRPr="00CA74C9">
        <w:rPr>
          <w:rFonts w:ascii="Arial" w:hAnsi="Arial" w:cs="Arial"/>
          <w:b/>
          <w:lang w:val="en-GB"/>
        </w:rPr>
        <w:t>BIDDER:</w:t>
      </w:r>
    </w:p>
    <w:p w14:paraId="5A71D9B3" w14:textId="77777777" w:rsidR="008F776B" w:rsidRPr="00CA74C9" w:rsidRDefault="008F776B" w:rsidP="008F776B">
      <w:pPr>
        <w:spacing w:line="276" w:lineRule="auto"/>
        <w:jc w:val="both"/>
        <w:rPr>
          <w:rFonts w:ascii="Arial" w:hAnsi="Arial" w:cs="Arial"/>
          <w:b/>
          <w:lang w:val="en-GB"/>
        </w:rPr>
      </w:pPr>
    </w:p>
    <w:p w14:paraId="5CB99319" w14:textId="77777777" w:rsidR="008F776B" w:rsidRPr="008F776B" w:rsidRDefault="008F776B" w:rsidP="008F776B">
      <w:pPr>
        <w:spacing w:line="276" w:lineRule="auto"/>
        <w:jc w:val="both"/>
        <w:rPr>
          <w:rFonts w:ascii="Arial" w:hAnsi="Arial" w:cs="Arial"/>
          <w:lang w:val="en-GB"/>
        </w:rPr>
      </w:pPr>
      <w:r w:rsidRPr="008F776B">
        <w:rPr>
          <w:rFonts w:ascii="Arial" w:hAnsi="Arial" w:cs="Arial"/>
          <w:lang w:val="en-GB"/>
        </w:rPr>
        <w:t>………………………………………………………</w:t>
      </w:r>
    </w:p>
    <w:p w14:paraId="564D1593" w14:textId="77777777" w:rsidR="008F776B" w:rsidRPr="008F776B" w:rsidRDefault="008F776B" w:rsidP="008F776B">
      <w:pPr>
        <w:spacing w:line="276" w:lineRule="auto"/>
        <w:jc w:val="both"/>
        <w:rPr>
          <w:rFonts w:ascii="Arial" w:hAnsi="Arial" w:cs="Arial"/>
          <w:lang w:val="en-GB"/>
        </w:rPr>
      </w:pPr>
      <w:r w:rsidRPr="008F776B">
        <w:rPr>
          <w:rFonts w:ascii="Arial" w:hAnsi="Arial" w:cs="Arial"/>
          <w:lang w:val="en-GB"/>
        </w:rPr>
        <w:t>………………………………………………………</w:t>
      </w:r>
    </w:p>
    <w:p w14:paraId="66418D07" w14:textId="77777777" w:rsidR="008F776B" w:rsidRPr="008F776B" w:rsidRDefault="008F776B" w:rsidP="008F776B">
      <w:pPr>
        <w:spacing w:line="276" w:lineRule="auto"/>
        <w:jc w:val="both"/>
        <w:rPr>
          <w:rFonts w:ascii="Arial" w:hAnsi="Arial" w:cs="Arial"/>
          <w:lang w:val="en-GB"/>
        </w:rPr>
      </w:pPr>
      <w:r w:rsidRPr="008F776B">
        <w:rPr>
          <w:rFonts w:ascii="Arial" w:hAnsi="Arial" w:cs="Arial"/>
          <w:lang w:val="en-GB"/>
        </w:rPr>
        <w:t>………………………………………………………</w:t>
      </w:r>
    </w:p>
    <w:p w14:paraId="7BCC4392" w14:textId="77777777" w:rsidR="008F776B" w:rsidRPr="00CA74C9" w:rsidRDefault="008F776B" w:rsidP="008F776B">
      <w:pPr>
        <w:spacing w:line="276" w:lineRule="auto"/>
        <w:jc w:val="both"/>
        <w:rPr>
          <w:rFonts w:ascii="Arial" w:hAnsi="Arial" w:cs="Arial"/>
          <w:lang w:val="en-GB"/>
        </w:rPr>
      </w:pPr>
      <w:r w:rsidRPr="00CA74C9">
        <w:rPr>
          <w:rFonts w:ascii="Arial" w:hAnsi="Arial" w:cs="Arial"/>
          <w:lang w:val="en-GB"/>
        </w:rPr>
        <w:t>Bidder’s name, registered office, address</w:t>
      </w:r>
    </w:p>
    <w:p w14:paraId="664925CF" w14:textId="77777777" w:rsidR="00785094" w:rsidRPr="00CA74C9" w:rsidRDefault="00785094" w:rsidP="00CA74C9">
      <w:pPr>
        <w:spacing w:line="276" w:lineRule="auto"/>
        <w:jc w:val="both"/>
        <w:rPr>
          <w:rFonts w:ascii="Arial" w:hAnsi="Arial" w:cs="Arial"/>
          <w:b/>
          <w:lang w:val="en-GB"/>
        </w:rPr>
      </w:pPr>
    </w:p>
    <w:p w14:paraId="1D1F30D0" w14:textId="218D1C90" w:rsidR="00654C19" w:rsidRDefault="00C07DA6" w:rsidP="00C07DA6">
      <w:pPr>
        <w:spacing w:line="276" w:lineRule="auto"/>
        <w:jc w:val="both"/>
        <w:rPr>
          <w:rFonts w:ascii="Arial" w:hAnsi="Arial" w:cs="Arial"/>
          <w:lang w:val="en-GB"/>
        </w:rPr>
      </w:pPr>
      <w:r w:rsidRPr="00CA74C9">
        <w:rPr>
          <w:rFonts w:ascii="Arial" w:hAnsi="Arial" w:cs="Arial"/>
          <w:lang w:val="en-GB"/>
        </w:rPr>
        <w:t xml:space="preserve">In response to the Request for Proposal announced by ORLEN S.A. for the project titled: </w:t>
      </w:r>
      <w:r w:rsidR="007479C6" w:rsidRPr="007479C6">
        <w:rPr>
          <w:rFonts w:ascii="Arial" w:hAnsi="Arial" w:cs="Arial"/>
          <w:b/>
          <w:lang w:val="en-GB"/>
        </w:rPr>
        <w:t>“</w:t>
      </w:r>
      <w:r w:rsidR="005D78A2" w:rsidRPr="005D78A2">
        <w:rPr>
          <w:rFonts w:ascii="Arial" w:hAnsi="Arial" w:cs="Arial"/>
          <w:b/>
          <w:lang w:val="en-GB"/>
        </w:rPr>
        <w:t xml:space="preserve">Feasibility Study for CO2 Conditioning Unit (CC_EO) processing CO2 from Ethylene Oxide (EO) unit in ORLEN Refinery in </w:t>
      </w:r>
      <w:proofErr w:type="spellStart"/>
      <w:r w:rsidR="005D78A2" w:rsidRPr="005D78A2">
        <w:rPr>
          <w:rFonts w:ascii="Arial" w:hAnsi="Arial" w:cs="Arial"/>
          <w:b/>
          <w:lang w:val="en-GB"/>
        </w:rPr>
        <w:t>Płock</w:t>
      </w:r>
      <w:proofErr w:type="spellEnd"/>
      <w:r w:rsidR="00637ADA">
        <w:rPr>
          <w:rFonts w:ascii="Arial" w:hAnsi="Arial" w:cs="Arial"/>
          <w:b/>
          <w:lang w:val="en-GB"/>
        </w:rPr>
        <w:t xml:space="preserve">” </w:t>
      </w:r>
      <w:r w:rsidRPr="00CA74C9">
        <w:rPr>
          <w:rFonts w:ascii="Arial" w:hAnsi="Arial" w:cs="Arial"/>
          <w:lang w:val="en-GB"/>
        </w:rPr>
        <w:t>we hereby submit the proposal complying with the requirements of the Request for Proposal.</w:t>
      </w:r>
    </w:p>
    <w:p w14:paraId="68729A52" w14:textId="45E92F57" w:rsidR="00C07DA6" w:rsidRDefault="00C07DA6" w:rsidP="00C07DA6">
      <w:pPr>
        <w:spacing w:line="276" w:lineRule="auto"/>
        <w:jc w:val="both"/>
        <w:rPr>
          <w:rFonts w:ascii="Arial" w:hAnsi="Arial" w:cs="Arial"/>
          <w:lang w:val="en-GB"/>
        </w:rPr>
      </w:pPr>
    </w:p>
    <w:p w14:paraId="1DCA03EF" w14:textId="4D9B73A4" w:rsidR="009C4146" w:rsidRDefault="009C4146" w:rsidP="00654C19">
      <w:pPr>
        <w:spacing w:line="276" w:lineRule="auto"/>
        <w:jc w:val="center"/>
        <w:rPr>
          <w:rFonts w:ascii="Arial" w:hAnsi="Arial" w:cs="Arial"/>
          <w:b/>
          <w:color w:val="FF0000"/>
          <w:sz w:val="28"/>
          <w:szCs w:val="28"/>
          <w:u w:val="single"/>
          <w:lang w:val="en-GB"/>
        </w:rPr>
      </w:pPr>
      <w:r w:rsidRPr="00654C19">
        <w:rPr>
          <w:rFonts w:ascii="Arial" w:hAnsi="Arial" w:cs="Arial"/>
          <w:b/>
          <w:color w:val="FF0000"/>
          <w:sz w:val="28"/>
          <w:szCs w:val="28"/>
          <w:u w:val="single"/>
          <w:lang w:val="en-GB"/>
        </w:rPr>
        <w:t>ROUND I</w:t>
      </w:r>
      <w:r w:rsidR="00771856" w:rsidRPr="00654C19">
        <w:rPr>
          <w:rFonts w:ascii="Arial" w:hAnsi="Arial" w:cs="Arial"/>
          <w:b/>
          <w:color w:val="FF0000"/>
          <w:sz w:val="28"/>
          <w:szCs w:val="28"/>
          <w:u w:val="single"/>
          <w:lang w:val="en-GB"/>
        </w:rPr>
        <w:t>.</w:t>
      </w:r>
    </w:p>
    <w:p w14:paraId="5FB03324" w14:textId="77777777" w:rsidR="00654C19" w:rsidRPr="00654C19" w:rsidRDefault="00654C19" w:rsidP="00654C19">
      <w:pPr>
        <w:spacing w:line="276" w:lineRule="auto"/>
        <w:jc w:val="center"/>
        <w:rPr>
          <w:rFonts w:ascii="Arial" w:hAnsi="Arial" w:cs="Arial"/>
          <w:b/>
          <w:color w:val="FF0000"/>
          <w:sz w:val="28"/>
          <w:szCs w:val="28"/>
          <w:u w:val="single"/>
          <w:lang w:val="en-GB"/>
        </w:rPr>
      </w:pPr>
    </w:p>
    <w:p w14:paraId="5776C9D8" w14:textId="717E98D2" w:rsidR="009C4146" w:rsidRPr="009C4146" w:rsidRDefault="00C07DA6" w:rsidP="009C4146">
      <w:pPr>
        <w:pStyle w:val="Akapitzlist"/>
        <w:numPr>
          <w:ilvl w:val="0"/>
          <w:numId w:val="23"/>
        </w:numPr>
        <w:jc w:val="both"/>
        <w:rPr>
          <w:rFonts w:ascii="Arial" w:hAnsi="Arial" w:cs="Arial"/>
          <w:b/>
          <w:lang w:val="en-GB"/>
        </w:rPr>
      </w:pPr>
      <w:r w:rsidRPr="0090384F">
        <w:rPr>
          <w:rFonts w:ascii="Arial" w:hAnsi="Arial" w:cs="Arial"/>
          <w:b/>
          <w:lang w:val="en-GB"/>
        </w:rPr>
        <w:t>DECLARATION – 0/1 CRITERIA</w:t>
      </w:r>
      <w:r w:rsidR="00055A78">
        <w:rPr>
          <w:rFonts w:ascii="Arial" w:hAnsi="Arial" w:cs="Arial"/>
          <w:b/>
          <w:lang w:val="en-GB"/>
        </w:rPr>
        <w:t xml:space="preserve"> to TECHNICAL PROPOSAL</w:t>
      </w:r>
    </w:p>
    <w:p w14:paraId="7D97FE45" w14:textId="6276EF11" w:rsidR="009C4146" w:rsidRPr="009C4146" w:rsidRDefault="009C4146" w:rsidP="009C4146">
      <w:pPr>
        <w:jc w:val="both"/>
        <w:rPr>
          <w:rFonts w:ascii="Arial" w:hAnsi="Arial" w:cs="Arial"/>
          <w:lang w:val="en-GB"/>
        </w:rPr>
      </w:pPr>
      <w:r w:rsidRPr="00182F52">
        <w:rPr>
          <w:rFonts w:ascii="Arial" w:eastAsiaTheme="minorHAnsi" w:hAnsi="Arial" w:cs="Arial"/>
          <w:b/>
          <w:sz w:val="22"/>
          <w:szCs w:val="22"/>
          <w:lang w:val="en-US" w:eastAsia="en-US"/>
        </w:rPr>
        <w:t>1.1</w:t>
      </w:r>
      <w:r w:rsidRPr="00182F52">
        <w:rPr>
          <w:rFonts w:ascii="Calibri" w:eastAsiaTheme="minorHAnsi" w:hAnsi="Calibri"/>
          <w:b/>
          <w:sz w:val="22"/>
          <w:szCs w:val="22"/>
          <w:lang w:val="en-US" w:eastAsia="en-US"/>
        </w:rPr>
        <w:t xml:space="preserve"> </w:t>
      </w:r>
      <w:r w:rsidR="00DB5605">
        <w:rPr>
          <w:rFonts w:ascii="Arial" w:hAnsi="Arial" w:cs="Arial"/>
          <w:lang w:val="en-GB"/>
        </w:rPr>
        <w:t xml:space="preserve">We declare to perform </w:t>
      </w:r>
      <w:r w:rsidRPr="009C4146">
        <w:rPr>
          <w:rFonts w:ascii="Arial" w:hAnsi="Arial" w:cs="Arial"/>
          <w:lang w:val="en-GB"/>
        </w:rPr>
        <w:t>the full scope of works according to the RFP.</w:t>
      </w:r>
    </w:p>
    <w:p w14:paraId="4B02A80C" w14:textId="77777777" w:rsidR="009C4146" w:rsidRPr="009C4146" w:rsidRDefault="009C4146" w:rsidP="009C4146">
      <w:pPr>
        <w:jc w:val="both"/>
        <w:rPr>
          <w:rFonts w:ascii="Arial" w:hAnsi="Arial" w:cs="Arial"/>
          <w:lang w:val="en-GB"/>
        </w:rPr>
      </w:pPr>
    </w:p>
    <w:p w14:paraId="33D45DC3" w14:textId="1F1E798B" w:rsidR="009221A4" w:rsidRDefault="009C4146" w:rsidP="009C4146">
      <w:pPr>
        <w:jc w:val="both"/>
        <w:rPr>
          <w:rFonts w:ascii="Arial" w:hAnsi="Arial" w:cs="Arial"/>
          <w:lang w:val="en-GB"/>
        </w:rPr>
      </w:pPr>
      <w:r w:rsidRPr="00182F52">
        <w:rPr>
          <w:rFonts w:ascii="Arial" w:eastAsiaTheme="minorHAnsi" w:hAnsi="Arial" w:cs="Arial"/>
          <w:b/>
          <w:sz w:val="22"/>
          <w:szCs w:val="22"/>
          <w:lang w:val="en-US" w:eastAsia="en-US"/>
        </w:rPr>
        <w:t>1.2</w:t>
      </w:r>
      <w:r w:rsidRPr="00182F52">
        <w:rPr>
          <w:rFonts w:ascii="Calibri" w:eastAsiaTheme="minorHAnsi" w:hAnsi="Calibri"/>
          <w:b/>
          <w:sz w:val="22"/>
          <w:szCs w:val="22"/>
          <w:lang w:val="en-US" w:eastAsia="en-US"/>
        </w:rPr>
        <w:t xml:space="preserve"> </w:t>
      </w:r>
      <w:r w:rsidR="009221A4">
        <w:rPr>
          <w:rFonts w:ascii="Arial" w:hAnsi="Arial" w:cs="Arial"/>
          <w:lang w:val="en-GB"/>
        </w:rPr>
        <w:t>We confirm</w:t>
      </w:r>
      <w:r w:rsidRPr="009C4146">
        <w:rPr>
          <w:rFonts w:ascii="Arial" w:hAnsi="Arial" w:cs="Arial"/>
          <w:lang w:val="en-GB"/>
        </w:rPr>
        <w:t xml:space="preserve"> </w:t>
      </w:r>
      <w:r w:rsidR="009221A4">
        <w:rPr>
          <w:rFonts w:ascii="Arial" w:hAnsi="Arial" w:cs="Arial"/>
          <w:lang w:val="en-GB"/>
        </w:rPr>
        <w:t>to have</w:t>
      </w:r>
      <w:r w:rsidRPr="009C4146">
        <w:rPr>
          <w:rFonts w:ascii="Arial" w:hAnsi="Arial" w:cs="Arial"/>
          <w:lang w:val="en-GB"/>
        </w:rPr>
        <w:t xml:space="preserve"> the technology to purify and liquefy CO2 (in the case of a bid submitted by a consortium, the sum of the potential of both companies counts). </w:t>
      </w:r>
    </w:p>
    <w:p w14:paraId="6F299146" w14:textId="77777777" w:rsidR="004F2DC6" w:rsidRDefault="004F2DC6" w:rsidP="009C4146">
      <w:pPr>
        <w:jc w:val="both"/>
        <w:rPr>
          <w:rFonts w:ascii="Arial" w:hAnsi="Arial" w:cs="Arial"/>
          <w:lang w:val="en-GB"/>
        </w:rPr>
      </w:pPr>
    </w:p>
    <w:p w14:paraId="1048FE3D" w14:textId="77777777" w:rsidR="004F2DC6" w:rsidRDefault="004F2DC6" w:rsidP="004F2DC6">
      <w:pPr>
        <w:jc w:val="both"/>
        <w:rPr>
          <w:rFonts w:ascii="Calibri" w:eastAsiaTheme="minorHAnsi" w:hAnsi="Calibri"/>
          <w:i/>
          <w:color w:val="7F7F7F" w:themeColor="text1" w:themeTint="80"/>
          <w:sz w:val="22"/>
          <w:szCs w:val="22"/>
          <w:lang w:val="en-US" w:eastAsia="en-US"/>
        </w:rPr>
      </w:pPr>
      <w:r w:rsidRPr="004F2DC6">
        <w:rPr>
          <w:rFonts w:ascii="Calibri" w:eastAsiaTheme="minorHAnsi" w:hAnsi="Calibri"/>
          <w:i/>
          <w:color w:val="7F7F7F" w:themeColor="text1" w:themeTint="80"/>
          <w:sz w:val="22"/>
          <w:szCs w:val="22"/>
          <w:lang w:val="en-US" w:eastAsia="en-US"/>
        </w:rPr>
        <w:t xml:space="preserve">Alternatively, a mutually signed document confirming the agreement on cooperation between the Bidder and the supplier/suppliers of the listed technologies will also be acceptable. </w:t>
      </w:r>
    </w:p>
    <w:p w14:paraId="254F4BBD" w14:textId="1FB57B54" w:rsidR="004F2DC6" w:rsidRPr="00966D4B" w:rsidRDefault="004F2DC6" w:rsidP="004F2DC6">
      <w:pPr>
        <w:jc w:val="both"/>
        <w:rPr>
          <w:rFonts w:ascii="Calibri" w:eastAsiaTheme="minorHAnsi" w:hAnsi="Calibri"/>
          <w:i/>
          <w:color w:val="7F7F7F" w:themeColor="text1" w:themeTint="80"/>
          <w:sz w:val="22"/>
          <w:szCs w:val="22"/>
          <w:u w:val="single"/>
          <w:lang w:val="en-US" w:eastAsia="en-US"/>
        </w:rPr>
      </w:pPr>
      <w:r w:rsidRPr="00966D4B">
        <w:rPr>
          <w:rFonts w:ascii="Calibri" w:eastAsiaTheme="minorHAnsi" w:hAnsi="Calibri"/>
          <w:i/>
          <w:color w:val="7F7F7F" w:themeColor="text1" w:themeTint="80"/>
          <w:sz w:val="22"/>
          <w:szCs w:val="22"/>
          <w:u w:val="single"/>
          <w:lang w:val="en-US" w:eastAsia="en-US"/>
        </w:rPr>
        <w:t>In such case the Bidder does not need to form a consortium with the technology supplier.</w:t>
      </w:r>
    </w:p>
    <w:p w14:paraId="3BF6B007" w14:textId="3286E507" w:rsidR="004F2DC6" w:rsidRPr="00966D4B" w:rsidRDefault="004F2DC6" w:rsidP="004F2DC6">
      <w:pPr>
        <w:jc w:val="both"/>
        <w:rPr>
          <w:rFonts w:ascii="Calibri" w:eastAsiaTheme="minorHAnsi" w:hAnsi="Calibri"/>
          <w:i/>
          <w:color w:val="7F7F7F" w:themeColor="text1" w:themeTint="80"/>
          <w:sz w:val="22"/>
          <w:szCs w:val="22"/>
          <w:u w:val="single"/>
          <w:lang w:val="en-US" w:eastAsia="en-US"/>
        </w:rPr>
      </w:pPr>
      <w:r w:rsidRPr="00966D4B">
        <w:rPr>
          <w:rFonts w:ascii="Calibri" w:eastAsiaTheme="minorHAnsi" w:hAnsi="Calibri"/>
          <w:i/>
          <w:color w:val="7F7F7F" w:themeColor="text1" w:themeTint="80"/>
          <w:sz w:val="22"/>
          <w:szCs w:val="22"/>
          <w:u w:val="single"/>
          <w:lang w:val="en-US" w:eastAsia="en-US"/>
        </w:rPr>
        <w:t>The Bidder shall inform ORLEN if the technology mentioned above requires purchase of license.</w:t>
      </w:r>
    </w:p>
    <w:p w14:paraId="54DEB1E4" w14:textId="77777777" w:rsidR="009C4146" w:rsidRPr="009C4146" w:rsidRDefault="009C4146" w:rsidP="009C4146">
      <w:pPr>
        <w:jc w:val="both"/>
        <w:rPr>
          <w:rFonts w:ascii="Calibri" w:eastAsiaTheme="minorHAnsi" w:hAnsi="Calibri"/>
          <w:b/>
          <w:sz w:val="22"/>
          <w:szCs w:val="22"/>
          <w:lang w:val="en-US" w:eastAsia="en-US"/>
        </w:rPr>
      </w:pPr>
    </w:p>
    <w:p w14:paraId="33E67BB1" w14:textId="696C0671" w:rsidR="009C4146" w:rsidRPr="009C4146" w:rsidRDefault="009C4146" w:rsidP="009C4146">
      <w:pPr>
        <w:jc w:val="both"/>
        <w:rPr>
          <w:rFonts w:ascii="Arial" w:hAnsi="Arial" w:cs="Arial"/>
          <w:lang w:val="en-GB"/>
        </w:rPr>
      </w:pPr>
      <w:r w:rsidRPr="00182F52">
        <w:rPr>
          <w:rFonts w:ascii="Arial" w:eastAsiaTheme="minorHAnsi" w:hAnsi="Arial" w:cs="Arial"/>
          <w:b/>
          <w:sz w:val="22"/>
          <w:szCs w:val="22"/>
          <w:lang w:val="en-US" w:eastAsia="en-US"/>
        </w:rPr>
        <w:t>1.3</w:t>
      </w:r>
      <w:r w:rsidRPr="00182F52">
        <w:rPr>
          <w:rFonts w:ascii="Calibri" w:eastAsiaTheme="minorHAnsi" w:hAnsi="Calibri"/>
          <w:b/>
          <w:sz w:val="22"/>
          <w:szCs w:val="22"/>
          <w:lang w:val="en-US" w:eastAsia="en-US"/>
        </w:rPr>
        <w:t xml:space="preserve"> </w:t>
      </w:r>
      <w:r w:rsidR="004A667E">
        <w:rPr>
          <w:rFonts w:ascii="Arial" w:hAnsi="Arial" w:cs="Arial"/>
          <w:lang w:val="en-GB"/>
        </w:rPr>
        <w:t xml:space="preserve">We present </w:t>
      </w:r>
      <w:r w:rsidRPr="009C4146">
        <w:rPr>
          <w:rFonts w:ascii="Arial" w:hAnsi="Arial" w:cs="Arial"/>
          <w:lang w:val="en-GB"/>
        </w:rPr>
        <w:t xml:space="preserve">at least one reference from the last 10 years, in the scope of successful implementation of CO2 purification and liquefaction technology (the same technology as presented in the response to point </w:t>
      </w:r>
      <w:r w:rsidR="00E71FD1">
        <w:rPr>
          <w:rFonts w:ascii="Arial" w:hAnsi="Arial" w:cs="Arial"/>
          <w:lang w:val="en-GB"/>
        </w:rPr>
        <w:t>1.</w:t>
      </w:r>
      <w:r w:rsidRPr="009C4146">
        <w:rPr>
          <w:rFonts w:ascii="Arial" w:hAnsi="Arial" w:cs="Arial"/>
          <w:lang w:val="en-GB"/>
        </w:rPr>
        <w:t>2 above).</w:t>
      </w:r>
    </w:p>
    <w:p w14:paraId="2C240D6B" w14:textId="0A896FA3" w:rsidR="009C4146" w:rsidRDefault="009C4146" w:rsidP="009C4146">
      <w:pPr>
        <w:jc w:val="both"/>
        <w:rPr>
          <w:rFonts w:ascii="Arial" w:hAnsi="Arial" w:cs="Arial"/>
          <w:lang w:val="en-GB"/>
        </w:rPr>
      </w:pPr>
    </w:p>
    <w:p w14:paraId="27866840" w14:textId="2563F6F7" w:rsidR="00220473" w:rsidRPr="00220473" w:rsidRDefault="00220473" w:rsidP="00220473">
      <w:pPr>
        <w:jc w:val="both"/>
        <w:rPr>
          <w:rFonts w:ascii="Calibri" w:eastAsiaTheme="minorHAnsi" w:hAnsi="Calibri"/>
          <w:i/>
          <w:color w:val="7F7F7F" w:themeColor="text1" w:themeTint="80"/>
          <w:sz w:val="22"/>
          <w:szCs w:val="22"/>
          <w:lang w:val="en-US" w:eastAsia="en-US"/>
        </w:rPr>
      </w:pPr>
      <w:r w:rsidRPr="00220473">
        <w:rPr>
          <w:rFonts w:ascii="Calibri" w:eastAsiaTheme="minorHAnsi" w:hAnsi="Calibri"/>
          <w:i/>
          <w:color w:val="7F7F7F" w:themeColor="text1" w:themeTint="80"/>
          <w:sz w:val="22"/>
          <w:szCs w:val="22"/>
          <w:lang w:val="en-US" w:eastAsia="en-US"/>
        </w:rPr>
        <w:t>The list of references shall be presented in the format according to the template contained in RFP</w:t>
      </w:r>
      <w:r w:rsidR="00E71FD1">
        <w:rPr>
          <w:rFonts w:ascii="Calibri" w:eastAsiaTheme="minorHAnsi" w:hAnsi="Calibri"/>
          <w:i/>
          <w:color w:val="7F7F7F" w:themeColor="text1" w:themeTint="80"/>
          <w:sz w:val="22"/>
          <w:szCs w:val="22"/>
          <w:lang w:val="en-US" w:eastAsia="en-US"/>
        </w:rPr>
        <w:t xml:space="preserve"> </w:t>
      </w:r>
      <w:r w:rsidR="00E71FD1" w:rsidRPr="00E71FD1">
        <w:rPr>
          <w:rFonts w:ascii="Calibri" w:eastAsiaTheme="minorHAnsi" w:hAnsi="Calibri"/>
          <w:i/>
          <w:color w:val="7F7F7F" w:themeColor="text1" w:themeTint="80"/>
          <w:sz w:val="22"/>
          <w:szCs w:val="22"/>
          <w:lang w:val="en-US" w:eastAsia="en-US"/>
        </w:rPr>
        <w:t>– Appendix T2.</w:t>
      </w:r>
    </w:p>
    <w:p w14:paraId="558C6DEC" w14:textId="6A5A2F1F" w:rsidR="00220473" w:rsidRPr="00220473" w:rsidRDefault="00220473" w:rsidP="00220473">
      <w:pPr>
        <w:jc w:val="both"/>
        <w:rPr>
          <w:rFonts w:ascii="Calibri" w:eastAsiaTheme="minorHAnsi" w:hAnsi="Calibri"/>
          <w:i/>
          <w:color w:val="7F7F7F" w:themeColor="text1" w:themeTint="80"/>
          <w:sz w:val="22"/>
          <w:szCs w:val="22"/>
          <w:lang w:val="en-US" w:eastAsia="en-US"/>
        </w:rPr>
      </w:pPr>
      <w:r w:rsidRPr="00220473">
        <w:rPr>
          <w:rFonts w:ascii="Calibri" w:eastAsiaTheme="minorHAnsi" w:hAnsi="Calibri"/>
          <w:i/>
          <w:color w:val="7F7F7F" w:themeColor="text1" w:themeTint="80"/>
          <w:sz w:val="22"/>
          <w:szCs w:val="22"/>
          <w:lang w:val="en-US" w:eastAsia="en-US"/>
        </w:rPr>
        <w:t>Successful implementation of the technology shall be confirmed by an acceptance protocol,  a reference letter or other credible document issued by the entity where the technology was implemented.</w:t>
      </w:r>
    </w:p>
    <w:p w14:paraId="0B220B21" w14:textId="77777777" w:rsidR="00514A41" w:rsidRPr="009C4146" w:rsidRDefault="00514A41" w:rsidP="009C4146">
      <w:pPr>
        <w:jc w:val="both"/>
        <w:rPr>
          <w:rFonts w:ascii="Arial" w:hAnsi="Arial" w:cs="Arial"/>
          <w:lang w:val="en-GB"/>
        </w:rPr>
      </w:pPr>
    </w:p>
    <w:p w14:paraId="3118DC3E" w14:textId="2F37F194" w:rsidR="009C4146" w:rsidRPr="009C4146" w:rsidRDefault="00C968BB" w:rsidP="009C4146">
      <w:pPr>
        <w:jc w:val="both"/>
        <w:rPr>
          <w:rFonts w:ascii="Arial" w:hAnsi="Arial" w:cs="Arial"/>
          <w:lang w:val="en-GB"/>
        </w:rPr>
      </w:pPr>
      <w:r w:rsidRPr="00182F52">
        <w:rPr>
          <w:rFonts w:ascii="Arial" w:eastAsiaTheme="minorHAnsi" w:hAnsi="Arial" w:cs="Arial"/>
          <w:b/>
          <w:sz w:val="22"/>
          <w:szCs w:val="22"/>
          <w:lang w:val="en-US" w:eastAsia="en-US"/>
        </w:rPr>
        <w:t>1.</w:t>
      </w:r>
      <w:r w:rsidR="009C4146" w:rsidRPr="00182F52">
        <w:rPr>
          <w:rFonts w:ascii="Arial" w:eastAsiaTheme="minorHAnsi" w:hAnsi="Arial" w:cs="Arial"/>
          <w:b/>
          <w:sz w:val="22"/>
          <w:szCs w:val="22"/>
          <w:lang w:val="en-US" w:eastAsia="en-US"/>
        </w:rPr>
        <w:t>4</w:t>
      </w:r>
      <w:r w:rsidR="00514A41" w:rsidRPr="00182F52">
        <w:rPr>
          <w:rFonts w:ascii="Arial" w:eastAsiaTheme="minorHAnsi" w:hAnsi="Arial" w:cs="Arial"/>
          <w:b/>
          <w:sz w:val="22"/>
          <w:szCs w:val="22"/>
          <w:lang w:val="en-US" w:eastAsia="en-US"/>
        </w:rPr>
        <w:t xml:space="preserve"> </w:t>
      </w:r>
      <w:r w:rsidR="004A667E">
        <w:rPr>
          <w:rFonts w:ascii="Arial" w:hAnsi="Arial" w:cs="Arial"/>
          <w:lang w:val="en-GB"/>
        </w:rPr>
        <w:t xml:space="preserve">We present </w:t>
      </w:r>
      <w:r w:rsidR="009C4146" w:rsidRPr="009C4146">
        <w:rPr>
          <w:rFonts w:ascii="Arial" w:hAnsi="Arial" w:cs="Arial"/>
          <w:lang w:val="en-GB"/>
        </w:rPr>
        <w:t>at least two references from the last 10 years, in the scope of performance of Feasibility Study or Basic Design or Detailed Engineering Design for the investment with an estimated value (TIC) of at least 20 m</w:t>
      </w:r>
      <w:r w:rsidR="001B37B9">
        <w:rPr>
          <w:rFonts w:ascii="Arial" w:hAnsi="Arial" w:cs="Arial"/>
          <w:lang w:val="en-GB"/>
        </w:rPr>
        <w:t>i</w:t>
      </w:r>
      <w:r w:rsidR="009C4146" w:rsidRPr="009C4146">
        <w:rPr>
          <w:rFonts w:ascii="Arial" w:hAnsi="Arial" w:cs="Arial"/>
          <w:lang w:val="en-GB"/>
        </w:rPr>
        <w:t>l</w:t>
      </w:r>
      <w:r w:rsidR="006C5FC7">
        <w:rPr>
          <w:rFonts w:ascii="Arial" w:hAnsi="Arial" w:cs="Arial"/>
          <w:lang w:val="en-GB"/>
        </w:rPr>
        <w:t>l</w:t>
      </w:r>
      <w:r w:rsidR="001B37B9">
        <w:rPr>
          <w:rFonts w:ascii="Arial" w:hAnsi="Arial" w:cs="Arial"/>
          <w:lang w:val="en-GB"/>
        </w:rPr>
        <w:t>io</w:t>
      </w:r>
      <w:r w:rsidR="009C4146" w:rsidRPr="009C4146">
        <w:rPr>
          <w:rFonts w:ascii="Arial" w:hAnsi="Arial" w:cs="Arial"/>
          <w:lang w:val="en-GB"/>
        </w:rPr>
        <w:t>n EUR in refining, petrochemical, gas</w:t>
      </w:r>
      <w:r w:rsidR="001B37B9">
        <w:rPr>
          <w:rFonts w:ascii="Arial" w:hAnsi="Arial" w:cs="Arial"/>
          <w:lang w:val="en-GB"/>
        </w:rPr>
        <w:t>, energy</w:t>
      </w:r>
      <w:r w:rsidR="009C4146" w:rsidRPr="009C4146">
        <w:rPr>
          <w:rFonts w:ascii="Arial" w:hAnsi="Arial" w:cs="Arial"/>
          <w:lang w:val="en-GB"/>
        </w:rPr>
        <w:t xml:space="preserve"> or chemical industry.</w:t>
      </w:r>
    </w:p>
    <w:p w14:paraId="21C60979" w14:textId="77777777" w:rsidR="009C4146" w:rsidRPr="009C4146" w:rsidRDefault="009C4146" w:rsidP="009C4146">
      <w:pPr>
        <w:jc w:val="both"/>
        <w:rPr>
          <w:rFonts w:ascii="Arial" w:hAnsi="Arial" w:cs="Arial"/>
          <w:lang w:val="en-GB"/>
        </w:rPr>
      </w:pPr>
    </w:p>
    <w:p w14:paraId="45661D5B" w14:textId="13EFFA40" w:rsidR="009C4146" w:rsidRPr="009C4146" w:rsidRDefault="001B37B9" w:rsidP="009C4146">
      <w:pPr>
        <w:jc w:val="both"/>
        <w:rPr>
          <w:rFonts w:ascii="Calibri" w:eastAsiaTheme="minorHAnsi" w:hAnsi="Calibri"/>
          <w:i/>
          <w:color w:val="7F7F7F" w:themeColor="text1" w:themeTint="80"/>
          <w:sz w:val="22"/>
          <w:szCs w:val="22"/>
          <w:lang w:val="en-US" w:eastAsia="en-US"/>
        </w:rPr>
      </w:pPr>
      <w:r>
        <w:rPr>
          <w:rFonts w:ascii="Calibri" w:eastAsiaTheme="minorHAnsi" w:hAnsi="Calibri"/>
          <w:i/>
          <w:color w:val="7F7F7F" w:themeColor="text1" w:themeTint="80"/>
          <w:sz w:val="22"/>
          <w:szCs w:val="22"/>
          <w:lang w:val="en-US" w:eastAsia="en-US"/>
        </w:rPr>
        <w:t>The list of r</w:t>
      </w:r>
      <w:r w:rsidR="009C4146" w:rsidRPr="009C4146">
        <w:rPr>
          <w:rFonts w:ascii="Calibri" w:eastAsiaTheme="minorHAnsi" w:hAnsi="Calibri"/>
          <w:i/>
          <w:color w:val="7F7F7F" w:themeColor="text1" w:themeTint="80"/>
          <w:sz w:val="22"/>
          <w:szCs w:val="22"/>
          <w:lang w:val="en-US" w:eastAsia="en-US"/>
        </w:rPr>
        <w:t>eferences shall be presented in the format according to the template contained in RFP</w:t>
      </w:r>
      <w:r w:rsidR="00DA1E5E" w:rsidRPr="004A667E">
        <w:rPr>
          <w:rFonts w:ascii="Calibri" w:eastAsiaTheme="minorHAnsi" w:hAnsi="Calibri"/>
          <w:i/>
          <w:color w:val="7F7F7F" w:themeColor="text1" w:themeTint="80"/>
          <w:sz w:val="22"/>
          <w:szCs w:val="22"/>
          <w:lang w:val="en-US" w:eastAsia="en-US"/>
        </w:rPr>
        <w:t xml:space="preserve"> – Appendix T2</w:t>
      </w:r>
      <w:r w:rsidR="009C4146" w:rsidRPr="009C4146">
        <w:rPr>
          <w:rFonts w:ascii="Calibri" w:eastAsiaTheme="minorHAnsi" w:hAnsi="Calibri"/>
          <w:i/>
          <w:color w:val="7F7F7F" w:themeColor="text1" w:themeTint="80"/>
          <w:sz w:val="22"/>
          <w:szCs w:val="22"/>
          <w:lang w:val="en-US" w:eastAsia="en-US"/>
        </w:rPr>
        <w:t>.</w:t>
      </w:r>
    </w:p>
    <w:p w14:paraId="650E62C3" w14:textId="10E9CAB8" w:rsidR="009C4146" w:rsidRPr="009C4146" w:rsidRDefault="009C4146" w:rsidP="009C4146">
      <w:pPr>
        <w:jc w:val="both"/>
        <w:rPr>
          <w:rFonts w:ascii="Calibri" w:eastAsiaTheme="minorHAnsi" w:hAnsi="Calibri"/>
          <w:i/>
          <w:color w:val="7F7F7F" w:themeColor="text1" w:themeTint="80"/>
          <w:sz w:val="22"/>
          <w:szCs w:val="22"/>
          <w:lang w:val="en-US" w:eastAsia="en-US"/>
        </w:rPr>
      </w:pPr>
      <w:r w:rsidRPr="009C4146">
        <w:rPr>
          <w:rFonts w:ascii="Calibri" w:eastAsiaTheme="minorHAnsi" w:hAnsi="Calibri"/>
          <w:i/>
          <w:color w:val="7F7F7F" w:themeColor="text1" w:themeTint="80"/>
          <w:sz w:val="22"/>
          <w:szCs w:val="22"/>
          <w:lang w:val="en-US" w:eastAsia="en-US"/>
        </w:rPr>
        <w:t>In the case of a bid submitted by a consortium, the sum of the potential of both companies counts.</w:t>
      </w:r>
    </w:p>
    <w:p w14:paraId="73EFAFAC" w14:textId="77777777" w:rsidR="009C4146" w:rsidRPr="009C4146" w:rsidRDefault="009C4146" w:rsidP="009C4146">
      <w:pPr>
        <w:jc w:val="both"/>
        <w:rPr>
          <w:rFonts w:ascii="Calibri" w:eastAsiaTheme="minorHAnsi" w:hAnsi="Calibri"/>
          <w:i/>
          <w:color w:val="7F7F7F" w:themeColor="text1" w:themeTint="80"/>
          <w:sz w:val="22"/>
          <w:szCs w:val="22"/>
          <w:lang w:val="en-US" w:eastAsia="en-US"/>
        </w:rPr>
      </w:pPr>
      <w:r w:rsidRPr="009C4146">
        <w:rPr>
          <w:rFonts w:ascii="Calibri" w:eastAsiaTheme="minorHAnsi" w:hAnsi="Calibri"/>
          <w:i/>
          <w:color w:val="7F7F7F" w:themeColor="text1" w:themeTint="80"/>
          <w:sz w:val="22"/>
          <w:szCs w:val="22"/>
          <w:lang w:val="en-US" w:eastAsia="en-US"/>
        </w:rPr>
        <w:t>References of subcontractors are not taken into account when evaluating the offer.</w:t>
      </w:r>
    </w:p>
    <w:p w14:paraId="46522344" w14:textId="542D2647" w:rsidR="009C4146" w:rsidRPr="009C4146" w:rsidRDefault="009C4146" w:rsidP="009C4146">
      <w:pPr>
        <w:jc w:val="both"/>
        <w:rPr>
          <w:rFonts w:ascii="Arial" w:hAnsi="Arial" w:cs="Arial"/>
          <w:lang w:val="en-GB"/>
        </w:rPr>
      </w:pPr>
    </w:p>
    <w:p w14:paraId="616DFA27" w14:textId="499BF21C" w:rsidR="009C4146" w:rsidRPr="00182F52" w:rsidRDefault="00514A41" w:rsidP="009C4146">
      <w:pPr>
        <w:jc w:val="both"/>
        <w:rPr>
          <w:rFonts w:ascii="Arial" w:eastAsiaTheme="minorHAnsi" w:hAnsi="Arial" w:cs="Arial"/>
          <w:b/>
          <w:sz w:val="22"/>
          <w:szCs w:val="22"/>
          <w:lang w:val="en-US" w:eastAsia="en-US"/>
        </w:rPr>
      </w:pPr>
      <w:r w:rsidRPr="00A53B99">
        <w:rPr>
          <w:rFonts w:ascii="Arial" w:hAnsi="Arial" w:cs="Arial"/>
          <w:b/>
          <w:lang w:val="en-GB"/>
        </w:rPr>
        <w:t>1.</w:t>
      </w:r>
      <w:r w:rsidR="009C4146" w:rsidRPr="009C4146">
        <w:rPr>
          <w:rFonts w:ascii="Arial" w:hAnsi="Arial" w:cs="Arial"/>
          <w:b/>
          <w:lang w:val="en-GB"/>
        </w:rPr>
        <w:t>5</w:t>
      </w:r>
      <w:r w:rsidRPr="004A667E">
        <w:rPr>
          <w:rFonts w:ascii="Arial" w:hAnsi="Arial" w:cs="Arial"/>
          <w:lang w:val="en-GB"/>
        </w:rPr>
        <w:t xml:space="preserve"> </w:t>
      </w:r>
      <w:r w:rsidR="004A667E" w:rsidRPr="004A667E">
        <w:rPr>
          <w:rFonts w:ascii="Arial" w:hAnsi="Arial" w:cs="Arial"/>
          <w:lang w:val="en-GB"/>
        </w:rPr>
        <w:t>We present</w:t>
      </w:r>
      <w:r w:rsidR="004A667E" w:rsidRPr="00182F52">
        <w:rPr>
          <w:rFonts w:ascii="Arial" w:eastAsiaTheme="minorHAnsi" w:hAnsi="Arial" w:cs="Arial"/>
          <w:b/>
          <w:sz w:val="22"/>
          <w:szCs w:val="22"/>
          <w:lang w:val="en-US" w:eastAsia="en-US"/>
        </w:rPr>
        <w:t xml:space="preserve"> </w:t>
      </w:r>
      <w:r w:rsidR="004A667E">
        <w:rPr>
          <w:rFonts w:ascii="Arial" w:hAnsi="Arial" w:cs="Arial"/>
          <w:lang w:val="en-GB"/>
        </w:rPr>
        <w:t>a</w:t>
      </w:r>
      <w:r w:rsidR="009C4146" w:rsidRPr="009C4146">
        <w:rPr>
          <w:rFonts w:ascii="Arial" w:hAnsi="Arial" w:cs="Arial"/>
          <w:lang w:val="en-GB"/>
        </w:rPr>
        <w:t xml:space="preserve"> copy of the valid certificate confirming implementation of the ISO 9001 quality system or an equivalent.</w:t>
      </w:r>
    </w:p>
    <w:p w14:paraId="5322946A" w14:textId="77777777" w:rsidR="009C4146" w:rsidRPr="009C4146" w:rsidRDefault="009C4146" w:rsidP="009C4146">
      <w:pPr>
        <w:jc w:val="both"/>
        <w:rPr>
          <w:rFonts w:ascii="Calibri" w:eastAsiaTheme="minorHAnsi" w:hAnsi="Calibri"/>
          <w:i/>
          <w:sz w:val="22"/>
          <w:szCs w:val="22"/>
          <w:lang w:val="en-US" w:eastAsia="en-US"/>
        </w:rPr>
      </w:pPr>
    </w:p>
    <w:p w14:paraId="3F772037" w14:textId="48105A37" w:rsidR="009C4146" w:rsidRPr="00182F52" w:rsidRDefault="00514A41" w:rsidP="009C4146">
      <w:pPr>
        <w:jc w:val="both"/>
        <w:rPr>
          <w:rFonts w:ascii="Arial" w:eastAsiaTheme="minorHAnsi" w:hAnsi="Arial" w:cs="Arial"/>
          <w:b/>
          <w:sz w:val="22"/>
          <w:szCs w:val="22"/>
          <w:lang w:val="en-US" w:eastAsia="en-US"/>
        </w:rPr>
      </w:pPr>
      <w:r w:rsidRPr="00182F52">
        <w:rPr>
          <w:rFonts w:ascii="Arial" w:eastAsiaTheme="minorHAnsi" w:hAnsi="Arial" w:cs="Arial"/>
          <w:b/>
          <w:sz w:val="22"/>
          <w:szCs w:val="22"/>
          <w:lang w:val="en-US" w:eastAsia="en-US"/>
        </w:rPr>
        <w:lastRenderedPageBreak/>
        <w:t>1.</w:t>
      </w:r>
      <w:r w:rsidR="009C4146" w:rsidRPr="00182F52">
        <w:rPr>
          <w:rFonts w:ascii="Arial" w:eastAsiaTheme="minorHAnsi" w:hAnsi="Arial" w:cs="Arial"/>
          <w:b/>
          <w:sz w:val="22"/>
          <w:szCs w:val="22"/>
          <w:lang w:val="en-US" w:eastAsia="en-US"/>
        </w:rPr>
        <w:t>6</w:t>
      </w:r>
      <w:r w:rsidRPr="00182F52">
        <w:rPr>
          <w:rFonts w:ascii="Arial" w:eastAsiaTheme="minorHAnsi" w:hAnsi="Arial" w:cs="Arial"/>
          <w:b/>
          <w:sz w:val="22"/>
          <w:szCs w:val="22"/>
          <w:lang w:val="en-US" w:eastAsia="en-US"/>
        </w:rPr>
        <w:t xml:space="preserve"> </w:t>
      </w:r>
      <w:r w:rsidR="00021266" w:rsidRPr="00021266">
        <w:rPr>
          <w:rFonts w:ascii="Arial" w:hAnsi="Arial" w:cs="Arial"/>
          <w:lang w:val="en-GB"/>
        </w:rPr>
        <w:t>We confirm</w:t>
      </w:r>
      <w:r w:rsidR="00021266" w:rsidRPr="00182F52">
        <w:rPr>
          <w:rFonts w:ascii="Arial" w:eastAsiaTheme="minorHAnsi" w:hAnsi="Arial" w:cs="Arial"/>
          <w:b/>
          <w:sz w:val="22"/>
          <w:szCs w:val="22"/>
          <w:lang w:val="en-US" w:eastAsia="en-US"/>
        </w:rPr>
        <w:t xml:space="preserve"> </w:t>
      </w:r>
      <w:r w:rsidR="009C4146" w:rsidRPr="009C4146">
        <w:rPr>
          <w:rFonts w:ascii="Arial" w:hAnsi="Arial" w:cs="Arial"/>
          <w:lang w:val="en-GB"/>
        </w:rPr>
        <w:t xml:space="preserve">the guarantee period for documentation – Feasibility Study – 24 months. </w:t>
      </w:r>
    </w:p>
    <w:p w14:paraId="581BBF3C" w14:textId="77777777" w:rsidR="009C4146" w:rsidRPr="009C4146" w:rsidRDefault="009C4146" w:rsidP="009C4146">
      <w:pPr>
        <w:jc w:val="both"/>
        <w:rPr>
          <w:rFonts w:ascii="Calibri" w:eastAsiaTheme="minorHAnsi" w:hAnsi="Calibri"/>
          <w:i/>
          <w:sz w:val="22"/>
          <w:szCs w:val="22"/>
          <w:lang w:val="en-US" w:eastAsia="en-US"/>
        </w:rPr>
      </w:pPr>
    </w:p>
    <w:p w14:paraId="383E44EA" w14:textId="4BC9DEAA" w:rsidR="0037759A" w:rsidRPr="00182F52" w:rsidRDefault="002D150F" w:rsidP="009C4146">
      <w:pPr>
        <w:jc w:val="both"/>
        <w:rPr>
          <w:rFonts w:ascii="Arial" w:eastAsiaTheme="minorHAnsi" w:hAnsi="Arial" w:cs="Arial"/>
          <w:lang w:val="en-US" w:eastAsia="en-US"/>
        </w:rPr>
      </w:pPr>
      <w:r w:rsidRPr="00182F52">
        <w:rPr>
          <w:rFonts w:ascii="Arial" w:eastAsiaTheme="minorHAnsi" w:hAnsi="Arial" w:cs="Arial"/>
          <w:b/>
          <w:sz w:val="22"/>
          <w:szCs w:val="22"/>
          <w:lang w:val="en-US" w:eastAsia="en-US"/>
        </w:rPr>
        <w:t>1.</w:t>
      </w:r>
      <w:r w:rsidR="009C4146" w:rsidRPr="00182F52">
        <w:rPr>
          <w:rFonts w:ascii="Arial" w:eastAsiaTheme="minorHAnsi" w:hAnsi="Arial" w:cs="Arial"/>
          <w:b/>
          <w:sz w:val="22"/>
          <w:szCs w:val="22"/>
          <w:lang w:val="en-US" w:eastAsia="en-US"/>
        </w:rPr>
        <w:t>7</w:t>
      </w:r>
      <w:r w:rsidRPr="00182F52">
        <w:rPr>
          <w:rFonts w:ascii="Arial" w:eastAsiaTheme="minorHAnsi" w:hAnsi="Arial" w:cs="Arial"/>
          <w:b/>
          <w:sz w:val="22"/>
          <w:szCs w:val="22"/>
          <w:lang w:val="en-US" w:eastAsia="en-US"/>
        </w:rPr>
        <w:t xml:space="preserve"> </w:t>
      </w:r>
      <w:r w:rsidR="0037759A" w:rsidRPr="00182F52">
        <w:rPr>
          <w:rFonts w:ascii="Arial" w:eastAsiaTheme="minorHAnsi" w:hAnsi="Arial" w:cs="Arial"/>
          <w:lang w:val="en-US" w:eastAsia="en-US"/>
        </w:rPr>
        <w:t>We present</w:t>
      </w:r>
      <w:r w:rsidR="0037759A" w:rsidRPr="00182F52">
        <w:rPr>
          <w:rFonts w:ascii="Arial" w:eastAsiaTheme="minorHAnsi" w:hAnsi="Arial" w:cs="Arial"/>
          <w:b/>
          <w:sz w:val="22"/>
          <w:szCs w:val="22"/>
          <w:lang w:val="en-US" w:eastAsia="en-US"/>
        </w:rPr>
        <w:t xml:space="preserve"> </w:t>
      </w:r>
      <w:r w:rsidR="009C4146" w:rsidRPr="00182F52">
        <w:rPr>
          <w:rFonts w:ascii="Arial" w:eastAsiaTheme="minorHAnsi" w:hAnsi="Arial" w:cs="Arial"/>
          <w:lang w:val="en-US" w:eastAsia="en-US"/>
        </w:rPr>
        <w:t>a list of possible subcontractors with the scope of work to be outsourced to them if the contract is concluded with percentage shares</w:t>
      </w:r>
      <w:r w:rsidR="0037759A" w:rsidRPr="00182F52">
        <w:rPr>
          <w:rFonts w:ascii="Arial" w:eastAsiaTheme="minorHAnsi" w:hAnsi="Arial" w:cs="Arial"/>
          <w:lang w:val="en-US" w:eastAsia="en-US"/>
        </w:rPr>
        <w:t xml:space="preserve"> – </w:t>
      </w:r>
      <w:r w:rsidR="0037759A" w:rsidRPr="00182F52">
        <w:rPr>
          <w:rFonts w:ascii="Arial" w:eastAsiaTheme="minorHAnsi" w:hAnsi="Arial" w:cs="Arial"/>
          <w:b/>
          <w:lang w:val="en-US" w:eastAsia="en-US"/>
        </w:rPr>
        <w:t>Appendix T1</w:t>
      </w:r>
      <w:r w:rsidR="009C4146" w:rsidRPr="00182F52">
        <w:rPr>
          <w:rFonts w:ascii="Arial" w:eastAsiaTheme="minorHAnsi" w:hAnsi="Arial" w:cs="Arial"/>
          <w:lang w:val="en-US" w:eastAsia="en-US"/>
        </w:rPr>
        <w:t xml:space="preserve">. </w:t>
      </w:r>
    </w:p>
    <w:p w14:paraId="27BFE752" w14:textId="77777777" w:rsidR="0037759A" w:rsidRPr="0037759A" w:rsidRDefault="009C4146" w:rsidP="009C4146">
      <w:pPr>
        <w:jc w:val="both"/>
        <w:rPr>
          <w:rFonts w:ascii="Calibri" w:eastAsiaTheme="minorHAnsi" w:hAnsi="Calibri"/>
          <w:i/>
          <w:color w:val="7F7F7F" w:themeColor="text1" w:themeTint="80"/>
          <w:sz w:val="22"/>
          <w:szCs w:val="22"/>
          <w:lang w:val="en-US" w:eastAsia="en-US"/>
        </w:rPr>
      </w:pPr>
      <w:r w:rsidRPr="009C4146">
        <w:rPr>
          <w:rFonts w:ascii="Calibri" w:eastAsiaTheme="minorHAnsi" w:hAnsi="Calibri"/>
          <w:i/>
          <w:color w:val="7F7F7F" w:themeColor="text1" w:themeTint="80"/>
          <w:sz w:val="22"/>
          <w:szCs w:val="22"/>
          <w:lang w:val="en-US" w:eastAsia="en-US"/>
        </w:rPr>
        <w:t xml:space="preserve">In the case subcontractors are reported, the presentation of their references in scope of subcontract is required. </w:t>
      </w:r>
    </w:p>
    <w:p w14:paraId="595E28AC" w14:textId="6349F81A" w:rsidR="009C4146" w:rsidRPr="009C4146" w:rsidRDefault="009C4146" w:rsidP="009C4146">
      <w:pPr>
        <w:jc w:val="both"/>
        <w:rPr>
          <w:rFonts w:ascii="Calibri" w:eastAsiaTheme="minorHAnsi" w:hAnsi="Calibri"/>
          <w:i/>
          <w:color w:val="7F7F7F" w:themeColor="text1" w:themeTint="80"/>
          <w:sz w:val="22"/>
          <w:szCs w:val="22"/>
          <w:lang w:val="en-US" w:eastAsia="en-US"/>
        </w:rPr>
      </w:pPr>
      <w:r w:rsidRPr="009C4146">
        <w:rPr>
          <w:rFonts w:ascii="Calibri" w:eastAsiaTheme="minorHAnsi" w:hAnsi="Calibri"/>
          <w:i/>
          <w:color w:val="7F7F7F" w:themeColor="text1" w:themeTint="80"/>
          <w:sz w:val="22"/>
          <w:szCs w:val="22"/>
          <w:lang w:val="en-US" w:eastAsia="en-US"/>
        </w:rPr>
        <w:t>References of subcontractors are not</w:t>
      </w:r>
      <w:bookmarkStart w:id="13" w:name="_GoBack"/>
      <w:bookmarkEnd w:id="13"/>
      <w:r w:rsidRPr="009C4146">
        <w:rPr>
          <w:rFonts w:ascii="Calibri" w:eastAsiaTheme="minorHAnsi" w:hAnsi="Calibri"/>
          <w:i/>
          <w:color w:val="7F7F7F" w:themeColor="text1" w:themeTint="80"/>
          <w:sz w:val="22"/>
          <w:szCs w:val="22"/>
          <w:lang w:val="en-US" w:eastAsia="en-US"/>
        </w:rPr>
        <w:t xml:space="preserve"> taken into account when evaluating the offer.</w:t>
      </w:r>
    </w:p>
    <w:p w14:paraId="3D02EB0C" w14:textId="2C6FF6D9" w:rsidR="009C4146" w:rsidRPr="009C4146" w:rsidRDefault="009C4146" w:rsidP="009C4146">
      <w:pPr>
        <w:jc w:val="both"/>
        <w:rPr>
          <w:rFonts w:ascii="Calibri" w:eastAsiaTheme="minorHAnsi" w:hAnsi="Calibri"/>
          <w:i/>
          <w:sz w:val="22"/>
          <w:szCs w:val="22"/>
          <w:lang w:val="en-GB" w:eastAsia="en-US"/>
        </w:rPr>
      </w:pPr>
    </w:p>
    <w:p w14:paraId="6EE0C989" w14:textId="49AC7BD5" w:rsidR="00FC2A63" w:rsidRDefault="0026465C" w:rsidP="009C4146">
      <w:pPr>
        <w:jc w:val="both"/>
        <w:rPr>
          <w:rFonts w:ascii="Arial" w:eastAsiaTheme="minorHAnsi" w:hAnsi="Arial" w:cs="Arial"/>
          <w:lang w:val="en-US" w:eastAsia="en-US"/>
        </w:rPr>
      </w:pPr>
      <w:r w:rsidRPr="00182F52">
        <w:rPr>
          <w:rFonts w:ascii="Arial" w:eastAsiaTheme="minorHAnsi" w:hAnsi="Arial" w:cs="Arial"/>
          <w:b/>
          <w:sz w:val="22"/>
          <w:szCs w:val="22"/>
          <w:lang w:val="en-US" w:eastAsia="en-US"/>
        </w:rPr>
        <w:t>1.</w:t>
      </w:r>
      <w:r w:rsidR="009C4146" w:rsidRPr="00182F52">
        <w:rPr>
          <w:rFonts w:ascii="Arial" w:eastAsiaTheme="minorHAnsi" w:hAnsi="Arial" w:cs="Arial"/>
          <w:b/>
          <w:sz w:val="22"/>
          <w:szCs w:val="22"/>
          <w:lang w:val="en-US" w:eastAsia="en-US"/>
        </w:rPr>
        <w:t>8</w:t>
      </w:r>
      <w:r w:rsidRPr="00182F52">
        <w:rPr>
          <w:rFonts w:ascii="Calibri" w:eastAsiaTheme="minorHAnsi" w:hAnsi="Calibri"/>
          <w:b/>
          <w:sz w:val="22"/>
          <w:szCs w:val="22"/>
          <w:lang w:val="en-US" w:eastAsia="en-US"/>
        </w:rPr>
        <w:t xml:space="preserve"> </w:t>
      </w:r>
      <w:r w:rsidR="006009A0" w:rsidRPr="00182F52">
        <w:rPr>
          <w:rFonts w:ascii="Arial" w:eastAsiaTheme="minorHAnsi" w:hAnsi="Arial" w:cs="Arial"/>
          <w:lang w:val="en-US" w:eastAsia="en-US"/>
        </w:rPr>
        <w:t>We confirm</w:t>
      </w:r>
      <w:r w:rsidR="006009A0" w:rsidRPr="00182F52">
        <w:rPr>
          <w:rFonts w:ascii="Calibri" w:eastAsiaTheme="minorHAnsi" w:hAnsi="Calibri"/>
          <w:b/>
          <w:sz w:val="22"/>
          <w:szCs w:val="22"/>
          <w:lang w:val="en-US" w:eastAsia="en-US"/>
        </w:rPr>
        <w:t xml:space="preserve"> </w:t>
      </w:r>
      <w:r w:rsidR="009C4146" w:rsidRPr="00182F52">
        <w:rPr>
          <w:rFonts w:ascii="Arial" w:eastAsiaTheme="minorHAnsi" w:hAnsi="Arial" w:cs="Arial"/>
          <w:lang w:val="en-US" w:eastAsia="en-US"/>
        </w:rPr>
        <w:t>that in th</w:t>
      </w:r>
      <w:r w:rsidR="0079746B" w:rsidRPr="00182F52">
        <w:rPr>
          <w:rFonts w:ascii="Arial" w:eastAsiaTheme="minorHAnsi" w:hAnsi="Arial" w:cs="Arial"/>
          <w:lang w:val="en-US" w:eastAsia="en-US"/>
        </w:rPr>
        <w:t xml:space="preserve">e course of works Cost Estimate </w:t>
      </w:r>
      <w:r w:rsidR="009C4146" w:rsidRPr="00182F52">
        <w:rPr>
          <w:rFonts w:ascii="Arial" w:eastAsiaTheme="minorHAnsi" w:hAnsi="Arial" w:cs="Arial"/>
          <w:lang w:val="en-US" w:eastAsia="en-US"/>
        </w:rPr>
        <w:t>Template shall be completed according to the example attached to the RFP</w:t>
      </w:r>
      <w:r w:rsidR="0079746B" w:rsidRPr="00182F52">
        <w:rPr>
          <w:rFonts w:ascii="Arial" w:eastAsiaTheme="minorHAnsi" w:hAnsi="Arial" w:cs="Arial"/>
          <w:lang w:val="en-US" w:eastAsia="en-US"/>
        </w:rPr>
        <w:t xml:space="preserve"> – Appendix 5.2</w:t>
      </w:r>
      <w:r w:rsidR="009C4146" w:rsidRPr="00182F52">
        <w:rPr>
          <w:rFonts w:ascii="Arial" w:eastAsiaTheme="minorHAnsi" w:hAnsi="Arial" w:cs="Arial"/>
          <w:lang w:val="en-US" w:eastAsia="en-US"/>
        </w:rPr>
        <w:t xml:space="preserve">. </w:t>
      </w:r>
    </w:p>
    <w:p w14:paraId="7917824D" w14:textId="512CFC4E" w:rsidR="00FC2A63" w:rsidRDefault="00FC2A63" w:rsidP="009C4146">
      <w:pPr>
        <w:jc w:val="both"/>
        <w:rPr>
          <w:rFonts w:ascii="Arial" w:eastAsiaTheme="minorHAnsi" w:hAnsi="Arial" w:cs="Arial"/>
          <w:lang w:val="en-US" w:eastAsia="en-US"/>
        </w:rPr>
      </w:pPr>
      <w:r w:rsidRPr="00313C43">
        <w:rPr>
          <w:rFonts w:ascii="Arial" w:eastAsiaTheme="minorHAnsi" w:hAnsi="Arial" w:cs="Arial"/>
          <w:u w:val="single"/>
          <w:lang w:val="en-US" w:eastAsia="en-US"/>
        </w:rPr>
        <w:t>Minor deviations from the template may be accepted by ORLEN</w:t>
      </w:r>
      <w:r>
        <w:rPr>
          <w:rFonts w:ascii="Arial" w:eastAsiaTheme="minorHAnsi" w:hAnsi="Arial" w:cs="Arial"/>
          <w:lang w:val="en-US" w:eastAsia="en-US"/>
        </w:rPr>
        <w:t>.</w:t>
      </w:r>
    </w:p>
    <w:p w14:paraId="3B0971A7" w14:textId="6954A23C" w:rsidR="009C4146" w:rsidRPr="00182F52" w:rsidRDefault="009C4146" w:rsidP="009C4146">
      <w:pPr>
        <w:jc w:val="both"/>
        <w:rPr>
          <w:rFonts w:ascii="Arial" w:eastAsiaTheme="minorHAnsi" w:hAnsi="Arial" w:cs="Arial"/>
          <w:sz w:val="22"/>
          <w:szCs w:val="22"/>
          <w:lang w:val="en-US" w:eastAsia="en-US"/>
        </w:rPr>
      </w:pPr>
      <w:r w:rsidRPr="00182F52">
        <w:rPr>
          <w:rFonts w:ascii="Arial" w:eastAsiaTheme="minorHAnsi" w:hAnsi="Arial" w:cs="Arial"/>
          <w:lang w:val="en-US" w:eastAsia="en-US"/>
        </w:rPr>
        <w:t xml:space="preserve">Final form of Cost Estimate Template table shall be agreed with CONTRACTOR during the </w:t>
      </w:r>
      <w:proofErr w:type="spellStart"/>
      <w:r w:rsidRPr="00182F52">
        <w:rPr>
          <w:rFonts w:ascii="Arial" w:eastAsiaTheme="minorHAnsi" w:hAnsi="Arial" w:cs="Arial"/>
          <w:lang w:val="en-US" w:eastAsia="en-US"/>
        </w:rPr>
        <w:t>KoM</w:t>
      </w:r>
      <w:proofErr w:type="spellEnd"/>
      <w:r w:rsidRPr="00182F52">
        <w:rPr>
          <w:rFonts w:ascii="Arial" w:eastAsiaTheme="minorHAnsi" w:hAnsi="Arial" w:cs="Arial"/>
          <w:lang w:val="en-US" w:eastAsia="en-US"/>
        </w:rPr>
        <w:t xml:space="preserve"> at the latest.</w:t>
      </w:r>
    </w:p>
    <w:p w14:paraId="7459ECFB" w14:textId="77777777" w:rsidR="009C4146" w:rsidRPr="009C4146" w:rsidRDefault="009C4146" w:rsidP="009C4146">
      <w:pPr>
        <w:jc w:val="both"/>
        <w:rPr>
          <w:rFonts w:ascii="Calibri" w:eastAsiaTheme="minorHAnsi" w:hAnsi="Calibri"/>
          <w:i/>
          <w:sz w:val="22"/>
          <w:szCs w:val="22"/>
          <w:lang w:val="en-GB" w:eastAsia="en-US"/>
        </w:rPr>
      </w:pPr>
    </w:p>
    <w:p w14:paraId="2D6F0A24" w14:textId="627FFCF3" w:rsidR="009C4146" w:rsidRPr="00182F52" w:rsidRDefault="002A744A" w:rsidP="009C4146">
      <w:pPr>
        <w:jc w:val="both"/>
        <w:rPr>
          <w:rFonts w:ascii="Arial" w:eastAsiaTheme="minorHAnsi" w:hAnsi="Arial" w:cs="Arial"/>
          <w:b/>
          <w:sz w:val="22"/>
          <w:szCs w:val="22"/>
          <w:lang w:val="en-US" w:eastAsia="en-US"/>
        </w:rPr>
      </w:pPr>
      <w:r w:rsidRPr="00182F52">
        <w:rPr>
          <w:rFonts w:ascii="Arial" w:eastAsiaTheme="minorHAnsi" w:hAnsi="Arial" w:cs="Arial"/>
          <w:b/>
          <w:sz w:val="22"/>
          <w:szCs w:val="22"/>
          <w:lang w:val="en-US" w:eastAsia="en-US"/>
        </w:rPr>
        <w:t>1.</w:t>
      </w:r>
      <w:r w:rsidR="009C4146" w:rsidRPr="00182F52">
        <w:rPr>
          <w:rFonts w:ascii="Arial" w:eastAsiaTheme="minorHAnsi" w:hAnsi="Arial" w:cs="Arial"/>
          <w:b/>
          <w:sz w:val="22"/>
          <w:szCs w:val="22"/>
          <w:lang w:val="en-US" w:eastAsia="en-US"/>
        </w:rPr>
        <w:t>9</w:t>
      </w:r>
      <w:r w:rsidRPr="00182F52">
        <w:rPr>
          <w:rFonts w:ascii="Arial" w:eastAsiaTheme="minorHAnsi" w:hAnsi="Arial" w:cs="Arial"/>
          <w:b/>
          <w:sz w:val="22"/>
          <w:szCs w:val="22"/>
          <w:lang w:val="en-US" w:eastAsia="en-US"/>
        </w:rPr>
        <w:t xml:space="preserve"> </w:t>
      </w:r>
      <w:r w:rsidR="006009A0" w:rsidRPr="00182F52">
        <w:rPr>
          <w:rFonts w:ascii="Arial" w:eastAsiaTheme="minorHAnsi" w:hAnsi="Arial" w:cs="Arial"/>
          <w:lang w:val="en-US" w:eastAsia="en-US"/>
        </w:rPr>
        <w:t>We confirm</w:t>
      </w:r>
      <w:r w:rsidR="006009A0" w:rsidRPr="00182F52">
        <w:rPr>
          <w:rFonts w:ascii="Arial" w:eastAsiaTheme="minorHAnsi" w:hAnsi="Arial" w:cs="Arial"/>
          <w:b/>
          <w:sz w:val="22"/>
          <w:szCs w:val="22"/>
          <w:lang w:val="en-US" w:eastAsia="en-US"/>
        </w:rPr>
        <w:t xml:space="preserve"> </w:t>
      </w:r>
      <w:r w:rsidR="006009A0" w:rsidRPr="00182F52">
        <w:rPr>
          <w:rFonts w:ascii="Arial" w:eastAsiaTheme="minorHAnsi" w:hAnsi="Arial" w:cs="Arial"/>
          <w:lang w:val="en-US" w:eastAsia="en-US"/>
        </w:rPr>
        <w:t xml:space="preserve">the </w:t>
      </w:r>
      <w:r w:rsidR="009C4146" w:rsidRPr="00182F52">
        <w:rPr>
          <w:rFonts w:ascii="Arial" w:eastAsiaTheme="minorHAnsi" w:hAnsi="Arial" w:cs="Arial"/>
          <w:lang w:val="en-US" w:eastAsia="en-US"/>
        </w:rPr>
        <w:t>will</w:t>
      </w:r>
      <w:r w:rsidR="006009A0" w:rsidRPr="00182F52">
        <w:rPr>
          <w:rFonts w:ascii="Arial" w:eastAsiaTheme="minorHAnsi" w:hAnsi="Arial" w:cs="Arial"/>
          <w:lang w:val="en-US" w:eastAsia="en-US"/>
        </w:rPr>
        <w:t>ingness to cooperate and sign</w:t>
      </w:r>
      <w:r w:rsidR="009C4146" w:rsidRPr="00182F52">
        <w:rPr>
          <w:rFonts w:ascii="Arial" w:eastAsiaTheme="minorHAnsi" w:hAnsi="Arial" w:cs="Arial"/>
          <w:lang w:val="en-US" w:eastAsia="en-US"/>
        </w:rPr>
        <w:t xml:space="preserve"> a confidentiality agreement with the technical advisor contracted by ORLEN - IDOM Consulting, Engineering Architecture S.A.U.</w:t>
      </w:r>
    </w:p>
    <w:p w14:paraId="17E4CA37" w14:textId="77777777" w:rsidR="009C4146" w:rsidRPr="009C4146" w:rsidRDefault="009C4146" w:rsidP="009C4146">
      <w:pPr>
        <w:jc w:val="both"/>
        <w:rPr>
          <w:rFonts w:ascii="Calibri" w:eastAsiaTheme="minorHAnsi" w:hAnsi="Calibri"/>
          <w:b/>
          <w:sz w:val="22"/>
          <w:szCs w:val="22"/>
          <w:lang w:val="en-US" w:eastAsia="en-US"/>
        </w:rPr>
      </w:pPr>
    </w:p>
    <w:p w14:paraId="2D72B608" w14:textId="77777777" w:rsidR="000F1850" w:rsidRPr="00182F52" w:rsidRDefault="006A503D" w:rsidP="009C4146">
      <w:pPr>
        <w:jc w:val="both"/>
        <w:rPr>
          <w:rFonts w:ascii="Arial" w:eastAsiaTheme="minorHAnsi" w:hAnsi="Arial" w:cs="Arial"/>
          <w:lang w:val="en-US" w:eastAsia="en-US"/>
        </w:rPr>
      </w:pPr>
      <w:r w:rsidRPr="00182F52">
        <w:rPr>
          <w:rFonts w:ascii="Arial" w:eastAsiaTheme="minorHAnsi" w:hAnsi="Arial" w:cs="Arial"/>
          <w:b/>
          <w:sz w:val="22"/>
          <w:szCs w:val="22"/>
          <w:lang w:val="en-US" w:eastAsia="en-US"/>
        </w:rPr>
        <w:t>1.</w:t>
      </w:r>
      <w:r w:rsidR="009C4146" w:rsidRPr="00182F52">
        <w:rPr>
          <w:rFonts w:ascii="Arial" w:eastAsiaTheme="minorHAnsi" w:hAnsi="Arial" w:cs="Arial"/>
          <w:b/>
          <w:sz w:val="22"/>
          <w:szCs w:val="22"/>
          <w:lang w:val="en-US" w:eastAsia="en-US"/>
        </w:rPr>
        <w:t>10</w:t>
      </w:r>
      <w:r w:rsidRPr="00182F52">
        <w:rPr>
          <w:rFonts w:ascii="Arial" w:eastAsiaTheme="minorHAnsi" w:hAnsi="Arial" w:cs="Arial"/>
          <w:b/>
          <w:sz w:val="22"/>
          <w:szCs w:val="22"/>
          <w:lang w:val="en-US" w:eastAsia="en-US"/>
        </w:rPr>
        <w:t xml:space="preserve"> </w:t>
      </w:r>
      <w:r w:rsidR="000F1850" w:rsidRPr="00182F52">
        <w:rPr>
          <w:rFonts w:ascii="Arial" w:eastAsiaTheme="minorHAnsi" w:hAnsi="Arial" w:cs="Arial"/>
          <w:lang w:val="en-US" w:eastAsia="en-US"/>
        </w:rPr>
        <w:t>We confirm</w:t>
      </w:r>
      <w:r w:rsidR="000F1850" w:rsidRPr="00182F52">
        <w:rPr>
          <w:rFonts w:ascii="Arial" w:eastAsiaTheme="minorHAnsi" w:hAnsi="Arial" w:cs="Arial"/>
          <w:b/>
          <w:sz w:val="22"/>
          <w:szCs w:val="22"/>
          <w:lang w:val="en-US" w:eastAsia="en-US"/>
        </w:rPr>
        <w:t xml:space="preserve"> </w:t>
      </w:r>
      <w:r w:rsidR="009C4146" w:rsidRPr="00182F52">
        <w:rPr>
          <w:rFonts w:ascii="Arial" w:eastAsiaTheme="minorHAnsi" w:hAnsi="Arial" w:cs="Arial"/>
          <w:lang w:val="en-US" w:eastAsia="en-US"/>
        </w:rPr>
        <w:t xml:space="preserve">that the future EPC RFP prepared based on the Feasibility Study can be issued to the open market. </w:t>
      </w:r>
    </w:p>
    <w:p w14:paraId="43505CFD" w14:textId="77777777" w:rsidR="000F1850" w:rsidRDefault="009C4146" w:rsidP="009C4146">
      <w:pPr>
        <w:jc w:val="both"/>
        <w:rPr>
          <w:rFonts w:ascii="Calibri" w:eastAsiaTheme="minorHAnsi" w:hAnsi="Calibri"/>
          <w:i/>
          <w:color w:val="7F7F7F" w:themeColor="text1" w:themeTint="80"/>
          <w:sz w:val="22"/>
          <w:szCs w:val="22"/>
          <w:lang w:val="en-US" w:eastAsia="en-US"/>
        </w:rPr>
      </w:pPr>
      <w:r w:rsidRPr="009C4146">
        <w:rPr>
          <w:rFonts w:ascii="Calibri" w:eastAsiaTheme="minorHAnsi" w:hAnsi="Calibri"/>
          <w:i/>
          <w:color w:val="7F7F7F" w:themeColor="text1" w:themeTint="80"/>
          <w:sz w:val="22"/>
          <w:szCs w:val="22"/>
          <w:lang w:val="en-US" w:eastAsia="en-US"/>
        </w:rPr>
        <w:t>In addition, please define the scope of information from the Feasibility Study that cannot be transposed to EPC RFP and published in the open tender process (if such scope is defined).</w:t>
      </w:r>
    </w:p>
    <w:p w14:paraId="7B2F92D2" w14:textId="3CBD4016" w:rsidR="009C4146" w:rsidRPr="009C4146" w:rsidRDefault="009C4146" w:rsidP="009C4146">
      <w:pPr>
        <w:jc w:val="both"/>
        <w:rPr>
          <w:rFonts w:ascii="Calibri" w:eastAsiaTheme="minorHAnsi" w:hAnsi="Calibri"/>
          <w:i/>
          <w:color w:val="7F7F7F" w:themeColor="text1" w:themeTint="80"/>
          <w:sz w:val="22"/>
          <w:szCs w:val="22"/>
          <w:lang w:val="en-US" w:eastAsia="en-US"/>
        </w:rPr>
      </w:pPr>
      <w:r w:rsidRPr="009C4146">
        <w:rPr>
          <w:rFonts w:ascii="Calibri" w:eastAsiaTheme="minorHAnsi" w:hAnsi="Calibri"/>
          <w:i/>
          <w:color w:val="7F7F7F" w:themeColor="text1" w:themeTint="80"/>
          <w:sz w:val="22"/>
          <w:szCs w:val="22"/>
          <w:lang w:val="en-US" w:eastAsia="en-US"/>
        </w:rPr>
        <w:t xml:space="preserve"> It is assumed that the list of potential EPC contractors will not be restricted by the Feasibility Study provider and only the scope of information strictly related with the specific technology may be restricted from publishing in the EPC RFP (such information shall be clearly marked in the Feasibility Study documentation as proprietary).</w:t>
      </w:r>
    </w:p>
    <w:p w14:paraId="6B2071C8" w14:textId="52EA8E16" w:rsidR="009C4146" w:rsidRPr="000F1850" w:rsidRDefault="009C4146" w:rsidP="009C4146">
      <w:pPr>
        <w:jc w:val="both"/>
        <w:rPr>
          <w:rFonts w:ascii="Calibri" w:eastAsiaTheme="minorHAnsi" w:hAnsi="Calibri"/>
          <w:i/>
          <w:color w:val="7F7F7F" w:themeColor="text1" w:themeTint="80"/>
          <w:sz w:val="22"/>
          <w:szCs w:val="22"/>
          <w:lang w:val="en-US" w:eastAsia="en-US"/>
        </w:rPr>
      </w:pPr>
    </w:p>
    <w:p w14:paraId="0B59D04A" w14:textId="0CC2DAB7" w:rsidR="004D0805" w:rsidRDefault="004D0805" w:rsidP="009C4146">
      <w:pPr>
        <w:jc w:val="both"/>
        <w:rPr>
          <w:rFonts w:ascii="Calibri" w:eastAsiaTheme="minorHAnsi" w:hAnsi="Calibri"/>
          <w:b/>
          <w:sz w:val="22"/>
          <w:szCs w:val="22"/>
          <w:lang w:val="en-US" w:eastAsia="en-US"/>
        </w:rPr>
      </w:pPr>
    </w:p>
    <w:p w14:paraId="64B3E56A" w14:textId="77777777" w:rsidR="00DB5605" w:rsidRPr="00C07DA6" w:rsidRDefault="00DB5605" w:rsidP="00DB5605">
      <w:pPr>
        <w:pStyle w:val="Akapitzlist"/>
        <w:numPr>
          <w:ilvl w:val="0"/>
          <w:numId w:val="53"/>
        </w:numPr>
        <w:jc w:val="both"/>
        <w:rPr>
          <w:rFonts w:ascii="Arial" w:hAnsi="Arial" w:cs="Arial"/>
          <w:b/>
        </w:rPr>
      </w:pPr>
      <w:proofErr w:type="spellStart"/>
      <w:r w:rsidRPr="00C07DA6">
        <w:rPr>
          <w:rFonts w:ascii="Arial" w:hAnsi="Arial" w:cs="Arial"/>
          <w:b/>
        </w:rPr>
        <w:t>Appendices</w:t>
      </w:r>
      <w:proofErr w:type="spellEnd"/>
      <w:r w:rsidRPr="00C07DA6">
        <w:rPr>
          <w:rFonts w:ascii="Arial" w:hAnsi="Arial" w:cs="Arial"/>
          <w:b/>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8505"/>
      </w:tblGrid>
      <w:tr w:rsidR="00DB5605" w:rsidRPr="008643CE" w14:paraId="3D861CBA" w14:textId="77777777" w:rsidTr="0041430B">
        <w:tc>
          <w:tcPr>
            <w:tcW w:w="1413" w:type="dxa"/>
            <w:vAlign w:val="center"/>
          </w:tcPr>
          <w:p w14:paraId="6474F596" w14:textId="77777777" w:rsidR="00DB5605" w:rsidRPr="003878A4" w:rsidRDefault="00DB5605" w:rsidP="00A651E3">
            <w:pPr>
              <w:spacing w:before="120" w:line="276" w:lineRule="auto"/>
              <w:jc w:val="both"/>
              <w:rPr>
                <w:rFonts w:ascii="Arial" w:hAnsi="Arial" w:cs="Arial"/>
                <w:b/>
                <w:sz w:val="18"/>
                <w:lang w:val="en-GB"/>
              </w:rPr>
            </w:pPr>
            <w:r w:rsidRPr="003878A4">
              <w:rPr>
                <w:rFonts w:ascii="Arial" w:hAnsi="Arial" w:cs="Arial"/>
                <w:b/>
                <w:sz w:val="18"/>
                <w:lang w:val="en-GB"/>
              </w:rPr>
              <w:t xml:space="preserve">Appendix </w:t>
            </w:r>
            <w:r w:rsidRPr="003878A4">
              <w:rPr>
                <w:rFonts w:ascii="Arial" w:hAnsi="Arial" w:cs="Arial"/>
                <w:b/>
                <w:color w:val="FF0000"/>
                <w:sz w:val="18"/>
                <w:lang w:val="en-GB"/>
              </w:rPr>
              <w:t>T1</w:t>
            </w:r>
          </w:p>
        </w:tc>
        <w:tc>
          <w:tcPr>
            <w:tcW w:w="8505" w:type="dxa"/>
            <w:vAlign w:val="center"/>
          </w:tcPr>
          <w:p w14:paraId="75FE72C6" w14:textId="5CC12D77" w:rsidR="00DB5605" w:rsidRPr="003878A4" w:rsidRDefault="00DB5605" w:rsidP="00A651E3">
            <w:pPr>
              <w:spacing w:line="276" w:lineRule="auto"/>
              <w:rPr>
                <w:rFonts w:ascii="Arial" w:hAnsi="Arial" w:cs="Arial"/>
                <w:sz w:val="18"/>
                <w:lang w:val="en-GB"/>
              </w:rPr>
            </w:pPr>
            <w:r w:rsidRPr="003878A4">
              <w:rPr>
                <w:rFonts w:ascii="Arial" w:hAnsi="Arial" w:cs="Arial"/>
                <w:sz w:val="18"/>
                <w:lang w:val="en-GB"/>
              </w:rPr>
              <w:t>LIST OF SUBCONTRACTORS</w:t>
            </w:r>
            <w:r w:rsidR="00BA6C71">
              <w:rPr>
                <w:rFonts w:ascii="Arial" w:hAnsi="Arial" w:cs="Arial"/>
                <w:sz w:val="18"/>
                <w:lang w:val="en-GB"/>
              </w:rPr>
              <w:t xml:space="preserve"> - in accordance with point 1.7</w:t>
            </w:r>
            <w:r w:rsidRPr="003878A4">
              <w:rPr>
                <w:rFonts w:ascii="Arial" w:hAnsi="Arial" w:cs="Arial"/>
                <w:sz w:val="18"/>
                <w:lang w:val="en-GB"/>
              </w:rPr>
              <w:t xml:space="preserve"> of the TECHNICAL OFFER </w:t>
            </w:r>
            <w:r w:rsidRPr="003878A4">
              <w:rPr>
                <w:rFonts w:ascii="Arial" w:hAnsi="Arial" w:cs="Arial"/>
                <w:color w:val="FF0000"/>
                <w:sz w:val="18"/>
                <w:lang w:val="en-GB"/>
              </w:rPr>
              <w:t xml:space="preserve">- Criterion 0/1 </w:t>
            </w:r>
          </w:p>
        </w:tc>
      </w:tr>
      <w:tr w:rsidR="00DB5605" w:rsidRPr="008643CE" w14:paraId="319E3600" w14:textId="77777777" w:rsidTr="0041430B">
        <w:tc>
          <w:tcPr>
            <w:tcW w:w="1413" w:type="dxa"/>
            <w:vAlign w:val="center"/>
          </w:tcPr>
          <w:p w14:paraId="5D08DCB7" w14:textId="77777777" w:rsidR="00DB5605" w:rsidRPr="00147F6A" w:rsidRDefault="00DB5605" w:rsidP="00A651E3">
            <w:pPr>
              <w:spacing w:before="120" w:line="276" w:lineRule="auto"/>
              <w:jc w:val="both"/>
              <w:rPr>
                <w:rFonts w:ascii="Arial" w:hAnsi="Arial" w:cs="Arial"/>
                <w:b/>
                <w:sz w:val="18"/>
                <w:highlight w:val="yellow"/>
                <w:lang w:val="en-GB"/>
              </w:rPr>
            </w:pPr>
            <w:r w:rsidRPr="0000135C">
              <w:rPr>
                <w:rFonts w:ascii="Arial" w:hAnsi="Arial" w:cs="Arial"/>
                <w:b/>
                <w:sz w:val="18"/>
                <w:lang w:val="en-GB"/>
              </w:rPr>
              <w:t xml:space="preserve">Appendix </w:t>
            </w:r>
            <w:r>
              <w:rPr>
                <w:rFonts w:ascii="Arial" w:hAnsi="Arial" w:cs="Arial"/>
                <w:b/>
                <w:color w:val="FF0000"/>
                <w:sz w:val="18"/>
                <w:lang w:val="en-GB"/>
              </w:rPr>
              <w:t>T2</w:t>
            </w:r>
          </w:p>
        </w:tc>
        <w:tc>
          <w:tcPr>
            <w:tcW w:w="8505" w:type="dxa"/>
            <w:vAlign w:val="center"/>
          </w:tcPr>
          <w:p w14:paraId="38084DD2" w14:textId="119BEC65" w:rsidR="00DB5605" w:rsidRPr="00147F6A" w:rsidRDefault="00DB5605" w:rsidP="00BA6C71">
            <w:pPr>
              <w:spacing w:line="276" w:lineRule="auto"/>
              <w:rPr>
                <w:rFonts w:ascii="Arial" w:hAnsi="Arial" w:cs="Arial"/>
                <w:sz w:val="18"/>
                <w:highlight w:val="yellow"/>
                <w:lang w:val="en-GB"/>
              </w:rPr>
            </w:pPr>
            <w:r w:rsidRPr="008610BC">
              <w:rPr>
                <w:rFonts w:ascii="Arial" w:hAnsi="Arial" w:cs="Arial"/>
                <w:sz w:val="18"/>
                <w:lang w:val="en-GB"/>
              </w:rPr>
              <w:t>REFERENCES</w:t>
            </w:r>
            <w:r w:rsidR="00BA6C71">
              <w:rPr>
                <w:rFonts w:ascii="Arial" w:hAnsi="Arial" w:cs="Arial"/>
                <w:sz w:val="18"/>
                <w:lang w:val="en-GB"/>
              </w:rPr>
              <w:t xml:space="preserve"> - in accordance with point 1.3 and 1.4</w:t>
            </w:r>
            <w:r w:rsidRPr="008610BC">
              <w:rPr>
                <w:rFonts w:ascii="Arial" w:hAnsi="Arial" w:cs="Arial"/>
                <w:sz w:val="18"/>
                <w:lang w:val="en-GB"/>
              </w:rPr>
              <w:t xml:space="preserve"> of the TECHNICAL OFFER</w:t>
            </w:r>
            <w:r>
              <w:rPr>
                <w:rFonts w:ascii="Arial" w:hAnsi="Arial" w:cs="Arial"/>
                <w:sz w:val="18"/>
                <w:lang w:val="en-GB"/>
              </w:rPr>
              <w:t xml:space="preserve"> – </w:t>
            </w:r>
            <w:r w:rsidR="00BA6C71">
              <w:rPr>
                <w:rFonts w:ascii="Arial" w:hAnsi="Arial" w:cs="Arial"/>
                <w:color w:val="FF0000"/>
                <w:sz w:val="18"/>
                <w:lang w:val="en-GB"/>
              </w:rPr>
              <w:t>Criterion 0/1</w:t>
            </w:r>
          </w:p>
        </w:tc>
      </w:tr>
    </w:tbl>
    <w:p w14:paraId="2A4D5208" w14:textId="51B372D4" w:rsidR="004D0805" w:rsidRDefault="004D0805" w:rsidP="009C4146">
      <w:pPr>
        <w:jc w:val="both"/>
        <w:rPr>
          <w:rFonts w:ascii="Calibri" w:eastAsiaTheme="minorHAnsi" w:hAnsi="Calibri"/>
          <w:b/>
          <w:sz w:val="22"/>
          <w:szCs w:val="22"/>
          <w:lang w:val="en-US" w:eastAsia="en-US"/>
        </w:rPr>
      </w:pPr>
    </w:p>
    <w:p w14:paraId="6A84AC54" w14:textId="5064A45D" w:rsidR="004D0805" w:rsidRDefault="004D0805" w:rsidP="009C4146">
      <w:pPr>
        <w:jc w:val="both"/>
        <w:rPr>
          <w:rFonts w:ascii="Calibri" w:eastAsiaTheme="minorHAnsi" w:hAnsi="Calibri"/>
          <w:b/>
          <w:sz w:val="22"/>
          <w:szCs w:val="22"/>
          <w:lang w:val="en-US" w:eastAsia="en-US"/>
        </w:rPr>
      </w:pPr>
    </w:p>
    <w:p w14:paraId="5FC5DD3A" w14:textId="6F7DE7F1" w:rsidR="004D0805" w:rsidRDefault="004D0805" w:rsidP="009C4146">
      <w:pPr>
        <w:jc w:val="both"/>
        <w:rPr>
          <w:rFonts w:ascii="Calibri" w:eastAsiaTheme="minorHAnsi" w:hAnsi="Calibri"/>
          <w:b/>
          <w:sz w:val="22"/>
          <w:szCs w:val="22"/>
          <w:lang w:val="en-US" w:eastAsia="en-US"/>
        </w:rPr>
      </w:pPr>
    </w:p>
    <w:p w14:paraId="4C380A2D" w14:textId="6054E5A2" w:rsidR="004D0805" w:rsidRDefault="004D0805" w:rsidP="009C4146">
      <w:pPr>
        <w:jc w:val="both"/>
        <w:rPr>
          <w:rFonts w:ascii="Calibri" w:eastAsiaTheme="minorHAnsi" w:hAnsi="Calibri"/>
          <w:b/>
          <w:sz w:val="22"/>
          <w:szCs w:val="22"/>
          <w:lang w:val="en-US" w:eastAsia="en-US"/>
        </w:rPr>
      </w:pPr>
    </w:p>
    <w:p w14:paraId="64C44E13" w14:textId="77777777" w:rsidR="00DB5605" w:rsidRPr="00386DC6" w:rsidRDefault="00DB5605" w:rsidP="00DB5605">
      <w:pPr>
        <w:widowControl w:val="0"/>
        <w:spacing w:line="276" w:lineRule="auto"/>
        <w:jc w:val="both"/>
        <w:rPr>
          <w:rFonts w:ascii="Arial" w:hAnsi="Arial" w:cs="Arial"/>
          <w:i/>
          <w:lang w:val="en-GB"/>
        </w:rPr>
      </w:pPr>
    </w:p>
    <w:p w14:paraId="59F40E36" w14:textId="77777777" w:rsidR="00DB5605" w:rsidRPr="00CA74C9" w:rsidRDefault="00DB5605" w:rsidP="00DB5605">
      <w:pPr>
        <w:pStyle w:val="K"/>
        <w:spacing w:line="276" w:lineRule="auto"/>
        <w:jc w:val="both"/>
        <w:rPr>
          <w:rFonts w:ascii="Arial" w:hAnsi="Arial" w:cs="Arial"/>
          <w:sz w:val="20"/>
        </w:rPr>
      </w:pPr>
      <w:r w:rsidRPr="00CA74C9">
        <w:rPr>
          <w:rFonts w:ascii="Arial" w:hAnsi="Arial" w:cs="Arial"/>
          <w:sz w:val="20"/>
        </w:rPr>
        <w:tab/>
      </w:r>
      <w:r w:rsidRPr="00CA74C9">
        <w:rPr>
          <w:rFonts w:ascii="Arial" w:hAnsi="Arial" w:cs="Arial"/>
          <w:sz w:val="20"/>
        </w:rPr>
        <w:tab/>
      </w:r>
      <w:r w:rsidRPr="00CA74C9">
        <w:rPr>
          <w:rFonts w:ascii="Arial" w:hAnsi="Arial" w:cs="Arial"/>
          <w:sz w:val="20"/>
        </w:rPr>
        <w:tab/>
      </w:r>
      <w:r w:rsidRPr="00CA74C9">
        <w:rPr>
          <w:rFonts w:ascii="Arial" w:hAnsi="Arial" w:cs="Arial"/>
          <w:sz w:val="20"/>
        </w:rPr>
        <w:tab/>
      </w:r>
      <w:r w:rsidRPr="00CA74C9">
        <w:rPr>
          <w:rFonts w:ascii="Arial" w:hAnsi="Arial" w:cs="Arial"/>
          <w:sz w:val="20"/>
        </w:rPr>
        <w:tab/>
      </w:r>
      <w:r w:rsidRPr="00CA74C9">
        <w:rPr>
          <w:rFonts w:ascii="Arial" w:hAnsi="Arial" w:cs="Arial"/>
          <w:sz w:val="20"/>
        </w:rPr>
        <w:tab/>
      </w:r>
      <w:r w:rsidRPr="00CA74C9">
        <w:rPr>
          <w:rFonts w:ascii="Arial" w:hAnsi="Arial" w:cs="Arial"/>
          <w:sz w:val="20"/>
        </w:rPr>
        <w:tab/>
      </w:r>
      <w:r w:rsidRPr="00CA74C9">
        <w:rPr>
          <w:rFonts w:ascii="Arial" w:hAnsi="Arial" w:cs="Arial"/>
          <w:sz w:val="20"/>
        </w:rPr>
        <w:tab/>
        <w:t>Bidder’s signatures</w:t>
      </w:r>
    </w:p>
    <w:p w14:paraId="02D20942" w14:textId="77777777" w:rsidR="00DB5605" w:rsidRPr="003014EE" w:rsidRDefault="00DB5605" w:rsidP="00DB5605">
      <w:pPr>
        <w:spacing w:line="276" w:lineRule="auto"/>
        <w:ind w:left="3540" w:firstLine="708"/>
        <w:jc w:val="both"/>
        <w:rPr>
          <w:rFonts w:ascii="Arial" w:hAnsi="Arial" w:cs="Arial"/>
          <w:sz w:val="18"/>
          <w:lang w:val="en-GB"/>
        </w:rPr>
      </w:pPr>
      <w:r w:rsidRPr="003014EE">
        <w:rPr>
          <w:rFonts w:ascii="Arial" w:hAnsi="Arial" w:cs="Arial"/>
          <w:i/>
          <w:sz w:val="18"/>
          <w:lang w:val="en-GB"/>
        </w:rPr>
        <w:t>(representatives authorized to sign statements of intent)</w:t>
      </w:r>
    </w:p>
    <w:p w14:paraId="4EB9E212" w14:textId="77777777" w:rsidR="00DB5605" w:rsidRDefault="00DB5605" w:rsidP="00DB5605">
      <w:pPr>
        <w:spacing w:line="276" w:lineRule="auto"/>
        <w:jc w:val="both"/>
        <w:rPr>
          <w:rFonts w:ascii="Arial" w:hAnsi="Arial" w:cs="Arial"/>
          <w:lang w:val="en-GB"/>
        </w:rPr>
      </w:pPr>
    </w:p>
    <w:p w14:paraId="4C22B61D" w14:textId="77777777" w:rsidR="00DB5605" w:rsidRDefault="00DB5605" w:rsidP="00DB5605">
      <w:pPr>
        <w:spacing w:line="276" w:lineRule="auto"/>
        <w:jc w:val="both"/>
        <w:rPr>
          <w:rFonts w:ascii="Arial" w:hAnsi="Arial" w:cs="Arial"/>
          <w:lang w:val="en-GB"/>
        </w:rPr>
      </w:pPr>
    </w:p>
    <w:p w14:paraId="6AB164C1" w14:textId="77777777" w:rsidR="00DB5605" w:rsidRDefault="00DB5605" w:rsidP="00DB5605">
      <w:pPr>
        <w:spacing w:line="276" w:lineRule="auto"/>
        <w:jc w:val="both"/>
        <w:rPr>
          <w:rFonts w:ascii="Arial" w:hAnsi="Arial" w:cs="Arial"/>
          <w:lang w:val="en-GB"/>
        </w:rPr>
      </w:pPr>
    </w:p>
    <w:p w14:paraId="3273215F" w14:textId="77777777" w:rsidR="00DB5605" w:rsidRPr="00CA74C9" w:rsidRDefault="00DB5605" w:rsidP="00DB5605">
      <w:pPr>
        <w:spacing w:line="276" w:lineRule="auto"/>
        <w:jc w:val="both"/>
        <w:rPr>
          <w:rFonts w:ascii="Arial" w:hAnsi="Arial" w:cs="Arial"/>
          <w:lang w:val="en-GB"/>
        </w:rPr>
      </w:pPr>
    </w:p>
    <w:p w14:paraId="05D40A83" w14:textId="77777777" w:rsidR="00DB5605" w:rsidRPr="00CA74C9" w:rsidRDefault="00DB5605" w:rsidP="00DB5605">
      <w:pPr>
        <w:spacing w:line="276" w:lineRule="auto"/>
        <w:jc w:val="both"/>
        <w:rPr>
          <w:rFonts w:ascii="Arial" w:hAnsi="Arial" w:cs="Arial"/>
          <w:lang w:val="en-GB"/>
        </w:rPr>
      </w:pPr>
      <w:r w:rsidRPr="00CA74C9">
        <w:rPr>
          <w:rFonts w:ascii="Arial" w:hAnsi="Arial" w:cs="Arial"/>
          <w:lang w:val="en-GB"/>
        </w:rPr>
        <w:tab/>
      </w:r>
      <w:r w:rsidRPr="00CA74C9">
        <w:rPr>
          <w:rFonts w:ascii="Arial" w:hAnsi="Arial" w:cs="Arial"/>
          <w:lang w:val="en-GB"/>
        </w:rPr>
        <w:tab/>
      </w:r>
      <w:r w:rsidRPr="00CA74C9">
        <w:rPr>
          <w:rFonts w:ascii="Arial" w:hAnsi="Arial" w:cs="Arial"/>
          <w:lang w:val="en-GB"/>
        </w:rPr>
        <w:tab/>
      </w:r>
      <w:r w:rsidRPr="00CA74C9">
        <w:rPr>
          <w:rFonts w:ascii="Arial" w:hAnsi="Arial" w:cs="Arial"/>
          <w:lang w:val="en-GB"/>
        </w:rPr>
        <w:tab/>
      </w:r>
      <w:r w:rsidRPr="00CA74C9">
        <w:rPr>
          <w:rFonts w:ascii="Arial" w:hAnsi="Arial" w:cs="Arial"/>
          <w:lang w:val="en-GB"/>
        </w:rPr>
        <w:tab/>
      </w:r>
      <w:r w:rsidRPr="00CA74C9">
        <w:rPr>
          <w:rFonts w:ascii="Arial" w:hAnsi="Arial" w:cs="Arial"/>
          <w:lang w:val="en-GB"/>
        </w:rPr>
        <w:tab/>
      </w:r>
      <w:r w:rsidRPr="00CA74C9">
        <w:rPr>
          <w:rFonts w:ascii="Arial" w:hAnsi="Arial" w:cs="Arial"/>
          <w:lang w:val="en-GB"/>
        </w:rPr>
        <w:tab/>
        <w:t>............................................</w:t>
      </w:r>
    </w:p>
    <w:p w14:paraId="32A404A1" w14:textId="77777777" w:rsidR="00DB5605" w:rsidRPr="00CA74C9" w:rsidRDefault="00DB5605" w:rsidP="00DB5605">
      <w:pPr>
        <w:pStyle w:val="K"/>
        <w:tabs>
          <w:tab w:val="left" w:pos="2552"/>
          <w:tab w:val="left" w:pos="2694"/>
        </w:tabs>
        <w:spacing w:line="276" w:lineRule="auto"/>
        <w:jc w:val="both"/>
        <w:rPr>
          <w:rFonts w:ascii="Arial" w:hAnsi="Arial" w:cs="Arial"/>
          <w:i/>
          <w:sz w:val="20"/>
        </w:rPr>
      </w:pPr>
      <w:r w:rsidRPr="00CA74C9">
        <w:rPr>
          <w:rFonts w:ascii="Arial" w:hAnsi="Arial" w:cs="Arial"/>
          <w:sz w:val="20"/>
        </w:rPr>
        <w:t>Date: .........................</w:t>
      </w:r>
    </w:p>
    <w:p w14:paraId="59526170" w14:textId="77777777" w:rsidR="00DB5605" w:rsidRPr="003014EE" w:rsidRDefault="00DB5605" w:rsidP="00DB5605">
      <w:pPr>
        <w:spacing w:before="120" w:line="276" w:lineRule="auto"/>
        <w:jc w:val="both"/>
        <w:rPr>
          <w:rFonts w:ascii="Arial" w:hAnsi="Arial" w:cs="Arial"/>
          <w:i/>
          <w:sz w:val="18"/>
          <w:szCs w:val="18"/>
          <w:u w:val="single"/>
          <w:lang w:val="en-GB"/>
        </w:rPr>
      </w:pPr>
      <w:r w:rsidRPr="003014EE">
        <w:rPr>
          <w:rFonts w:ascii="Arial" w:hAnsi="Arial" w:cs="Arial"/>
          <w:i/>
          <w:sz w:val="18"/>
          <w:szCs w:val="18"/>
          <w:u w:val="single"/>
          <w:lang w:val="en-GB"/>
        </w:rPr>
        <w:t>Comment to a consortium of Bidders applying for the award of the Contract:</w:t>
      </w:r>
    </w:p>
    <w:p w14:paraId="4870F46E" w14:textId="77777777" w:rsidR="00DB5605" w:rsidRPr="003014EE" w:rsidRDefault="00DB5605" w:rsidP="00DB5605">
      <w:pPr>
        <w:spacing w:before="120" w:line="276" w:lineRule="auto"/>
        <w:jc w:val="both"/>
        <w:rPr>
          <w:rFonts w:ascii="Arial" w:hAnsi="Arial" w:cs="Arial"/>
          <w:i/>
          <w:sz w:val="18"/>
          <w:szCs w:val="18"/>
          <w:lang w:val="en-GB"/>
        </w:rPr>
      </w:pPr>
      <w:r w:rsidRPr="003014EE">
        <w:rPr>
          <w:rFonts w:ascii="Arial" w:hAnsi="Arial" w:cs="Arial"/>
          <w:i/>
          <w:sz w:val="18"/>
          <w:szCs w:val="18"/>
          <w:lang w:val="en-GB"/>
        </w:rPr>
        <w:t>Bidders applying for the award of procurement as a consortium must submit one “</w:t>
      </w:r>
      <w:r>
        <w:rPr>
          <w:rFonts w:ascii="Arial" w:hAnsi="Arial" w:cs="Arial"/>
          <w:i/>
          <w:sz w:val="18"/>
          <w:szCs w:val="18"/>
          <w:lang w:val="en-GB"/>
        </w:rPr>
        <w:t>OFFER</w:t>
      </w:r>
      <w:r w:rsidRPr="003014EE">
        <w:rPr>
          <w:rFonts w:ascii="Arial" w:hAnsi="Arial" w:cs="Arial"/>
          <w:i/>
          <w:sz w:val="18"/>
          <w:szCs w:val="18"/>
          <w:lang w:val="en-GB"/>
        </w:rPr>
        <w:t xml:space="preserve">” document prepared according to this template. It is signed by the lawful attorney (Consortium Leader) or by all of the Bidders in the consortium. The </w:t>
      </w:r>
      <w:r w:rsidRPr="003014EE">
        <w:rPr>
          <w:rFonts w:ascii="Arial" w:hAnsi="Arial" w:cs="Arial"/>
          <w:i/>
          <w:sz w:val="18"/>
          <w:szCs w:val="18"/>
          <w:lang w:val="en-GB"/>
        </w:rPr>
        <w:lastRenderedPageBreak/>
        <w:t>status of representation of the Bidders applying as a consortium and the method of submitting statements in the preliminary proposal must be expressly stated in the letter of attorney.</w:t>
      </w:r>
    </w:p>
    <w:p w14:paraId="305E0BA2" w14:textId="77777777" w:rsidR="00DB5605" w:rsidRPr="003014EE" w:rsidRDefault="00DB5605" w:rsidP="00DB5605">
      <w:pPr>
        <w:spacing w:line="276" w:lineRule="auto"/>
        <w:jc w:val="both"/>
        <w:rPr>
          <w:rFonts w:ascii="Arial" w:hAnsi="Arial" w:cs="Arial"/>
          <w:sz w:val="18"/>
          <w:szCs w:val="18"/>
          <w:lang w:val="en-GB"/>
        </w:rPr>
      </w:pPr>
    </w:p>
    <w:p w14:paraId="22F1205E" w14:textId="77777777" w:rsidR="00DB5605" w:rsidRPr="00EB3C3D" w:rsidRDefault="00DB5605" w:rsidP="00DB5605">
      <w:pPr>
        <w:spacing w:line="276" w:lineRule="auto"/>
        <w:jc w:val="both"/>
        <w:rPr>
          <w:rFonts w:ascii="Arial" w:hAnsi="Arial" w:cs="Arial"/>
          <w:i/>
          <w:sz w:val="18"/>
          <w:szCs w:val="18"/>
          <w:lang w:val="en-GB"/>
        </w:rPr>
      </w:pPr>
      <w:r w:rsidRPr="00EB3C3D">
        <w:rPr>
          <w:rFonts w:ascii="Arial" w:hAnsi="Arial" w:cs="Arial"/>
          <w:i/>
          <w:sz w:val="18"/>
          <w:szCs w:val="18"/>
          <w:lang w:val="en-GB"/>
        </w:rPr>
        <w:t xml:space="preserve">NOTICE: Appendices basing on the original version of the Request for Proposal with completed Bidder’s data and information in indicated slots – only comments entered in the document tracking mode will be accepted. A proposal submitted against the above specified order may be returned to be supplemented or may be rejected. The Bidder may enclose additional appendices to the obligatory appendices set forth in RFP. Appendices may be enclosed to the TECHNICAL </w:t>
      </w:r>
      <w:r>
        <w:rPr>
          <w:rFonts w:ascii="Arial" w:hAnsi="Arial" w:cs="Arial"/>
          <w:i/>
          <w:sz w:val="18"/>
          <w:szCs w:val="18"/>
          <w:lang w:val="en-GB"/>
        </w:rPr>
        <w:t>OFFER</w:t>
      </w:r>
      <w:r w:rsidRPr="00EB3C3D">
        <w:rPr>
          <w:rFonts w:ascii="Arial" w:hAnsi="Arial" w:cs="Arial"/>
          <w:i/>
          <w:sz w:val="18"/>
          <w:szCs w:val="18"/>
          <w:lang w:val="en-GB"/>
        </w:rPr>
        <w:t>, maintaining the order according to their numbering, properly marked in order to ensure fact and unobstructed reference to particular appendices.</w:t>
      </w:r>
    </w:p>
    <w:p w14:paraId="177379D0" w14:textId="77777777" w:rsidR="00DB5605" w:rsidRDefault="00DB5605" w:rsidP="00DB5605">
      <w:pPr>
        <w:pStyle w:val="Nagwek1"/>
        <w:spacing w:line="276" w:lineRule="auto"/>
        <w:jc w:val="right"/>
        <w:rPr>
          <w:rFonts w:ascii="Arial" w:hAnsi="Arial" w:cs="Arial"/>
          <w:b/>
          <w:color w:val="auto"/>
          <w:sz w:val="20"/>
          <w:szCs w:val="20"/>
          <w:lang w:val="en-GB"/>
        </w:rPr>
      </w:pPr>
    </w:p>
    <w:p w14:paraId="4414D4DD" w14:textId="77777777" w:rsidR="00DB5605" w:rsidRDefault="00DB5605" w:rsidP="00DB5605">
      <w:pPr>
        <w:rPr>
          <w:lang w:val="en-GB"/>
        </w:rPr>
      </w:pPr>
    </w:p>
    <w:p w14:paraId="6E36F3E1" w14:textId="77777777" w:rsidR="00DB5605" w:rsidRDefault="00DB5605" w:rsidP="00DB5605">
      <w:pPr>
        <w:rPr>
          <w:lang w:val="en-GB"/>
        </w:rPr>
      </w:pPr>
    </w:p>
    <w:p w14:paraId="4D36F786" w14:textId="77777777" w:rsidR="00DB5605" w:rsidRDefault="00DB5605" w:rsidP="00DB5605">
      <w:pPr>
        <w:rPr>
          <w:lang w:val="en-GB"/>
        </w:rPr>
      </w:pPr>
    </w:p>
    <w:p w14:paraId="50C2A206" w14:textId="77777777" w:rsidR="00DB5605" w:rsidRDefault="00DB5605" w:rsidP="00DB5605">
      <w:pPr>
        <w:rPr>
          <w:lang w:val="en-GB"/>
        </w:rPr>
      </w:pPr>
    </w:p>
    <w:p w14:paraId="55CEB1EB" w14:textId="77777777" w:rsidR="00DB5605" w:rsidRDefault="00DB5605" w:rsidP="00DB5605">
      <w:pPr>
        <w:rPr>
          <w:lang w:val="en-GB"/>
        </w:rPr>
      </w:pPr>
    </w:p>
    <w:p w14:paraId="758C7A3B" w14:textId="77777777" w:rsidR="00DB5605" w:rsidRDefault="00DB5605" w:rsidP="00DB5605">
      <w:pPr>
        <w:rPr>
          <w:lang w:val="en-GB"/>
        </w:rPr>
      </w:pPr>
    </w:p>
    <w:p w14:paraId="33FA70A3" w14:textId="36AA96B6" w:rsidR="004D0805" w:rsidRDefault="004D0805" w:rsidP="009C4146">
      <w:pPr>
        <w:jc w:val="both"/>
        <w:rPr>
          <w:rFonts w:ascii="Calibri" w:eastAsiaTheme="minorHAnsi" w:hAnsi="Calibri"/>
          <w:b/>
          <w:sz w:val="22"/>
          <w:szCs w:val="22"/>
          <w:lang w:val="en-US" w:eastAsia="en-US"/>
        </w:rPr>
      </w:pPr>
    </w:p>
    <w:p w14:paraId="4964859B" w14:textId="0A4556CD" w:rsidR="004D0805" w:rsidRDefault="004D0805" w:rsidP="009C4146">
      <w:pPr>
        <w:jc w:val="both"/>
        <w:rPr>
          <w:rFonts w:ascii="Calibri" w:eastAsiaTheme="minorHAnsi" w:hAnsi="Calibri"/>
          <w:b/>
          <w:sz w:val="22"/>
          <w:szCs w:val="22"/>
          <w:lang w:val="en-US" w:eastAsia="en-US"/>
        </w:rPr>
      </w:pPr>
    </w:p>
    <w:p w14:paraId="211FA455" w14:textId="6C75A04E" w:rsidR="004D0805" w:rsidRDefault="004D0805" w:rsidP="009C4146">
      <w:pPr>
        <w:jc w:val="both"/>
        <w:rPr>
          <w:rFonts w:ascii="Calibri" w:eastAsiaTheme="minorHAnsi" w:hAnsi="Calibri"/>
          <w:b/>
          <w:sz w:val="22"/>
          <w:szCs w:val="22"/>
          <w:lang w:val="en-US" w:eastAsia="en-US"/>
        </w:rPr>
      </w:pPr>
    </w:p>
    <w:p w14:paraId="7793C8AB" w14:textId="05DF77DD" w:rsidR="004D0805" w:rsidRDefault="004D0805" w:rsidP="009C4146">
      <w:pPr>
        <w:jc w:val="both"/>
        <w:rPr>
          <w:rFonts w:ascii="Calibri" w:eastAsiaTheme="minorHAnsi" w:hAnsi="Calibri"/>
          <w:b/>
          <w:sz w:val="22"/>
          <w:szCs w:val="22"/>
          <w:lang w:val="en-US" w:eastAsia="en-US"/>
        </w:rPr>
      </w:pPr>
    </w:p>
    <w:p w14:paraId="690603C4" w14:textId="4CE2DB2F" w:rsidR="004D0805" w:rsidRDefault="004D0805" w:rsidP="009C4146">
      <w:pPr>
        <w:jc w:val="both"/>
        <w:rPr>
          <w:rFonts w:ascii="Calibri" w:eastAsiaTheme="minorHAnsi" w:hAnsi="Calibri"/>
          <w:b/>
          <w:sz w:val="22"/>
          <w:szCs w:val="22"/>
          <w:lang w:val="en-US" w:eastAsia="en-US"/>
        </w:rPr>
      </w:pPr>
    </w:p>
    <w:p w14:paraId="35FF757D" w14:textId="01A6CF59" w:rsidR="004D0805" w:rsidRDefault="004D0805" w:rsidP="009C4146">
      <w:pPr>
        <w:jc w:val="both"/>
        <w:rPr>
          <w:rFonts w:ascii="Calibri" w:eastAsiaTheme="minorHAnsi" w:hAnsi="Calibri"/>
          <w:b/>
          <w:sz w:val="22"/>
          <w:szCs w:val="22"/>
          <w:lang w:val="en-US" w:eastAsia="en-US"/>
        </w:rPr>
      </w:pPr>
    </w:p>
    <w:p w14:paraId="776D41C0" w14:textId="1A341CA6" w:rsidR="004D0805" w:rsidRDefault="004D0805" w:rsidP="009C4146">
      <w:pPr>
        <w:jc w:val="both"/>
        <w:rPr>
          <w:rFonts w:ascii="Calibri" w:eastAsiaTheme="minorHAnsi" w:hAnsi="Calibri"/>
          <w:b/>
          <w:sz w:val="22"/>
          <w:szCs w:val="22"/>
          <w:lang w:val="en-US" w:eastAsia="en-US"/>
        </w:rPr>
      </w:pPr>
    </w:p>
    <w:p w14:paraId="5C3BDDC0" w14:textId="4C4C9790" w:rsidR="004D0805" w:rsidRDefault="004D0805" w:rsidP="009C4146">
      <w:pPr>
        <w:jc w:val="both"/>
        <w:rPr>
          <w:rFonts w:ascii="Calibri" w:eastAsiaTheme="minorHAnsi" w:hAnsi="Calibri"/>
          <w:b/>
          <w:sz w:val="22"/>
          <w:szCs w:val="22"/>
          <w:lang w:val="en-US" w:eastAsia="en-US"/>
        </w:rPr>
      </w:pPr>
    </w:p>
    <w:p w14:paraId="315F482E" w14:textId="2D3CDCC9" w:rsidR="004D0805" w:rsidRDefault="004D0805" w:rsidP="009C4146">
      <w:pPr>
        <w:jc w:val="both"/>
        <w:rPr>
          <w:rFonts w:ascii="Calibri" w:eastAsiaTheme="minorHAnsi" w:hAnsi="Calibri"/>
          <w:b/>
          <w:sz w:val="22"/>
          <w:szCs w:val="22"/>
          <w:lang w:val="en-US" w:eastAsia="en-US"/>
        </w:rPr>
      </w:pPr>
    </w:p>
    <w:p w14:paraId="12EED61A" w14:textId="68303803" w:rsidR="004D0805" w:rsidRDefault="004D0805" w:rsidP="009C4146">
      <w:pPr>
        <w:jc w:val="both"/>
        <w:rPr>
          <w:rFonts w:ascii="Calibri" w:eastAsiaTheme="minorHAnsi" w:hAnsi="Calibri"/>
          <w:b/>
          <w:sz w:val="22"/>
          <w:szCs w:val="22"/>
          <w:lang w:val="en-US" w:eastAsia="en-US"/>
        </w:rPr>
      </w:pPr>
    </w:p>
    <w:p w14:paraId="1CE1B99D" w14:textId="65FC590B" w:rsidR="004D0805" w:rsidRDefault="004D0805" w:rsidP="009C4146">
      <w:pPr>
        <w:jc w:val="both"/>
        <w:rPr>
          <w:rFonts w:ascii="Calibri" w:eastAsiaTheme="minorHAnsi" w:hAnsi="Calibri"/>
          <w:b/>
          <w:sz w:val="22"/>
          <w:szCs w:val="22"/>
          <w:lang w:val="en-US" w:eastAsia="en-US"/>
        </w:rPr>
      </w:pPr>
    </w:p>
    <w:p w14:paraId="1CF0DB22" w14:textId="3449C9F8" w:rsidR="004D0805" w:rsidRDefault="004D0805" w:rsidP="009C4146">
      <w:pPr>
        <w:jc w:val="both"/>
        <w:rPr>
          <w:rFonts w:ascii="Calibri" w:eastAsiaTheme="minorHAnsi" w:hAnsi="Calibri"/>
          <w:b/>
          <w:sz w:val="22"/>
          <w:szCs w:val="22"/>
          <w:lang w:val="en-US" w:eastAsia="en-US"/>
        </w:rPr>
      </w:pPr>
    </w:p>
    <w:p w14:paraId="0DD602F1" w14:textId="11A2BDA4" w:rsidR="005F5089" w:rsidRDefault="005F5089" w:rsidP="009C4146">
      <w:pPr>
        <w:jc w:val="both"/>
        <w:rPr>
          <w:rFonts w:ascii="Calibri" w:eastAsiaTheme="minorHAnsi" w:hAnsi="Calibri"/>
          <w:b/>
          <w:sz w:val="22"/>
          <w:szCs w:val="22"/>
          <w:lang w:val="en-US" w:eastAsia="en-US"/>
        </w:rPr>
      </w:pPr>
    </w:p>
    <w:p w14:paraId="2B520051" w14:textId="19C6448C" w:rsidR="005F5089" w:rsidRDefault="005F5089" w:rsidP="009C4146">
      <w:pPr>
        <w:jc w:val="both"/>
        <w:rPr>
          <w:rFonts w:ascii="Calibri" w:eastAsiaTheme="minorHAnsi" w:hAnsi="Calibri"/>
          <w:b/>
          <w:sz w:val="22"/>
          <w:szCs w:val="22"/>
          <w:lang w:val="en-US" w:eastAsia="en-US"/>
        </w:rPr>
      </w:pPr>
    </w:p>
    <w:p w14:paraId="66405E36" w14:textId="1E81D3A6" w:rsidR="005F5089" w:rsidRDefault="005F5089" w:rsidP="009C4146">
      <w:pPr>
        <w:jc w:val="both"/>
        <w:rPr>
          <w:rFonts w:ascii="Calibri" w:eastAsiaTheme="minorHAnsi" w:hAnsi="Calibri"/>
          <w:b/>
          <w:sz w:val="22"/>
          <w:szCs w:val="22"/>
          <w:lang w:val="en-US" w:eastAsia="en-US"/>
        </w:rPr>
      </w:pPr>
    </w:p>
    <w:p w14:paraId="75A14AD0" w14:textId="3F5D5C27" w:rsidR="005F5089" w:rsidRDefault="005F5089" w:rsidP="009C4146">
      <w:pPr>
        <w:jc w:val="both"/>
        <w:rPr>
          <w:rFonts w:ascii="Calibri" w:eastAsiaTheme="minorHAnsi" w:hAnsi="Calibri"/>
          <w:b/>
          <w:sz w:val="22"/>
          <w:szCs w:val="22"/>
          <w:lang w:val="en-US" w:eastAsia="en-US"/>
        </w:rPr>
      </w:pPr>
    </w:p>
    <w:p w14:paraId="7BA5220D" w14:textId="5864939B" w:rsidR="005F5089" w:rsidRDefault="005F5089" w:rsidP="009C4146">
      <w:pPr>
        <w:jc w:val="both"/>
        <w:rPr>
          <w:rFonts w:ascii="Calibri" w:eastAsiaTheme="minorHAnsi" w:hAnsi="Calibri"/>
          <w:b/>
          <w:sz w:val="22"/>
          <w:szCs w:val="22"/>
          <w:lang w:val="en-US" w:eastAsia="en-US"/>
        </w:rPr>
      </w:pPr>
    </w:p>
    <w:p w14:paraId="257F8245" w14:textId="32EECAAE" w:rsidR="005F5089" w:rsidRDefault="005F5089" w:rsidP="009C4146">
      <w:pPr>
        <w:jc w:val="both"/>
        <w:rPr>
          <w:rFonts w:ascii="Calibri" w:eastAsiaTheme="minorHAnsi" w:hAnsi="Calibri"/>
          <w:b/>
          <w:sz w:val="22"/>
          <w:szCs w:val="22"/>
          <w:lang w:val="en-US" w:eastAsia="en-US"/>
        </w:rPr>
      </w:pPr>
    </w:p>
    <w:p w14:paraId="0DE231E8" w14:textId="65D10A3C" w:rsidR="005F5089" w:rsidRDefault="005F5089" w:rsidP="009C4146">
      <w:pPr>
        <w:jc w:val="both"/>
        <w:rPr>
          <w:rFonts w:ascii="Calibri" w:eastAsiaTheme="minorHAnsi" w:hAnsi="Calibri"/>
          <w:b/>
          <w:sz w:val="22"/>
          <w:szCs w:val="22"/>
          <w:lang w:val="en-US" w:eastAsia="en-US"/>
        </w:rPr>
      </w:pPr>
    </w:p>
    <w:p w14:paraId="1F8284F4" w14:textId="48556D59" w:rsidR="005F5089" w:rsidRDefault="005F5089" w:rsidP="009C4146">
      <w:pPr>
        <w:jc w:val="both"/>
        <w:rPr>
          <w:rFonts w:ascii="Calibri" w:eastAsiaTheme="minorHAnsi" w:hAnsi="Calibri"/>
          <w:b/>
          <w:sz w:val="22"/>
          <w:szCs w:val="22"/>
          <w:lang w:val="en-US" w:eastAsia="en-US"/>
        </w:rPr>
      </w:pPr>
    </w:p>
    <w:p w14:paraId="1050D9BC" w14:textId="32AD4EA7" w:rsidR="005F5089" w:rsidRDefault="005F5089" w:rsidP="009C4146">
      <w:pPr>
        <w:jc w:val="both"/>
        <w:rPr>
          <w:rFonts w:ascii="Calibri" w:eastAsiaTheme="minorHAnsi" w:hAnsi="Calibri"/>
          <w:b/>
          <w:sz w:val="22"/>
          <w:szCs w:val="22"/>
          <w:lang w:val="en-US" w:eastAsia="en-US"/>
        </w:rPr>
      </w:pPr>
    </w:p>
    <w:p w14:paraId="3DAF2B0B" w14:textId="3D55DB79" w:rsidR="005F5089" w:rsidRDefault="005F5089" w:rsidP="009C4146">
      <w:pPr>
        <w:jc w:val="both"/>
        <w:rPr>
          <w:rFonts w:ascii="Calibri" w:eastAsiaTheme="minorHAnsi" w:hAnsi="Calibri"/>
          <w:b/>
          <w:sz w:val="22"/>
          <w:szCs w:val="22"/>
          <w:lang w:val="en-US" w:eastAsia="en-US"/>
        </w:rPr>
      </w:pPr>
    </w:p>
    <w:p w14:paraId="21D17DB0" w14:textId="6E5C9F00" w:rsidR="005F5089" w:rsidRDefault="005F5089" w:rsidP="009C4146">
      <w:pPr>
        <w:jc w:val="both"/>
        <w:rPr>
          <w:rFonts w:ascii="Calibri" w:eastAsiaTheme="minorHAnsi" w:hAnsi="Calibri"/>
          <w:b/>
          <w:sz w:val="22"/>
          <w:szCs w:val="22"/>
          <w:lang w:val="en-US" w:eastAsia="en-US"/>
        </w:rPr>
      </w:pPr>
    </w:p>
    <w:p w14:paraId="724CB1F7" w14:textId="7CDB03BF" w:rsidR="005F5089" w:rsidRDefault="005F5089" w:rsidP="009C4146">
      <w:pPr>
        <w:jc w:val="both"/>
        <w:rPr>
          <w:rFonts w:ascii="Calibri" w:eastAsiaTheme="minorHAnsi" w:hAnsi="Calibri"/>
          <w:b/>
          <w:sz w:val="22"/>
          <w:szCs w:val="22"/>
          <w:lang w:val="en-US" w:eastAsia="en-US"/>
        </w:rPr>
      </w:pPr>
    </w:p>
    <w:p w14:paraId="792BA115" w14:textId="66AEB529" w:rsidR="005F5089" w:rsidRDefault="005F5089" w:rsidP="009C4146">
      <w:pPr>
        <w:jc w:val="both"/>
        <w:rPr>
          <w:rFonts w:ascii="Calibri" w:eastAsiaTheme="minorHAnsi" w:hAnsi="Calibri"/>
          <w:b/>
          <w:sz w:val="22"/>
          <w:szCs w:val="22"/>
          <w:lang w:val="en-US" w:eastAsia="en-US"/>
        </w:rPr>
      </w:pPr>
    </w:p>
    <w:p w14:paraId="5768DB88" w14:textId="0D76F7D9" w:rsidR="005F5089" w:rsidRDefault="005F5089" w:rsidP="009C4146">
      <w:pPr>
        <w:jc w:val="both"/>
        <w:rPr>
          <w:rFonts w:ascii="Calibri" w:eastAsiaTheme="minorHAnsi" w:hAnsi="Calibri"/>
          <w:b/>
          <w:sz w:val="22"/>
          <w:szCs w:val="22"/>
          <w:lang w:val="en-US" w:eastAsia="en-US"/>
        </w:rPr>
      </w:pPr>
    </w:p>
    <w:p w14:paraId="280F025F" w14:textId="67B7F082" w:rsidR="005F5089" w:rsidRDefault="005F5089" w:rsidP="009C4146">
      <w:pPr>
        <w:jc w:val="both"/>
        <w:rPr>
          <w:rFonts w:ascii="Calibri" w:eastAsiaTheme="minorHAnsi" w:hAnsi="Calibri"/>
          <w:b/>
          <w:sz w:val="22"/>
          <w:szCs w:val="22"/>
          <w:lang w:val="en-US" w:eastAsia="en-US"/>
        </w:rPr>
      </w:pPr>
    </w:p>
    <w:p w14:paraId="16929973" w14:textId="409B7BB3" w:rsidR="005F5089" w:rsidRDefault="005F5089" w:rsidP="009C4146">
      <w:pPr>
        <w:jc w:val="both"/>
        <w:rPr>
          <w:rFonts w:ascii="Calibri" w:eastAsiaTheme="minorHAnsi" w:hAnsi="Calibri"/>
          <w:b/>
          <w:sz w:val="22"/>
          <w:szCs w:val="22"/>
          <w:lang w:val="en-US" w:eastAsia="en-US"/>
        </w:rPr>
      </w:pPr>
    </w:p>
    <w:p w14:paraId="27E55EB7" w14:textId="1B10A03D" w:rsidR="005F5089" w:rsidRDefault="005F5089" w:rsidP="009C4146">
      <w:pPr>
        <w:jc w:val="both"/>
        <w:rPr>
          <w:rFonts w:ascii="Calibri" w:eastAsiaTheme="minorHAnsi" w:hAnsi="Calibri"/>
          <w:b/>
          <w:sz w:val="22"/>
          <w:szCs w:val="22"/>
          <w:lang w:val="en-US" w:eastAsia="en-US"/>
        </w:rPr>
      </w:pPr>
    </w:p>
    <w:p w14:paraId="67DFFC48" w14:textId="2FF6A2AE" w:rsidR="005F5089" w:rsidRDefault="005F5089" w:rsidP="009C4146">
      <w:pPr>
        <w:jc w:val="both"/>
        <w:rPr>
          <w:rFonts w:ascii="Calibri" w:eastAsiaTheme="minorHAnsi" w:hAnsi="Calibri"/>
          <w:b/>
          <w:sz w:val="22"/>
          <w:szCs w:val="22"/>
          <w:lang w:val="en-US" w:eastAsia="en-US"/>
        </w:rPr>
      </w:pPr>
    </w:p>
    <w:p w14:paraId="23CBC315" w14:textId="77777777" w:rsidR="005D78A2" w:rsidRPr="009C4146" w:rsidRDefault="005D78A2" w:rsidP="009C4146">
      <w:pPr>
        <w:jc w:val="both"/>
        <w:rPr>
          <w:rFonts w:ascii="Calibri" w:eastAsiaTheme="minorHAnsi" w:hAnsi="Calibri"/>
          <w:b/>
          <w:sz w:val="22"/>
          <w:szCs w:val="22"/>
          <w:lang w:val="en-US" w:eastAsia="en-US"/>
        </w:rPr>
      </w:pPr>
    </w:p>
    <w:p w14:paraId="011B6076" w14:textId="77777777" w:rsidR="004D0805" w:rsidRPr="007E700D" w:rsidRDefault="004D0805" w:rsidP="004D0805">
      <w:pPr>
        <w:rPr>
          <w:lang w:val="en-GB"/>
        </w:rPr>
      </w:pPr>
    </w:p>
    <w:p w14:paraId="125048A4" w14:textId="77777777" w:rsidR="004D0805" w:rsidRPr="00CA74C9" w:rsidRDefault="004D0805" w:rsidP="004D0805">
      <w:pPr>
        <w:pStyle w:val="Nagwek2"/>
        <w:jc w:val="right"/>
        <w:rPr>
          <w:rFonts w:ascii="Arial" w:hAnsi="Arial" w:cs="Arial"/>
          <w:b/>
          <w:color w:val="auto"/>
          <w:sz w:val="20"/>
          <w:szCs w:val="20"/>
          <w:lang w:val="en-GB"/>
        </w:rPr>
      </w:pPr>
      <w:r w:rsidRPr="00CA74C9">
        <w:rPr>
          <w:rFonts w:ascii="Arial" w:hAnsi="Arial" w:cs="Arial"/>
          <w:b/>
          <w:color w:val="auto"/>
          <w:sz w:val="20"/>
          <w:szCs w:val="20"/>
          <w:lang w:val="en-GB"/>
        </w:rPr>
        <w:t xml:space="preserve">Appendix </w:t>
      </w:r>
      <w:r>
        <w:rPr>
          <w:rFonts w:ascii="Arial" w:hAnsi="Arial" w:cs="Arial"/>
          <w:b/>
          <w:color w:val="auto"/>
          <w:sz w:val="20"/>
          <w:szCs w:val="20"/>
          <w:lang w:val="en-GB"/>
        </w:rPr>
        <w:t>n</w:t>
      </w:r>
      <w:r w:rsidRPr="00F644AE">
        <w:rPr>
          <w:rFonts w:ascii="Arial" w:hAnsi="Arial" w:cs="Arial"/>
          <w:b/>
          <w:color w:val="auto"/>
          <w:sz w:val="20"/>
          <w:szCs w:val="20"/>
          <w:lang w:val="en-GB"/>
        </w:rPr>
        <w:t xml:space="preserve">o. </w:t>
      </w:r>
      <w:r w:rsidRPr="00286CC9">
        <w:rPr>
          <w:rFonts w:ascii="Arial" w:hAnsi="Arial" w:cs="Arial"/>
          <w:b/>
          <w:color w:val="000000" w:themeColor="text1"/>
          <w:sz w:val="20"/>
          <w:szCs w:val="20"/>
          <w:lang w:val="en-GB"/>
        </w:rPr>
        <w:t xml:space="preserve">2 </w:t>
      </w:r>
      <w:r w:rsidRPr="00CA74C9">
        <w:rPr>
          <w:rFonts w:ascii="Arial" w:hAnsi="Arial" w:cs="Arial"/>
          <w:b/>
          <w:color w:val="auto"/>
          <w:sz w:val="20"/>
          <w:szCs w:val="20"/>
          <w:lang w:val="en-GB"/>
        </w:rPr>
        <w:t xml:space="preserve">-  TECHNICAL </w:t>
      </w:r>
      <w:r>
        <w:rPr>
          <w:rFonts w:ascii="Arial" w:hAnsi="Arial" w:cs="Arial"/>
          <w:b/>
          <w:color w:val="auto"/>
          <w:sz w:val="20"/>
          <w:szCs w:val="20"/>
          <w:lang w:val="en-GB"/>
        </w:rPr>
        <w:t>OFFER</w:t>
      </w:r>
    </w:p>
    <w:p w14:paraId="2CFF70C8" w14:textId="77777777" w:rsidR="004D0805" w:rsidRDefault="004D0805" w:rsidP="004D0805">
      <w:pPr>
        <w:spacing w:line="276" w:lineRule="auto"/>
        <w:jc w:val="both"/>
        <w:rPr>
          <w:rFonts w:ascii="Arial" w:hAnsi="Arial" w:cs="Arial"/>
          <w:b/>
          <w:lang w:val="en-GB"/>
        </w:rPr>
      </w:pPr>
      <w:r w:rsidRPr="00CA74C9">
        <w:rPr>
          <w:rFonts w:ascii="Arial" w:hAnsi="Arial" w:cs="Arial"/>
          <w:b/>
          <w:lang w:val="en-GB"/>
        </w:rPr>
        <w:t>BIDDER:</w:t>
      </w:r>
    </w:p>
    <w:p w14:paraId="5E966649" w14:textId="77777777" w:rsidR="004D0805" w:rsidRPr="00CA74C9" w:rsidRDefault="004D0805" w:rsidP="004D0805">
      <w:pPr>
        <w:spacing w:line="276" w:lineRule="auto"/>
        <w:jc w:val="both"/>
        <w:rPr>
          <w:rFonts w:ascii="Arial" w:hAnsi="Arial" w:cs="Arial"/>
          <w:b/>
          <w:lang w:val="en-GB"/>
        </w:rPr>
      </w:pPr>
    </w:p>
    <w:p w14:paraId="4ADED480" w14:textId="77777777" w:rsidR="004D0805" w:rsidRPr="008F776B" w:rsidRDefault="004D0805" w:rsidP="004D0805">
      <w:pPr>
        <w:spacing w:line="276" w:lineRule="auto"/>
        <w:jc w:val="both"/>
        <w:rPr>
          <w:rFonts w:ascii="Arial" w:hAnsi="Arial" w:cs="Arial"/>
          <w:lang w:val="en-GB"/>
        </w:rPr>
      </w:pPr>
      <w:r w:rsidRPr="008F776B">
        <w:rPr>
          <w:rFonts w:ascii="Arial" w:hAnsi="Arial" w:cs="Arial"/>
          <w:lang w:val="en-GB"/>
        </w:rPr>
        <w:t>………………………………………………………</w:t>
      </w:r>
    </w:p>
    <w:p w14:paraId="618B09B7" w14:textId="77777777" w:rsidR="004D0805" w:rsidRPr="008F776B" w:rsidRDefault="004D0805" w:rsidP="004D0805">
      <w:pPr>
        <w:spacing w:line="276" w:lineRule="auto"/>
        <w:jc w:val="both"/>
        <w:rPr>
          <w:rFonts w:ascii="Arial" w:hAnsi="Arial" w:cs="Arial"/>
          <w:lang w:val="en-GB"/>
        </w:rPr>
      </w:pPr>
      <w:r w:rsidRPr="008F776B">
        <w:rPr>
          <w:rFonts w:ascii="Arial" w:hAnsi="Arial" w:cs="Arial"/>
          <w:lang w:val="en-GB"/>
        </w:rPr>
        <w:t>………………………………………………………</w:t>
      </w:r>
    </w:p>
    <w:p w14:paraId="2E009BCE" w14:textId="77777777" w:rsidR="004D0805" w:rsidRPr="008F776B" w:rsidRDefault="004D0805" w:rsidP="004D0805">
      <w:pPr>
        <w:spacing w:line="276" w:lineRule="auto"/>
        <w:jc w:val="both"/>
        <w:rPr>
          <w:rFonts w:ascii="Arial" w:hAnsi="Arial" w:cs="Arial"/>
          <w:lang w:val="en-GB"/>
        </w:rPr>
      </w:pPr>
      <w:r w:rsidRPr="008F776B">
        <w:rPr>
          <w:rFonts w:ascii="Arial" w:hAnsi="Arial" w:cs="Arial"/>
          <w:lang w:val="en-GB"/>
        </w:rPr>
        <w:t>………………………………………………………</w:t>
      </w:r>
    </w:p>
    <w:p w14:paraId="6865FE02" w14:textId="77777777" w:rsidR="004D0805" w:rsidRPr="00CA74C9" w:rsidRDefault="004D0805" w:rsidP="004D0805">
      <w:pPr>
        <w:spacing w:line="276" w:lineRule="auto"/>
        <w:jc w:val="both"/>
        <w:rPr>
          <w:rFonts w:ascii="Arial" w:hAnsi="Arial" w:cs="Arial"/>
          <w:lang w:val="en-GB"/>
        </w:rPr>
      </w:pPr>
      <w:r w:rsidRPr="00CA74C9">
        <w:rPr>
          <w:rFonts w:ascii="Arial" w:hAnsi="Arial" w:cs="Arial"/>
          <w:lang w:val="en-GB"/>
        </w:rPr>
        <w:t>Bidder’s name, registered office, address</w:t>
      </w:r>
    </w:p>
    <w:p w14:paraId="2BCE7A34" w14:textId="77777777" w:rsidR="004D0805" w:rsidRPr="00CA74C9" w:rsidRDefault="004D0805" w:rsidP="004D0805">
      <w:pPr>
        <w:spacing w:line="276" w:lineRule="auto"/>
        <w:jc w:val="both"/>
        <w:rPr>
          <w:rFonts w:ascii="Arial" w:hAnsi="Arial" w:cs="Arial"/>
          <w:b/>
          <w:lang w:val="en-GB"/>
        </w:rPr>
      </w:pPr>
    </w:p>
    <w:p w14:paraId="2B32F0D0" w14:textId="181D4CF3" w:rsidR="004D0805" w:rsidRDefault="004D0805" w:rsidP="004D0805">
      <w:pPr>
        <w:spacing w:line="276" w:lineRule="auto"/>
        <w:jc w:val="both"/>
        <w:rPr>
          <w:rFonts w:ascii="Arial" w:hAnsi="Arial" w:cs="Arial"/>
          <w:lang w:val="en-GB"/>
        </w:rPr>
      </w:pPr>
      <w:r w:rsidRPr="00CA74C9">
        <w:rPr>
          <w:rFonts w:ascii="Arial" w:hAnsi="Arial" w:cs="Arial"/>
          <w:lang w:val="en-GB"/>
        </w:rPr>
        <w:t xml:space="preserve">In response to the Request for Proposal announced by ORLEN S.A. for the project titled: </w:t>
      </w:r>
      <w:r w:rsidRPr="007479C6">
        <w:rPr>
          <w:rFonts w:ascii="Arial" w:hAnsi="Arial" w:cs="Arial"/>
          <w:b/>
          <w:lang w:val="en-GB"/>
        </w:rPr>
        <w:t>“</w:t>
      </w:r>
      <w:r w:rsidR="005D78A2" w:rsidRPr="005D78A2">
        <w:rPr>
          <w:rFonts w:ascii="Arial" w:hAnsi="Arial" w:cs="Arial"/>
          <w:b/>
          <w:lang w:val="en-GB"/>
        </w:rPr>
        <w:t xml:space="preserve">Feasibility Study for CO2 Conditioning Unit (CC_EO) processing CO2 from Ethylene Oxide (EO) unit in ORLEN Refinery in </w:t>
      </w:r>
      <w:proofErr w:type="spellStart"/>
      <w:r w:rsidR="005D78A2" w:rsidRPr="005D78A2">
        <w:rPr>
          <w:rFonts w:ascii="Arial" w:hAnsi="Arial" w:cs="Arial"/>
          <w:b/>
          <w:lang w:val="en-GB"/>
        </w:rPr>
        <w:t>Płock</w:t>
      </w:r>
      <w:proofErr w:type="spellEnd"/>
      <w:r>
        <w:rPr>
          <w:rFonts w:ascii="Arial" w:hAnsi="Arial" w:cs="Arial"/>
          <w:b/>
          <w:lang w:val="en-GB"/>
        </w:rPr>
        <w:t xml:space="preserve">” </w:t>
      </w:r>
      <w:r w:rsidRPr="00CA74C9">
        <w:rPr>
          <w:rFonts w:ascii="Arial" w:hAnsi="Arial" w:cs="Arial"/>
          <w:lang w:val="en-GB"/>
        </w:rPr>
        <w:t>we hereby submit the proposal complying with the requirements of the Request for Proposal.</w:t>
      </w:r>
    </w:p>
    <w:p w14:paraId="3FE73493" w14:textId="77777777" w:rsidR="004D0805" w:rsidRDefault="004D0805" w:rsidP="00654C19">
      <w:pPr>
        <w:spacing w:line="276" w:lineRule="auto"/>
        <w:jc w:val="center"/>
        <w:rPr>
          <w:rFonts w:ascii="Arial" w:hAnsi="Arial" w:cs="Arial"/>
          <w:b/>
          <w:color w:val="FF0000"/>
          <w:sz w:val="28"/>
          <w:szCs w:val="28"/>
          <w:u w:val="single"/>
          <w:lang w:val="en-GB"/>
        </w:rPr>
      </w:pPr>
    </w:p>
    <w:p w14:paraId="600C67F9" w14:textId="2E0F65F3" w:rsidR="004D0805" w:rsidRDefault="004D0805" w:rsidP="004D0805">
      <w:pPr>
        <w:spacing w:line="276" w:lineRule="auto"/>
        <w:rPr>
          <w:rFonts w:ascii="Arial" w:hAnsi="Arial" w:cs="Arial"/>
          <w:b/>
          <w:color w:val="FF0000"/>
          <w:sz w:val="28"/>
          <w:szCs w:val="28"/>
          <w:u w:val="single"/>
          <w:lang w:val="en-GB"/>
        </w:rPr>
      </w:pPr>
    </w:p>
    <w:p w14:paraId="6A253AB6" w14:textId="1ADE5FC2" w:rsidR="009C4146" w:rsidRPr="00654C19" w:rsidRDefault="00771856" w:rsidP="00654C19">
      <w:pPr>
        <w:spacing w:line="276" w:lineRule="auto"/>
        <w:jc w:val="center"/>
        <w:rPr>
          <w:rFonts w:ascii="Arial" w:hAnsi="Arial" w:cs="Arial"/>
          <w:b/>
          <w:color w:val="FF0000"/>
          <w:sz w:val="28"/>
          <w:szCs w:val="28"/>
          <w:u w:val="single"/>
          <w:lang w:val="en-GB"/>
        </w:rPr>
      </w:pPr>
      <w:r w:rsidRPr="00654C19">
        <w:rPr>
          <w:rFonts w:ascii="Arial" w:hAnsi="Arial" w:cs="Arial"/>
          <w:b/>
          <w:color w:val="FF0000"/>
          <w:sz w:val="28"/>
          <w:szCs w:val="28"/>
          <w:u w:val="single"/>
          <w:lang w:val="en-GB"/>
        </w:rPr>
        <w:t>ROUND II.</w:t>
      </w:r>
    </w:p>
    <w:p w14:paraId="5CFAF2F6" w14:textId="77777777" w:rsidR="00654C19" w:rsidRDefault="00654C19" w:rsidP="00654C19">
      <w:pPr>
        <w:spacing w:line="276" w:lineRule="auto"/>
        <w:jc w:val="center"/>
        <w:rPr>
          <w:rFonts w:ascii="Arial" w:hAnsi="Arial" w:cs="Arial"/>
          <w:b/>
          <w:color w:val="FF0000"/>
          <w:sz w:val="28"/>
          <w:szCs w:val="28"/>
          <w:lang w:val="en-GB"/>
        </w:rPr>
      </w:pPr>
    </w:p>
    <w:p w14:paraId="21DDB1A8" w14:textId="355BDD72" w:rsidR="00654C19" w:rsidRPr="00B2258A" w:rsidRDefault="00654C19" w:rsidP="00B2258A">
      <w:pPr>
        <w:pStyle w:val="Akapitzlist"/>
        <w:numPr>
          <w:ilvl w:val="0"/>
          <w:numId w:val="54"/>
        </w:numPr>
        <w:jc w:val="both"/>
        <w:rPr>
          <w:rFonts w:ascii="Arial" w:hAnsi="Arial" w:cs="Arial"/>
          <w:b/>
          <w:lang w:val="en-GB"/>
        </w:rPr>
      </w:pPr>
      <w:r w:rsidRPr="00B2258A">
        <w:rPr>
          <w:rFonts w:ascii="Arial" w:hAnsi="Arial" w:cs="Arial"/>
          <w:b/>
          <w:lang w:val="en-GB"/>
        </w:rPr>
        <w:t>DECLARATION – 0/1 CRITERIA to TECHNICAL PROPOSAL</w:t>
      </w:r>
    </w:p>
    <w:p w14:paraId="7E9E64CB" w14:textId="176FC68A" w:rsidR="009C4146" w:rsidRPr="007E73C4" w:rsidRDefault="009C4146" w:rsidP="009C4146">
      <w:pPr>
        <w:jc w:val="both"/>
        <w:rPr>
          <w:rFonts w:ascii="Calibri" w:eastAsiaTheme="minorHAnsi" w:hAnsi="Calibri"/>
          <w:b/>
          <w:sz w:val="22"/>
          <w:szCs w:val="22"/>
          <w:lang w:val="en-US" w:eastAsia="en-US"/>
        </w:rPr>
      </w:pPr>
      <w:r w:rsidRPr="007E73C4">
        <w:rPr>
          <w:rFonts w:ascii="Arial" w:eastAsiaTheme="minorHAnsi" w:hAnsi="Arial" w:cs="Arial"/>
          <w:b/>
          <w:sz w:val="22"/>
          <w:szCs w:val="22"/>
          <w:lang w:val="en-US" w:eastAsia="en-US"/>
        </w:rPr>
        <w:t>1.</w:t>
      </w:r>
      <w:r w:rsidR="006D34D1" w:rsidRPr="007E73C4">
        <w:rPr>
          <w:rFonts w:ascii="Arial" w:eastAsiaTheme="minorHAnsi" w:hAnsi="Arial" w:cs="Arial"/>
          <w:b/>
          <w:sz w:val="22"/>
          <w:szCs w:val="22"/>
          <w:lang w:val="en-US" w:eastAsia="en-US"/>
        </w:rPr>
        <w:t>1</w:t>
      </w:r>
      <w:r w:rsidR="006D34D1" w:rsidRPr="007E73C4">
        <w:rPr>
          <w:rFonts w:ascii="Calibri" w:eastAsiaTheme="minorHAnsi" w:hAnsi="Calibri"/>
          <w:b/>
          <w:sz w:val="22"/>
          <w:szCs w:val="22"/>
          <w:lang w:val="en-US" w:eastAsia="en-US"/>
        </w:rPr>
        <w:t xml:space="preserve"> </w:t>
      </w:r>
      <w:r w:rsidR="005F5089" w:rsidRPr="007E73C4">
        <w:rPr>
          <w:rFonts w:ascii="Arial" w:eastAsiaTheme="minorHAnsi" w:hAnsi="Arial" w:cs="Arial"/>
          <w:lang w:val="en-US" w:eastAsia="en-US"/>
        </w:rPr>
        <w:t>We declare</w:t>
      </w:r>
      <w:r w:rsidR="005F5089" w:rsidRPr="007E73C4">
        <w:rPr>
          <w:rFonts w:ascii="Calibri" w:eastAsiaTheme="minorHAnsi" w:hAnsi="Calibri"/>
          <w:b/>
          <w:sz w:val="22"/>
          <w:szCs w:val="22"/>
          <w:lang w:val="en-US" w:eastAsia="en-US"/>
        </w:rPr>
        <w:t xml:space="preserve"> </w:t>
      </w:r>
      <w:r w:rsidR="005F5089" w:rsidRPr="007E73C4">
        <w:rPr>
          <w:rFonts w:ascii="Arial" w:eastAsiaTheme="minorHAnsi" w:hAnsi="Arial" w:cs="Arial"/>
          <w:lang w:val="en-US" w:eastAsia="en-US"/>
        </w:rPr>
        <w:t xml:space="preserve">to perform </w:t>
      </w:r>
      <w:r w:rsidRPr="007E73C4">
        <w:rPr>
          <w:rFonts w:ascii="Arial" w:eastAsiaTheme="minorHAnsi" w:hAnsi="Arial" w:cs="Arial"/>
          <w:lang w:val="en-US" w:eastAsia="en-US"/>
        </w:rPr>
        <w:t>the full scope of works according to the RFP (taking into account detailed technical attachments shared in ROUND II of the bidding process).</w:t>
      </w:r>
    </w:p>
    <w:p w14:paraId="1D8DB8E8" w14:textId="77777777" w:rsidR="009C4146" w:rsidRPr="009C4146" w:rsidRDefault="009C4146" w:rsidP="009C4146">
      <w:pPr>
        <w:jc w:val="both"/>
        <w:rPr>
          <w:rFonts w:ascii="Calibri" w:eastAsiaTheme="minorHAnsi" w:hAnsi="Calibri"/>
          <w:b/>
          <w:sz w:val="22"/>
          <w:szCs w:val="22"/>
          <w:lang w:val="en-US" w:eastAsia="en-US"/>
        </w:rPr>
      </w:pPr>
    </w:p>
    <w:p w14:paraId="6DCB6348" w14:textId="5903EE9D" w:rsidR="009C4146" w:rsidRPr="007E73C4" w:rsidRDefault="006D34D1" w:rsidP="009C4146">
      <w:pPr>
        <w:jc w:val="both"/>
        <w:rPr>
          <w:rFonts w:ascii="Arial" w:eastAsiaTheme="minorHAnsi" w:hAnsi="Arial" w:cs="Arial"/>
          <w:lang w:val="en-US" w:eastAsia="en-US"/>
        </w:rPr>
      </w:pPr>
      <w:r w:rsidRPr="007E73C4">
        <w:rPr>
          <w:rFonts w:ascii="Arial" w:eastAsiaTheme="minorHAnsi" w:hAnsi="Arial" w:cs="Arial"/>
          <w:b/>
          <w:sz w:val="22"/>
          <w:szCs w:val="22"/>
          <w:lang w:val="en-US" w:eastAsia="en-US"/>
        </w:rPr>
        <w:t>1.</w:t>
      </w:r>
      <w:r w:rsidR="009C4146" w:rsidRPr="007E73C4">
        <w:rPr>
          <w:rFonts w:ascii="Arial" w:eastAsiaTheme="minorHAnsi" w:hAnsi="Arial" w:cs="Arial"/>
          <w:b/>
          <w:sz w:val="22"/>
          <w:szCs w:val="22"/>
          <w:lang w:val="en-US" w:eastAsia="en-US"/>
        </w:rPr>
        <w:t>2</w:t>
      </w:r>
      <w:r w:rsidRPr="007E73C4">
        <w:rPr>
          <w:rFonts w:ascii="Calibri" w:eastAsiaTheme="minorHAnsi" w:hAnsi="Calibri"/>
          <w:b/>
          <w:sz w:val="22"/>
          <w:szCs w:val="22"/>
          <w:lang w:val="en-US" w:eastAsia="en-US"/>
        </w:rPr>
        <w:t xml:space="preserve"> </w:t>
      </w:r>
      <w:r w:rsidR="005F5089" w:rsidRPr="007E73C4">
        <w:rPr>
          <w:rFonts w:ascii="Arial" w:eastAsiaTheme="minorHAnsi" w:hAnsi="Arial" w:cs="Arial"/>
          <w:lang w:val="en-US" w:eastAsia="en-US"/>
        </w:rPr>
        <w:t>We present</w:t>
      </w:r>
      <w:r w:rsidR="005F5089" w:rsidRPr="007E73C4">
        <w:rPr>
          <w:rFonts w:ascii="Calibri" w:eastAsiaTheme="minorHAnsi" w:hAnsi="Calibri"/>
          <w:b/>
          <w:sz w:val="22"/>
          <w:szCs w:val="22"/>
          <w:lang w:val="en-US" w:eastAsia="en-US"/>
        </w:rPr>
        <w:t xml:space="preserve"> </w:t>
      </w:r>
      <w:r w:rsidR="009C4146" w:rsidRPr="007E73C4">
        <w:rPr>
          <w:rFonts w:ascii="Arial" w:eastAsiaTheme="minorHAnsi" w:hAnsi="Arial" w:cs="Arial"/>
          <w:lang w:val="en-US" w:eastAsia="en-US"/>
        </w:rPr>
        <w:t xml:space="preserve">a framework schedule according to the RFP requirements for performance of the Feasibility Study.  </w:t>
      </w:r>
    </w:p>
    <w:p w14:paraId="2EACAB1B" w14:textId="77777777" w:rsidR="009C4146" w:rsidRPr="009C4146" w:rsidRDefault="009C4146" w:rsidP="009C4146">
      <w:pPr>
        <w:jc w:val="both"/>
        <w:rPr>
          <w:rFonts w:ascii="Calibri" w:eastAsiaTheme="minorHAnsi" w:hAnsi="Calibri"/>
          <w:i/>
          <w:color w:val="7F7F7F" w:themeColor="text1" w:themeTint="80"/>
          <w:sz w:val="22"/>
          <w:szCs w:val="22"/>
          <w:lang w:val="en-US" w:eastAsia="en-US"/>
        </w:rPr>
      </w:pPr>
      <w:r w:rsidRPr="009C4146">
        <w:rPr>
          <w:rFonts w:ascii="Calibri" w:eastAsiaTheme="minorHAnsi" w:hAnsi="Calibri"/>
          <w:i/>
          <w:color w:val="7F7F7F" w:themeColor="text1" w:themeTint="80"/>
          <w:sz w:val="22"/>
          <w:szCs w:val="22"/>
          <w:lang w:val="en-US" w:eastAsia="en-US"/>
        </w:rPr>
        <w:t>Confirmation of implementation of the Feasibility Study in the time-frame specified in the Scope of Work.</w:t>
      </w:r>
    </w:p>
    <w:p w14:paraId="26323053" w14:textId="04193459" w:rsidR="009C4146" w:rsidRPr="009C4146" w:rsidRDefault="009C4146" w:rsidP="009C4146">
      <w:pPr>
        <w:jc w:val="both"/>
        <w:rPr>
          <w:rFonts w:ascii="Calibri" w:eastAsiaTheme="minorHAnsi" w:hAnsi="Calibri"/>
          <w:i/>
          <w:color w:val="7F7F7F" w:themeColor="text1" w:themeTint="80"/>
          <w:sz w:val="22"/>
          <w:szCs w:val="22"/>
          <w:lang w:val="en-US" w:eastAsia="en-US"/>
        </w:rPr>
      </w:pPr>
    </w:p>
    <w:p w14:paraId="48C1501A" w14:textId="4FC80911" w:rsidR="009C4146" w:rsidRPr="007E73C4" w:rsidRDefault="006D34D1" w:rsidP="009C4146">
      <w:pPr>
        <w:jc w:val="both"/>
        <w:rPr>
          <w:rFonts w:ascii="Calibri" w:eastAsiaTheme="minorHAnsi" w:hAnsi="Calibri"/>
          <w:b/>
          <w:sz w:val="22"/>
          <w:szCs w:val="22"/>
          <w:lang w:val="en-US" w:eastAsia="en-US"/>
        </w:rPr>
      </w:pPr>
      <w:r w:rsidRPr="007E73C4">
        <w:rPr>
          <w:rFonts w:ascii="Arial" w:eastAsiaTheme="minorHAnsi" w:hAnsi="Arial" w:cs="Arial"/>
          <w:b/>
          <w:sz w:val="22"/>
          <w:szCs w:val="22"/>
          <w:lang w:val="en-US" w:eastAsia="en-US"/>
        </w:rPr>
        <w:t>1.</w:t>
      </w:r>
      <w:r w:rsidR="009C4146" w:rsidRPr="007E73C4">
        <w:rPr>
          <w:rFonts w:ascii="Arial" w:eastAsiaTheme="minorHAnsi" w:hAnsi="Arial" w:cs="Arial"/>
          <w:b/>
          <w:sz w:val="22"/>
          <w:szCs w:val="22"/>
          <w:lang w:val="en-US" w:eastAsia="en-US"/>
        </w:rPr>
        <w:t>3</w:t>
      </w:r>
      <w:r w:rsidRPr="007E73C4">
        <w:rPr>
          <w:rFonts w:ascii="Calibri" w:eastAsiaTheme="minorHAnsi" w:hAnsi="Calibri"/>
          <w:b/>
          <w:sz w:val="22"/>
          <w:szCs w:val="22"/>
          <w:lang w:val="en-US" w:eastAsia="en-US"/>
        </w:rPr>
        <w:t xml:space="preserve"> </w:t>
      </w:r>
      <w:r w:rsidR="005F5089" w:rsidRPr="007E73C4">
        <w:rPr>
          <w:rFonts w:ascii="Arial" w:eastAsiaTheme="minorHAnsi" w:hAnsi="Arial" w:cs="Arial"/>
          <w:lang w:val="en-US" w:eastAsia="en-US"/>
        </w:rPr>
        <w:t>We present</w:t>
      </w:r>
      <w:r w:rsidR="005F5089" w:rsidRPr="007E73C4">
        <w:rPr>
          <w:rFonts w:ascii="Calibri" w:eastAsiaTheme="minorHAnsi" w:hAnsi="Calibri"/>
          <w:b/>
          <w:sz w:val="22"/>
          <w:szCs w:val="22"/>
          <w:lang w:val="en-US" w:eastAsia="en-US"/>
        </w:rPr>
        <w:t xml:space="preserve"> </w:t>
      </w:r>
      <w:r w:rsidR="009C4146" w:rsidRPr="007E73C4">
        <w:rPr>
          <w:rFonts w:ascii="Arial" w:eastAsiaTheme="minorHAnsi" w:hAnsi="Arial" w:cs="Arial"/>
          <w:lang w:val="en-US" w:eastAsia="en-US"/>
        </w:rPr>
        <w:t>the organizational structure and list of members of the project team dedicated to perform the Feasibility Study with indication of: job position, specialization, permissions/certificate, the length of seniority. In the case of participation of subcontractors, it is required to mark their members in structure of the project team.</w:t>
      </w:r>
    </w:p>
    <w:p w14:paraId="7FFABE91" w14:textId="77777777" w:rsidR="006D34D1" w:rsidRPr="007E73C4" w:rsidRDefault="006D34D1" w:rsidP="009C4146">
      <w:pPr>
        <w:jc w:val="both"/>
        <w:rPr>
          <w:rFonts w:ascii="Calibri" w:eastAsiaTheme="minorHAnsi" w:hAnsi="Calibri"/>
          <w:b/>
          <w:sz w:val="22"/>
          <w:szCs w:val="22"/>
          <w:lang w:val="en-US" w:eastAsia="en-US"/>
        </w:rPr>
      </w:pPr>
    </w:p>
    <w:p w14:paraId="7007F494" w14:textId="24B9D7C0" w:rsidR="009C4146" w:rsidRPr="007E73C4" w:rsidRDefault="006D34D1" w:rsidP="009C4146">
      <w:pPr>
        <w:jc w:val="both"/>
        <w:rPr>
          <w:rFonts w:ascii="Calibri" w:eastAsiaTheme="minorHAnsi" w:hAnsi="Calibri"/>
          <w:b/>
          <w:sz w:val="22"/>
          <w:szCs w:val="22"/>
          <w:lang w:val="en-US" w:eastAsia="en-US"/>
        </w:rPr>
      </w:pPr>
      <w:r w:rsidRPr="007E73C4">
        <w:rPr>
          <w:rFonts w:ascii="Arial" w:eastAsiaTheme="minorHAnsi" w:hAnsi="Arial" w:cs="Arial"/>
          <w:b/>
          <w:sz w:val="22"/>
          <w:szCs w:val="22"/>
          <w:lang w:val="en-US" w:eastAsia="en-US"/>
        </w:rPr>
        <w:t>1.</w:t>
      </w:r>
      <w:r w:rsidR="009C4146" w:rsidRPr="007E73C4">
        <w:rPr>
          <w:rFonts w:ascii="Arial" w:eastAsiaTheme="minorHAnsi" w:hAnsi="Arial" w:cs="Arial"/>
          <w:b/>
          <w:sz w:val="22"/>
          <w:szCs w:val="22"/>
          <w:lang w:val="en-US" w:eastAsia="en-US"/>
        </w:rPr>
        <w:t>4</w:t>
      </w:r>
      <w:r w:rsidRPr="007E73C4">
        <w:rPr>
          <w:rFonts w:ascii="Calibri" w:eastAsiaTheme="minorHAnsi" w:hAnsi="Calibri"/>
          <w:b/>
          <w:sz w:val="22"/>
          <w:szCs w:val="22"/>
          <w:lang w:val="en-US" w:eastAsia="en-US"/>
        </w:rPr>
        <w:t xml:space="preserve"> </w:t>
      </w:r>
      <w:r w:rsidR="005F5089" w:rsidRPr="007E73C4">
        <w:rPr>
          <w:rFonts w:ascii="Arial" w:eastAsiaTheme="minorHAnsi" w:hAnsi="Arial" w:cs="Arial"/>
          <w:lang w:val="en-US" w:eastAsia="en-US"/>
        </w:rPr>
        <w:t>We present</w:t>
      </w:r>
      <w:r w:rsidR="005F5089" w:rsidRPr="007E73C4">
        <w:rPr>
          <w:rFonts w:ascii="Calibri" w:eastAsiaTheme="minorHAnsi" w:hAnsi="Calibri"/>
          <w:b/>
          <w:sz w:val="22"/>
          <w:szCs w:val="22"/>
          <w:lang w:val="en-US" w:eastAsia="en-US"/>
        </w:rPr>
        <w:t xml:space="preserve"> </w:t>
      </w:r>
      <w:r w:rsidR="009C4146" w:rsidRPr="007E73C4">
        <w:rPr>
          <w:rFonts w:ascii="Arial" w:eastAsiaTheme="minorHAnsi" w:hAnsi="Arial" w:cs="Arial"/>
          <w:lang w:val="en-US" w:eastAsia="en-US"/>
        </w:rPr>
        <w:t>the offer in a descriptive form in accordance with Scope of Work.</w:t>
      </w:r>
    </w:p>
    <w:p w14:paraId="7C3EC7B3" w14:textId="77777777" w:rsidR="009C4146" w:rsidRPr="009C4146" w:rsidRDefault="009C4146" w:rsidP="009C4146">
      <w:pPr>
        <w:jc w:val="both"/>
        <w:rPr>
          <w:rFonts w:ascii="Calibri" w:eastAsiaTheme="minorHAnsi" w:hAnsi="Calibri"/>
          <w:b/>
          <w:sz w:val="22"/>
          <w:szCs w:val="22"/>
          <w:lang w:val="en-GB" w:eastAsia="en-US"/>
        </w:rPr>
      </w:pPr>
    </w:p>
    <w:p w14:paraId="0F801AA3" w14:textId="77777777" w:rsidR="009C4146" w:rsidRPr="009C4146" w:rsidRDefault="009C4146" w:rsidP="009C4146">
      <w:pPr>
        <w:jc w:val="both"/>
        <w:rPr>
          <w:rFonts w:ascii="Calibri" w:eastAsiaTheme="minorHAnsi" w:hAnsi="Calibri"/>
          <w:b/>
          <w:sz w:val="22"/>
          <w:szCs w:val="22"/>
          <w:lang w:val="en-US" w:eastAsia="en-US"/>
        </w:rPr>
      </w:pPr>
    </w:p>
    <w:p w14:paraId="1F91DD52" w14:textId="4F897602" w:rsidR="009C4146" w:rsidRPr="0018391A" w:rsidRDefault="0018391A" w:rsidP="00B2258A">
      <w:pPr>
        <w:pStyle w:val="Akapitzlist"/>
        <w:numPr>
          <w:ilvl w:val="0"/>
          <w:numId w:val="54"/>
        </w:numPr>
        <w:jc w:val="both"/>
        <w:rPr>
          <w:rFonts w:ascii="Arial" w:hAnsi="Arial" w:cs="Arial"/>
          <w:b/>
          <w:lang w:val="en-GB"/>
        </w:rPr>
      </w:pPr>
      <w:r>
        <w:rPr>
          <w:rFonts w:ascii="Arial" w:hAnsi="Arial" w:cs="Arial"/>
          <w:b/>
          <w:lang w:val="en-GB"/>
        </w:rPr>
        <w:t xml:space="preserve">SCORING CRITERIA </w:t>
      </w:r>
    </w:p>
    <w:p w14:paraId="37D5A330" w14:textId="2BB0AFD7" w:rsidR="009C4146" w:rsidRPr="007E73C4" w:rsidRDefault="009C4146" w:rsidP="009C4146">
      <w:pPr>
        <w:jc w:val="both"/>
        <w:rPr>
          <w:rFonts w:ascii="Arial" w:eastAsiaTheme="minorHAnsi" w:hAnsi="Arial" w:cs="Arial"/>
          <w:lang w:val="en-US" w:eastAsia="en-US"/>
        </w:rPr>
      </w:pPr>
      <w:r w:rsidRPr="007E73C4">
        <w:rPr>
          <w:rFonts w:ascii="Arial" w:eastAsiaTheme="minorHAnsi" w:hAnsi="Arial" w:cs="Arial"/>
          <w:b/>
          <w:sz w:val="22"/>
          <w:szCs w:val="22"/>
          <w:lang w:val="en-US" w:eastAsia="en-US"/>
        </w:rPr>
        <w:t>1.</w:t>
      </w:r>
      <w:r w:rsidR="00CE5C8E" w:rsidRPr="007E73C4">
        <w:rPr>
          <w:rFonts w:ascii="Arial" w:eastAsiaTheme="minorHAnsi" w:hAnsi="Arial" w:cs="Arial"/>
          <w:b/>
          <w:sz w:val="22"/>
          <w:szCs w:val="22"/>
          <w:lang w:val="en-US" w:eastAsia="en-US"/>
        </w:rPr>
        <w:t xml:space="preserve">5 </w:t>
      </w:r>
      <w:r w:rsidR="00B2258A" w:rsidRPr="007E73C4">
        <w:rPr>
          <w:rFonts w:ascii="Arial" w:eastAsiaTheme="minorHAnsi" w:hAnsi="Arial" w:cs="Arial"/>
          <w:lang w:val="en-US" w:eastAsia="en-US"/>
        </w:rPr>
        <w:t>We present</w:t>
      </w:r>
      <w:r w:rsidRPr="007E73C4">
        <w:rPr>
          <w:rFonts w:ascii="Arial" w:eastAsiaTheme="minorHAnsi" w:hAnsi="Arial" w:cs="Arial"/>
          <w:lang w:val="en-US" w:eastAsia="en-US"/>
        </w:rPr>
        <w:t xml:space="preserve"> more than one reference from last 10 years, in the scope of </w:t>
      </w:r>
      <w:r w:rsidRPr="00927FAE">
        <w:rPr>
          <w:rFonts w:ascii="Arial" w:eastAsiaTheme="minorHAnsi" w:hAnsi="Arial" w:cs="Arial"/>
          <w:b/>
          <w:lang w:val="en-US" w:eastAsia="en-US"/>
        </w:rPr>
        <w:t xml:space="preserve">successful implementation of CO2  purification and liquefaction technology </w:t>
      </w:r>
      <w:r w:rsidRPr="007E73C4">
        <w:rPr>
          <w:rFonts w:ascii="Arial" w:eastAsiaTheme="minorHAnsi" w:hAnsi="Arial" w:cs="Arial"/>
          <w:lang w:val="en-US" w:eastAsia="en-US"/>
        </w:rPr>
        <w:t>(</w:t>
      </w:r>
      <w:r w:rsidR="00E20D51" w:rsidRPr="00E20D51">
        <w:rPr>
          <w:rFonts w:ascii="Arial" w:eastAsiaTheme="minorHAnsi" w:hAnsi="Arial" w:cs="Arial"/>
          <w:lang w:val="en-US" w:eastAsia="en-US"/>
        </w:rPr>
        <w:t>the same technology that was presented in Round I of this bidding process</w:t>
      </w:r>
      <w:r w:rsidRPr="007E73C4">
        <w:rPr>
          <w:rFonts w:ascii="Arial" w:eastAsiaTheme="minorHAnsi" w:hAnsi="Arial" w:cs="Arial"/>
          <w:lang w:val="en-US" w:eastAsia="en-US"/>
        </w:rPr>
        <w:t>).</w:t>
      </w:r>
    </w:p>
    <w:p w14:paraId="19E241AE" w14:textId="77777777" w:rsidR="009C4146" w:rsidRPr="007E73C4" w:rsidRDefault="009C4146" w:rsidP="009C4146">
      <w:pPr>
        <w:jc w:val="both"/>
        <w:rPr>
          <w:rFonts w:ascii="Arial" w:eastAsiaTheme="minorHAnsi" w:hAnsi="Arial" w:cs="Arial"/>
          <w:lang w:val="en-US" w:eastAsia="en-US"/>
        </w:rPr>
      </w:pPr>
    </w:p>
    <w:p w14:paraId="17FE7081" w14:textId="04E31E04" w:rsidR="009C4146" w:rsidRPr="009C4146" w:rsidRDefault="00BC590F" w:rsidP="009C4146">
      <w:pPr>
        <w:jc w:val="both"/>
        <w:rPr>
          <w:rFonts w:ascii="Calibri" w:eastAsiaTheme="minorHAnsi" w:hAnsi="Calibri"/>
          <w:i/>
          <w:color w:val="7F7F7F" w:themeColor="text1" w:themeTint="80"/>
          <w:sz w:val="22"/>
          <w:szCs w:val="22"/>
          <w:lang w:val="en-US" w:eastAsia="en-US"/>
        </w:rPr>
      </w:pPr>
      <w:r>
        <w:rPr>
          <w:rFonts w:ascii="Calibri" w:eastAsiaTheme="minorHAnsi" w:hAnsi="Calibri"/>
          <w:i/>
          <w:color w:val="7F7F7F" w:themeColor="text1" w:themeTint="80"/>
          <w:sz w:val="22"/>
          <w:szCs w:val="22"/>
          <w:lang w:val="en-US" w:eastAsia="en-US"/>
        </w:rPr>
        <w:t>The list of r</w:t>
      </w:r>
      <w:r w:rsidR="009C4146" w:rsidRPr="009C4146">
        <w:rPr>
          <w:rFonts w:ascii="Calibri" w:eastAsiaTheme="minorHAnsi" w:hAnsi="Calibri"/>
          <w:i/>
          <w:color w:val="7F7F7F" w:themeColor="text1" w:themeTint="80"/>
          <w:sz w:val="22"/>
          <w:szCs w:val="22"/>
          <w:lang w:val="en-US" w:eastAsia="en-US"/>
        </w:rPr>
        <w:t>eferences shall be presented in the format according the template contained in RFP</w:t>
      </w:r>
      <w:r w:rsidR="00B2258A">
        <w:rPr>
          <w:rFonts w:ascii="Calibri" w:eastAsiaTheme="minorHAnsi" w:hAnsi="Calibri"/>
          <w:i/>
          <w:color w:val="7F7F7F" w:themeColor="text1" w:themeTint="80"/>
          <w:sz w:val="22"/>
          <w:szCs w:val="22"/>
          <w:lang w:val="en-US" w:eastAsia="en-US"/>
        </w:rPr>
        <w:t xml:space="preserve"> – Appendix T2</w:t>
      </w:r>
      <w:r w:rsidR="009C4146" w:rsidRPr="009C4146">
        <w:rPr>
          <w:rFonts w:ascii="Calibri" w:eastAsiaTheme="minorHAnsi" w:hAnsi="Calibri"/>
          <w:i/>
          <w:color w:val="7F7F7F" w:themeColor="text1" w:themeTint="80"/>
          <w:sz w:val="22"/>
          <w:szCs w:val="22"/>
          <w:lang w:val="en-US" w:eastAsia="en-US"/>
        </w:rPr>
        <w:t>.</w:t>
      </w:r>
    </w:p>
    <w:p w14:paraId="75827D5D" w14:textId="11671C91" w:rsidR="009C4146" w:rsidRPr="009C4146" w:rsidRDefault="009C4146" w:rsidP="009C4146">
      <w:pPr>
        <w:jc w:val="both"/>
        <w:rPr>
          <w:rFonts w:ascii="Calibri" w:eastAsiaTheme="minorHAnsi" w:hAnsi="Calibri"/>
          <w:i/>
          <w:color w:val="7F7F7F" w:themeColor="text1" w:themeTint="80"/>
          <w:sz w:val="22"/>
          <w:szCs w:val="22"/>
          <w:lang w:val="en-US" w:eastAsia="en-US"/>
        </w:rPr>
      </w:pPr>
      <w:r w:rsidRPr="009C4146">
        <w:rPr>
          <w:rFonts w:ascii="Calibri" w:eastAsiaTheme="minorHAnsi" w:hAnsi="Calibri"/>
          <w:i/>
          <w:color w:val="7F7F7F" w:themeColor="text1" w:themeTint="80"/>
          <w:sz w:val="22"/>
          <w:szCs w:val="22"/>
          <w:lang w:val="en-US" w:eastAsia="en-US"/>
        </w:rPr>
        <w:t>Successful implementation of the technology shall be confirmed by an acceptance protocol</w:t>
      </w:r>
      <w:r w:rsidR="00ED5A87">
        <w:rPr>
          <w:rFonts w:ascii="Calibri" w:eastAsiaTheme="minorHAnsi" w:hAnsi="Calibri"/>
          <w:i/>
          <w:color w:val="7F7F7F" w:themeColor="text1" w:themeTint="80"/>
          <w:sz w:val="22"/>
          <w:szCs w:val="22"/>
          <w:lang w:val="en-US" w:eastAsia="en-US"/>
        </w:rPr>
        <w:t>,</w:t>
      </w:r>
      <w:r w:rsidRPr="009C4146">
        <w:rPr>
          <w:rFonts w:ascii="Calibri" w:eastAsiaTheme="minorHAnsi" w:hAnsi="Calibri"/>
          <w:i/>
          <w:color w:val="7F7F7F" w:themeColor="text1" w:themeTint="80"/>
          <w:sz w:val="22"/>
          <w:szCs w:val="22"/>
          <w:lang w:val="en-US" w:eastAsia="en-US"/>
        </w:rPr>
        <w:t xml:space="preserve"> a </w:t>
      </w:r>
      <w:r w:rsidR="00ED5A87">
        <w:rPr>
          <w:rFonts w:ascii="Calibri" w:eastAsiaTheme="minorHAnsi" w:hAnsi="Calibri"/>
          <w:i/>
          <w:color w:val="7F7F7F" w:themeColor="text1" w:themeTint="80"/>
          <w:sz w:val="22"/>
          <w:szCs w:val="22"/>
          <w:lang w:val="en-US" w:eastAsia="en-US"/>
        </w:rPr>
        <w:t xml:space="preserve">reference </w:t>
      </w:r>
      <w:r w:rsidRPr="009C4146">
        <w:rPr>
          <w:rFonts w:ascii="Calibri" w:eastAsiaTheme="minorHAnsi" w:hAnsi="Calibri"/>
          <w:i/>
          <w:color w:val="7F7F7F" w:themeColor="text1" w:themeTint="80"/>
          <w:sz w:val="22"/>
          <w:szCs w:val="22"/>
          <w:lang w:val="en-US" w:eastAsia="en-US"/>
        </w:rPr>
        <w:t>letter or other credible document</w:t>
      </w:r>
      <w:r w:rsidR="00ED5A87">
        <w:rPr>
          <w:rFonts w:ascii="Calibri" w:eastAsiaTheme="minorHAnsi" w:hAnsi="Calibri"/>
          <w:i/>
          <w:color w:val="7F7F7F" w:themeColor="text1" w:themeTint="80"/>
          <w:sz w:val="22"/>
          <w:szCs w:val="22"/>
          <w:lang w:val="en-US" w:eastAsia="en-US"/>
        </w:rPr>
        <w:t xml:space="preserve"> </w:t>
      </w:r>
      <w:r w:rsidR="00ED5A87" w:rsidRPr="00ED5A87">
        <w:rPr>
          <w:rFonts w:ascii="Calibri" w:eastAsiaTheme="minorHAnsi" w:hAnsi="Calibri"/>
          <w:i/>
          <w:color w:val="7F7F7F" w:themeColor="text1" w:themeTint="80"/>
          <w:sz w:val="22"/>
          <w:szCs w:val="22"/>
          <w:lang w:val="en-US" w:eastAsia="en-US"/>
        </w:rPr>
        <w:t>issued by the entity where the technology was implemented.</w:t>
      </w:r>
    </w:p>
    <w:p w14:paraId="643C88BC" w14:textId="77777777" w:rsidR="009C4146" w:rsidRPr="009C4146" w:rsidRDefault="009C4146" w:rsidP="009C4146">
      <w:pPr>
        <w:jc w:val="both"/>
        <w:rPr>
          <w:rFonts w:ascii="Calibri" w:eastAsiaTheme="minorHAnsi" w:hAnsi="Calibri"/>
          <w:i/>
          <w:sz w:val="22"/>
          <w:szCs w:val="22"/>
          <w:lang w:val="en-US" w:eastAsia="en-US"/>
        </w:rPr>
      </w:pPr>
    </w:p>
    <w:p w14:paraId="02F13758" w14:textId="77777777" w:rsidR="00D7302F" w:rsidRPr="007E73C4" w:rsidRDefault="00D7302F" w:rsidP="00D7302F">
      <w:pPr>
        <w:jc w:val="both"/>
        <w:rPr>
          <w:rFonts w:ascii="Calibri" w:eastAsiaTheme="minorHAnsi" w:hAnsi="Calibri"/>
          <w:b/>
          <w:i/>
          <w:sz w:val="22"/>
          <w:szCs w:val="22"/>
          <w:lang w:val="en-US" w:eastAsia="en-US"/>
        </w:rPr>
      </w:pPr>
      <w:r w:rsidRPr="007E73C4">
        <w:rPr>
          <w:rFonts w:ascii="Calibri" w:eastAsiaTheme="minorHAnsi" w:hAnsi="Calibri"/>
          <w:b/>
          <w:i/>
          <w:sz w:val="22"/>
          <w:szCs w:val="22"/>
          <w:lang w:val="en-US" w:eastAsia="en-US"/>
        </w:rPr>
        <w:t>NOTE:  The number of references will have impact on the number of points obtained.</w:t>
      </w:r>
    </w:p>
    <w:p w14:paraId="0E55A3F5" w14:textId="7AE4E8EE" w:rsidR="009C4146" w:rsidRPr="007E73C4" w:rsidRDefault="00D7302F" w:rsidP="00D7302F">
      <w:pPr>
        <w:jc w:val="both"/>
        <w:rPr>
          <w:rFonts w:ascii="Calibri" w:eastAsiaTheme="minorHAnsi" w:hAnsi="Calibri"/>
          <w:b/>
          <w:i/>
          <w:sz w:val="22"/>
          <w:szCs w:val="22"/>
          <w:lang w:val="en-US" w:eastAsia="en-US"/>
        </w:rPr>
      </w:pPr>
      <w:r w:rsidRPr="007E73C4">
        <w:rPr>
          <w:rFonts w:ascii="Calibri" w:eastAsiaTheme="minorHAnsi" w:hAnsi="Calibri"/>
          <w:b/>
          <w:i/>
          <w:sz w:val="22"/>
          <w:szCs w:val="22"/>
          <w:lang w:val="en-US" w:eastAsia="en-US"/>
        </w:rPr>
        <w:t>The Bidder who presents more references, will obtain higher score.</w:t>
      </w:r>
    </w:p>
    <w:p w14:paraId="6A17D535" w14:textId="1631953F" w:rsidR="009C4146" w:rsidRPr="007E73C4" w:rsidRDefault="009C4146" w:rsidP="009C4146">
      <w:pPr>
        <w:jc w:val="both"/>
        <w:rPr>
          <w:rFonts w:ascii="Calibri" w:eastAsiaTheme="minorHAnsi" w:hAnsi="Calibri"/>
          <w:b/>
          <w:sz w:val="22"/>
          <w:szCs w:val="22"/>
          <w:lang w:val="en-US" w:eastAsia="en-US"/>
        </w:rPr>
      </w:pPr>
    </w:p>
    <w:p w14:paraId="20EF2EAD" w14:textId="185BB4FC" w:rsidR="009C4146" w:rsidRPr="00927FAE" w:rsidRDefault="00D7302F" w:rsidP="009C4146">
      <w:pPr>
        <w:jc w:val="both"/>
        <w:rPr>
          <w:rFonts w:ascii="Arial" w:eastAsiaTheme="minorHAnsi" w:hAnsi="Arial" w:cs="Arial"/>
          <w:b/>
          <w:lang w:val="en-US" w:eastAsia="en-US"/>
        </w:rPr>
      </w:pPr>
      <w:r w:rsidRPr="007E73C4">
        <w:rPr>
          <w:rFonts w:ascii="Arial" w:eastAsiaTheme="minorHAnsi" w:hAnsi="Arial" w:cs="Arial"/>
          <w:b/>
          <w:sz w:val="22"/>
          <w:szCs w:val="22"/>
          <w:lang w:val="en-US" w:eastAsia="en-US"/>
        </w:rPr>
        <w:t>1.6</w:t>
      </w:r>
      <w:r w:rsidRPr="007E73C4">
        <w:rPr>
          <w:rFonts w:ascii="Calibri" w:eastAsiaTheme="minorHAnsi" w:hAnsi="Calibri"/>
          <w:b/>
          <w:sz w:val="22"/>
          <w:szCs w:val="22"/>
          <w:lang w:val="en-US" w:eastAsia="en-US"/>
        </w:rPr>
        <w:t xml:space="preserve"> </w:t>
      </w:r>
      <w:r w:rsidR="005F7A6F" w:rsidRPr="007E73C4">
        <w:rPr>
          <w:rFonts w:ascii="Arial" w:eastAsiaTheme="minorHAnsi" w:hAnsi="Arial" w:cs="Arial"/>
          <w:lang w:val="en-US" w:eastAsia="en-US"/>
        </w:rPr>
        <w:t>We present</w:t>
      </w:r>
      <w:r w:rsidR="009C4146" w:rsidRPr="007E73C4">
        <w:rPr>
          <w:rFonts w:ascii="Arial" w:eastAsiaTheme="minorHAnsi" w:hAnsi="Arial" w:cs="Arial"/>
          <w:lang w:val="en-US" w:eastAsia="en-US"/>
        </w:rPr>
        <w:t xml:space="preserve"> more than two references from the last 10 years, in the scope of performance </w:t>
      </w:r>
      <w:r w:rsidR="009C4146" w:rsidRPr="00927FAE">
        <w:rPr>
          <w:rFonts w:ascii="Arial" w:eastAsiaTheme="minorHAnsi" w:hAnsi="Arial" w:cs="Arial"/>
          <w:b/>
          <w:lang w:val="en-US" w:eastAsia="en-US"/>
        </w:rPr>
        <w:t xml:space="preserve">of Feasibility Study or Basic Design or Detailed Engineering Design </w:t>
      </w:r>
      <w:r w:rsidR="009C4146" w:rsidRPr="007E73C4">
        <w:rPr>
          <w:rFonts w:ascii="Arial" w:eastAsiaTheme="minorHAnsi" w:hAnsi="Arial" w:cs="Arial"/>
          <w:lang w:val="en-US" w:eastAsia="en-US"/>
        </w:rPr>
        <w:t>for the investment with an estimated value (TIC) of at least 20 m</w:t>
      </w:r>
      <w:r w:rsidR="00385FB6">
        <w:rPr>
          <w:rFonts w:ascii="Arial" w:eastAsiaTheme="minorHAnsi" w:hAnsi="Arial" w:cs="Arial"/>
          <w:lang w:val="en-US" w:eastAsia="en-US"/>
        </w:rPr>
        <w:t>i</w:t>
      </w:r>
      <w:r w:rsidR="009C4146" w:rsidRPr="007E73C4">
        <w:rPr>
          <w:rFonts w:ascii="Arial" w:eastAsiaTheme="minorHAnsi" w:hAnsi="Arial" w:cs="Arial"/>
          <w:lang w:val="en-US" w:eastAsia="en-US"/>
        </w:rPr>
        <w:t>l</w:t>
      </w:r>
      <w:r w:rsidR="006902D8">
        <w:rPr>
          <w:rFonts w:ascii="Arial" w:eastAsiaTheme="minorHAnsi" w:hAnsi="Arial" w:cs="Arial"/>
          <w:lang w:val="en-US" w:eastAsia="en-US"/>
        </w:rPr>
        <w:t>l</w:t>
      </w:r>
      <w:r w:rsidR="00385FB6">
        <w:rPr>
          <w:rFonts w:ascii="Arial" w:eastAsiaTheme="minorHAnsi" w:hAnsi="Arial" w:cs="Arial"/>
          <w:lang w:val="en-US" w:eastAsia="en-US"/>
        </w:rPr>
        <w:t>io</w:t>
      </w:r>
      <w:r w:rsidR="009C4146" w:rsidRPr="007E73C4">
        <w:rPr>
          <w:rFonts w:ascii="Arial" w:eastAsiaTheme="minorHAnsi" w:hAnsi="Arial" w:cs="Arial"/>
          <w:lang w:val="en-US" w:eastAsia="en-US"/>
        </w:rPr>
        <w:t xml:space="preserve">n EUR in </w:t>
      </w:r>
      <w:r w:rsidR="009C4146" w:rsidRPr="00927FAE">
        <w:rPr>
          <w:rFonts w:ascii="Arial" w:eastAsiaTheme="minorHAnsi" w:hAnsi="Arial" w:cs="Arial"/>
          <w:b/>
          <w:lang w:val="en-US" w:eastAsia="en-US"/>
        </w:rPr>
        <w:t>refining, petrochemical, gas</w:t>
      </w:r>
      <w:r w:rsidR="00385FB6" w:rsidRPr="00927FAE">
        <w:rPr>
          <w:rFonts w:ascii="Arial" w:eastAsiaTheme="minorHAnsi" w:hAnsi="Arial" w:cs="Arial"/>
          <w:b/>
          <w:lang w:val="en-US" w:eastAsia="en-US"/>
        </w:rPr>
        <w:t>, energy</w:t>
      </w:r>
      <w:r w:rsidR="009C4146" w:rsidRPr="00927FAE">
        <w:rPr>
          <w:rFonts w:ascii="Arial" w:eastAsiaTheme="minorHAnsi" w:hAnsi="Arial" w:cs="Arial"/>
          <w:b/>
          <w:lang w:val="en-US" w:eastAsia="en-US"/>
        </w:rPr>
        <w:t xml:space="preserve"> or chemical industry.</w:t>
      </w:r>
    </w:p>
    <w:p w14:paraId="12DE5E1E" w14:textId="77777777" w:rsidR="009C4146" w:rsidRPr="00927FAE" w:rsidRDefault="009C4146" w:rsidP="009C4146">
      <w:pPr>
        <w:jc w:val="both"/>
        <w:rPr>
          <w:rFonts w:ascii="Arial" w:eastAsiaTheme="minorHAnsi" w:hAnsi="Arial" w:cs="Arial"/>
          <w:b/>
          <w:lang w:val="en-US" w:eastAsia="en-US"/>
        </w:rPr>
      </w:pPr>
    </w:p>
    <w:p w14:paraId="77CD725F" w14:textId="53C20CE4" w:rsidR="009C4146" w:rsidRPr="009C4146" w:rsidRDefault="00787A19" w:rsidP="009C4146">
      <w:pPr>
        <w:jc w:val="both"/>
        <w:rPr>
          <w:rFonts w:ascii="Calibri" w:eastAsiaTheme="minorHAnsi" w:hAnsi="Calibri"/>
          <w:i/>
          <w:color w:val="7F7F7F" w:themeColor="text1" w:themeTint="80"/>
          <w:sz w:val="22"/>
          <w:szCs w:val="22"/>
          <w:lang w:val="en-US" w:eastAsia="en-US"/>
        </w:rPr>
      </w:pPr>
      <w:r>
        <w:rPr>
          <w:rFonts w:ascii="Calibri" w:eastAsiaTheme="minorHAnsi" w:hAnsi="Calibri"/>
          <w:i/>
          <w:color w:val="7F7F7F" w:themeColor="text1" w:themeTint="80"/>
          <w:sz w:val="22"/>
          <w:szCs w:val="22"/>
          <w:lang w:val="en-US" w:eastAsia="en-US"/>
        </w:rPr>
        <w:t xml:space="preserve">The list of </w:t>
      </w:r>
      <w:r w:rsidR="009C4146" w:rsidRPr="009C4146">
        <w:rPr>
          <w:rFonts w:ascii="Calibri" w:eastAsiaTheme="minorHAnsi" w:hAnsi="Calibri"/>
          <w:i/>
          <w:color w:val="7F7F7F" w:themeColor="text1" w:themeTint="80"/>
          <w:sz w:val="22"/>
          <w:szCs w:val="22"/>
          <w:lang w:val="en-US" w:eastAsia="en-US"/>
        </w:rPr>
        <w:t>References shall be presented in the format according the template contained in RFP</w:t>
      </w:r>
      <w:r w:rsidR="005F7A6F">
        <w:rPr>
          <w:rFonts w:ascii="Calibri" w:eastAsiaTheme="minorHAnsi" w:hAnsi="Calibri"/>
          <w:i/>
          <w:color w:val="7F7F7F" w:themeColor="text1" w:themeTint="80"/>
          <w:sz w:val="22"/>
          <w:szCs w:val="22"/>
          <w:lang w:val="en-US" w:eastAsia="en-US"/>
        </w:rPr>
        <w:t xml:space="preserve"> – Appendix T2</w:t>
      </w:r>
      <w:r w:rsidR="009C4146" w:rsidRPr="009C4146">
        <w:rPr>
          <w:rFonts w:ascii="Calibri" w:eastAsiaTheme="minorHAnsi" w:hAnsi="Calibri"/>
          <w:i/>
          <w:color w:val="7F7F7F" w:themeColor="text1" w:themeTint="80"/>
          <w:sz w:val="22"/>
          <w:szCs w:val="22"/>
          <w:lang w:val="en-US" w:eastAsia="en-US"/>
        </w:rPr>
        <w:t>.</w:t>
      </w:r>
    </w:p>
    <w:p w14:paraId="495F5862" w14:textId="77777777" w:rsidR="009C4146" w:rsidRPr="009C4146" w:rsidRDefault="009C4146" w:rsidP="009C4146">
      <w:pPr>
        <w:jc w:val="both"/>
        <w:rPr>
          <w:rFonts w:ascii="Calibri" w:eastAsiaTheme="minorHAnsi" w:hAnsi="Calibri"/>
          <w:i/>
          <w:color w:val="7F7F7F" w:themeColor="text1" w:themeTint="80"/>
          <w:sz w:val="22"/>
          <w:szCs w:val="22"/>
          <w:lang w:val="en-US" w:eastAsia="en-US"/>
        </w:rPr>
      </w:pPr>
      <w:r w:rsidRPr="009C4146">
        <w:rPr>
          <w:rFonts w:ascii="Calibri" w:eastAsiaTheme="minorHAnsi" w:hAnsi="Calibri"/>
          <w:i/>
          <w:color w:val="7F7F7F" w:themeColor="text1" w:themeTint="80"/>
          <w:sz w:val="22"/>
          <w:szCs w:val="22"/>
          <w:lang w:val="en-US" w:eastAsia="en-US"/>
        </w:rPr>
        <w:t>In the case of a bid submitted by a consortium, the sum of the potential of both companies counts.</w:t>
      </w:r>
    </w:p>
    <w:p w14:paraId="69CE8BB4" w14:textId="77777777" w:rsidR="009C4146" w:rsidRPr="009C4146" w:rsidRDefault="009C4146" w:rsidP="009C4146">
      <w:pPr>
        <w:jc w:val="both"/>
        <w:rPr>
          <w:rFonts w:ascii="Calibri" w:eastAsiaTheme="minorHAnsi" w:hAnsi="Calibri"/>
          <w:i/>
          <w:color w:val="7F7F7F" w:themeColor="text1" w:themeTint="80"/>
          <w:sz w:val="22"/>
          <w:szCs w:val="22"/>
          <w:lang w:val="en-US" w:eastAsia="en-US"/>
        </w:rPr>
      </w:pPr>
      <w:r w:rsidRPr="009C4146">
        <w:rPr>
          <w:rFonts w:ascii="Calibri" w:eastAsiaTheme="minorHAnsi" w:hAnsi="Calibri"/>
          <w:i/>
          <w:color w:val="7F7F7F" w:themeColor="text1" w:themeTint="80"/>
          <w:sz w:val="22"/>
          <w:szCs w:val="22"/>
          <w:lang w:val="en-US" w:eastAsia="en-US"/>
        </w:rPr>
        <w:t>References of  subcontractors are not taken into account when evaluating the offer.</w:t>
      </w:r>
    </w:p>
    <w:p w14:paraId="58DD3770" w14:textId="77777777" w:rsidR="00D7302F" w:rsidRDefault="00D7302F" w:rsidP="00D7302F">
      <w:pPr>
        <w:jc w:val="both"/>
        <w:rPr>
          <w:rFonts w:ascii="Calibri" w:eastAsiaTheme="minorHAnsi" w:hAnsi="Calibri"/>
          <w:sz w:val="22"/>
          <w:szCs w:val="22"/>
          <w:lang w:val="en-US" w:eastAsia="en-US"/>
        </w:rPr>
      </w:pPr>
    </w:p>
    <w:p w14:paraId="3891F8E5" w14:textId="5C342E33" w:rsidR="00D7302F" w:rsidRPr="007E73C4" w:rsidRDefault="00D7302F" w:rsidP="00D7302F">
      <w:pPr>
        <w:jc w:val="both"/>
        <w:rPr>
          <w:rFonts w:ascii="Calibri" w:eastAsiaTheme="minorHAnsi" w:hAnsi="Calibri"/>
          <w:b/>
          <w:i/>
          <w:sz w:val="22"/>
          <w:szCs w:val="22"/>
          <w:lang w:val="en-US" w:eastAsia="en-US"/>
        </w:rPr>
      </w:pPr>
      <w:r w:rsidRPr="007E73C4">
        <w:rPr>
          <w:rFonts w:ascii="Calibri" w:eastAsiaTheme="minorHAnsi" w:hAnsi="Calibri"/>
          <w:b/>
          <w:i/>
          <w:sz w:val="22"/>
          <w:szCs w:val="22"/>
          <w:lang w:val="en-US" w:eastAsia="en-US"/>
        </w:rPr>
        <w:t>NOTE:  The number of references will have impact on the number of points obtained.</w:t>
      </w:r>
    </w:p>
    <w:p w14:paraId="33D26C02" w14:textId="53062F8C" w:rsidR="009C4146" w:rsidRPr="007E73C4" w:rsidRDefault="00D7302F" w:rsidP="00D7302F">
      <w:pPr>
        <w:jc w:val="both"/>
        <w:rPr>
          <w:rFonts w:ascii="Calibri" w:eastAsiaTheme="minorHAnsi" w:hAnsi="Calibri"/>
          <w:b/>
          <w:i/>
          <w:sz w:val="22"/>
          <w:szCs w:val="22"/>
          <w:lang w:val="en-US" w:eastAsia="en-US"/>
        </w:rPr>
      </w:pPr>
      <w:r w:rsidRPr="007E73C4">
        <w:rPr>
          <w:rFonts w:ascii="Calibri" w:eastAsiaTheme="minorHAnsi" w:hAnsi="Calibri"/>
          <w:b/>
          <w:i/>
          <w:sz w:val="22"/>
          <w:szCs w:val="22"/>
          <w:lang w:val="en-US" w:eastAsia="en-US"/>
        </w:rPr>
        <w:t>The Bidder who presents more references, will obtain higher score.</w:t>
      </w:r>
    </w:p>
    <w:p w14:paraId="730CEDDA" w14:textId="77777777" w:rsidR="009C4146" w:rsidRPr="007E73C4" w:rsidRDefault="009C4146" w:rsidP="009C4146">
      <w:pPr>
        <w:jc w:val="both"/>
        <w:rPr>
          <w:rFonts w:ascii="Calibri" w:eastAsiaTheme="minorHAnsi" w:hAnsi="Calibri"/>
          <w:b/>
          <w:sz w:val="22"/>
          <w:szCs w:val="22"/>
          <w:lang w:val="en-US" w:eastAsia="en-US"/>
        </w:rPr>
      </w:pPr>
    </w:p>
    <w:p w14:paraId="37DBD85A" w14:textId="2F3D55EB" w:rsidR="009C4146" w:rsidRPr="00130411" w:rsidRDefault="00480FF9" w:rsidP="009C4146">
      <w:pPr>
        <w:jc w:val="both"/>
        <w:rPr>
          <w:rFonts w:ascii="Arial" w:eastAsiaTheme="minorHAnsi" w:hAnsi="Arial" w:cs="Arial"/>
          <w:b/>
          <w:lang w:val="en-US" w:eastAsia="en-US"/>
        </w:rPr>
      </w:pPr>
      <w:r w:rsidRPr="007E73C4">
        <w:rPr>
          <w:rFonts w:ascii="Arial" w:eastAsiaTheme="minorHAnsi" w:hAnsi="Arial" w:cs="Arial"/>
          <w:b/>
          <w:sz w:val="22"/>
          <w:szCs w:val="22"/>
          <w:lang w:val="en-US" w:eastAsia="en-US"/>
        </w:rPr>
        <w:t>1.7</w:t>
      </w:r>
      <w:r w:rsidR="00A207CC" w:rsidRPr="007E73C4">
        <w:rPr>
          <w:rFonts w:ascii="Arial" w:eastAsiaTheme="minorHAnsi" w:hAnsi="Arial" w:cs="Arial"/>
          <w:b/>
          <w:sz w:val="22"/>
          <w:szCs w:val="22"/>
          <w:lang w:val="en-US" w:eastAsia="en-US"/>
        </w:rPr>
        <w:t xml:space="preserve"> </w:t>
      </w:r>
      <w:r w:rsidR="00D22D27" w:rsidRPr="007E73C4">
        <w:rPr>
          <w:rFonts w:ascii="Arial" w:eastAsiaTheme="minorHAnsi" w:hAnsi="Arial" w:cs="Arial"/>
          <w:lang w:val="en-US" w:eastAsia="en-US"/>
        </w:rPr>
        <w:t xml:space="preserve">We present </w:t>
      </w:r>
      <w:r w:rsidR="009C4146" w:rsidRPr="007E73C4">
        <w:rPr>
          <w:rFonts w:ascii="Arial" w:eastAsiaTheme="minorHAnsi" w:hAnsi="Arial" w:cs="Arial"/>
          <w:lang w:val="en-US" w:eastAsia="en-US"/>
        </w:rPr>
        <w:t>at least one reference in the scope of su</w:t>
      </w:r>
      <w:r w:rsidRPr="007E73C4">
        <w:rPr>
          <w:rFonts w:ascii="Arial" w:eastAsiaTheme="minorHAnsi" w:hAnsi="Arial" w:cs="Arial"/>
          <w:lang w:val="en-US" w:eastAsia="en-US"/>
        </w:rPr>
        <w:t xml:space="preserve">ccessful implementation of CO2 </w:t>
      </w:r>
      <w:r w:rsidR="009C4146" w:rsidRPr="007E73C4">
        <w:rPr>
          <w:rFonts w:ascii="Arial" w:eastAsiaTheme="minorHAnsi" w:hAnsi="Arial" w:cs="Arial"/>
          <w:lang w:val="en-US" w:eastAsia="en-US"/>
        </w:rPr>
        <w:t xml:space="preserve">purification and liquefaction technology </w:t>
      </w:r>
      <w:r w:rsidR="00130411" w:rsidRPr="00130411">
        <w:rPr>
          <w:rFonts w:ascii="Arial" w:eastAsiaTheme="minorHAnsi" w:hAnsi="Arial" w:cs="Arial"/>
          <w:lang w:val="en-US" w:eastAsia="en-US"/>
        </w:rPr>
        <w:t xml:space="preserve">(the same technology that was presented in Round I of this bidding process </w:t>
      </w:r>
      <w:r w:rsidR="00130411">
        <w:rPr>
          <w:rFonts w:ascii="Arial" w:eastAsiaTheme="minorHAnsi" w:hAnsi="Arial" w:cs="Arial"/>
          <w:lang w:val="en-US" w:eastAsia="en-US"/>
        </w:rPr>
        <w:t xml:space="preserve">) </w:t>
      </w:r>
      <w:r w:rsidR="009C4146" w:rsidRPr="00130411">
        <w:rPr>
          <w:rFonts w:ascii="Arial" w:eastAsiaTheme="minorHAnsi" w:hAnsi="Arial" w:cs="Arial"/>
          <w:b/>
          <w:lang w:val="en-US" w:eastAsia="en-US"/>
        </w:rPr>
        <w:t>for CO2 originating from Ethylene Oxide production Unit.</w:t>
      </w:r>
    </w:p>
    <w:p w14:paraId="0807B37D" w14:textId="77777777" w:rsidR="009C4146" w:rsidRPr="007E73C4" w:rsidRDefault="009C4146" w:rsidP="009C4146">
      <w:pPr>
        <w:jc w:val="both"/>
        <w:rPr>
          <w:rFonts w:ascii="Arial" w:eastAsiaTheme="minorHAnsi" w:hAnsi="Arial" w:cs="Arial"/>
          <w:lang w:val="en-US" w:eastAsia="en-US"/>
        </w:rPr>
      </w:pPr>
    </w:p>
    <w:p w14:paraId="2A7D7E21" w14:textId="492E0CC4" w:rsidR="009C4146" w:rsidRPr="009C4146" w:rsidRDefault="00130411" w:rsidP="009C4146">
      <w:pPr>
        <w:jc w:val="both"/>
        <w:rPr>
          <w:rFonts w:ascii="Calibri" w:eastAsiaTheme="minorHAnsi" w:hAnsi="Calibri"/>
          <w:i/>
          <w:color w:val="7F7F7F" w:themeColor="text1" w:themeTint="80"/>
          <w:sz w:val="22"/>
          <w:szCs w:val="22"/>
          <w:lang w:val="en-US" w:eastAsia="en-US"/>
        </w:rPr>
      </w:pPr>
      <w:r>
        <w:rPr>
          <w:rFonts w:ascii="Calibri" w:eastAsiaTheme="minorHAnsi" w:hAnsi="Calibri"/>
          <w:i/>
          <w:color w:val="7F7F7F" w:themeColor="text1" w:themeTint="80"/>
          <w:sz w:val="22"/>
          <w:szCs w:val="22"/>
          <w:lang w:val="en-US" w:eastAsia="en-US"/>
        </w:rPr>
        <w:t>The list of r</w:t>
      </w:r>
      <w:r w:rsidR="009C4146" w:rsidRPr="009C4146">
        <w:rPr>
          <w:rFonts w:ascii="Calibri" w:eastAsiaTheme="minorHAnsi" w:hAnsi="Calibri"/>
          <w:i/>
          <w:color w:val="7F7F7F" w:themeColor="text1" w:themeTint="80"/>
          <w:sz w:val="22"/>
          <w:szCs w:val="22"/>
          <w:lang w:val="en-US" w:eastAsia="en-US"/>
        </w:rPr>
        <w:t>eferences shall be presented in the format according the template contained in RFP</w:t>
      </w:r>
      <w:r w:rsidR="00145072" w:rsidRPr="00145072">
        <w:rPr>
          <w:rFonts w:ascii="Calibri" w:eastAsiaTheme="minorHAnsi" w:hAnsi="Calibri"/>
          <w:i/>
          <w:color w:val="7F7F7F" w:themeColor="text1" w:themeTint="80"/>
          <w:sz w:val="22"/>
          <w:szCs w:val="22"/>
          <w:lang w:val="en-US" w:eastAsia="en-US"/>
        </w:rPr>
        <w:t xml:space="preserve"> – Appendix T2</w:t>
      </w:r>
      <w:r w:rsidR="009C4146" w:rsidRPr="009C4146">
        <w:rPr>
          <w:rFonts w:ascii="Calibri" w:eastAsiaTheme="minorHAnsi" w:hAnsi="Calibri"/>
          <w:i/>
          <w:color w:val="7F7F7F" w:themeColor="text1" w:themeTint="80"/>
          <w:sz w:val="22"/>
          <w:szCs w:val="22"/>
          <w:lang w:val="en-US" w:eastAsia="en-US"/>
        </w:rPr>
        <w:t>.</w:t>
      </w:r>
    </w:p>
    <w:p w14:paraId="144866AC" w14:textId="77777777" w:rsidR="00130411" w:rsidRPr="00130411" w:rsidRDefault="00130411" w:rsidP="00130411">
      <w:pPr>
        <w:rPr>
          <w:rFonts w:ascii="Calibri" w:eastAsiaTheme="minorHAnsi" w:hAnsi="Calibri"/>
          <w:i/>
          <w:color w:val="7F7F7F" w:themeColor="text1" w:themeTint="80"/>
          <w:sz w:val="22"/>
          <w:szCs w:val="22"/>
          <w:lang w:val="en-US" w:eastAsia="en-US"/>
        </w:rPr>
      </w:pPr>
      <w:r w:rsidRPr="00130411">
        <w:rPr>
          <w:rFonts w:ascii="Calibri" w:eastAsiaTheme="minorHAnsi" w:hAnsi="Calibri"/>
          <w:i/>
          <w:color w:val="7F7F7F" w:themeColor="text1" w:themeTint="80"/>
          <w:sz w:val="22"/>
          <w:szCs w:val="22"/>
          <w:lang w:val="en-US" w:eastAsia="en-US"/>
        </w:rPr>
        <w:t>Successful implementation of the technology shall be confirmed by an acceptance protocol, a reference letter or other credible document issued by the entity where the technology was implemented.</w:t>
      </w:r>
    </w:p>
    <w:p w14:paraId="679D5756" w14:textId="77777777" w:rsidR="009C4146" w:rsidRPr="009C4146" w:rsidRDefault="009C4146" w:rsidP="009C4146">
      <w:pPr>
        <w:jc w:val="both"/>
        <w:rPr>
          <w:rFonts w:ascii="Calibri" w:eastAsiaTheme="minorHAnsi" w:hAnsi="Calibri"/>
          <w:i/>
          <w:color w:val="7F7F7F" w:themeColor="text1" w:themeTint="80"/>
          <w:sz w:val="22"/>
          <w:szCs w:val="22"/>
          <w:lang w:val="en-US" w:eastAsia="en-US"/>
        </w:rPr>
      </w:pPr>
    </w:p>
    <w:p w14:paraId="4AB92FEB" w14:textId="04A9C21B" w:rsidR="009C4146" w:rsidRPr="007E73C4" w:rsidRDefault="00CA29F6" w:rsidP="009C4146">
      <w:pPr>
        <w:jc w:val="both"/>
        <w:rPr>
          <w:rFonts w:ascii="Arial" w:eastAsiaTheme="minorHAnsi" w:hAnsi="Arial" w:cs="Arial"/>
          <w:lang w:val="en-US" w:eastAsia="en-US"/>
        </w:rPr>
      </w:pPr>
      <w:r w:rsidRPr="007E73C4">
        <w:rPr>
          <w:rFonts w:ascii="Arial" w:eastAsiaTheme="minorHAnsi" w:hAnsi="Arial" w:cs="Arial"/>
          <w:b/>
          <w:sz w:val="22"/>
          <w:szCs w:val="22"/>
          <w:lang w:val="en-US" w:eastAsia="en-US"/>
        </w:rPr>
        <w:t xml:space="preserve">1.8 </w:t>
      </w:r>
      <w:r w:rsidR="00C339C0" w:rsidRPr="007E73C4">
        <w:rPr>
          <w:rFonts w:ascii="Arial" w:eastAsiaTheme="minorHAnsi" w:hAnsi="Arial" w:cs="Arial"/>
          <w:lang w:val="en-US" w:eastAsia="en-US"/>
        </w:rPr>
        <w:t xml:space="preserve">We present </w:t>
      </w:r>
      <w:r w:rsidR="009C4146" w:rsidRPr="007E73C4">
        <w:rPr>
          <w:rFonts w:ascii="Arial" w:eastAsiaTheme="minorHAnsi" w:hAnsi="Arial" w:cs="Arial"/>
          <w:lang w:val="en-US" w:eastAsia="en-US"/>
        </w:rPr>
        <w:t xml:space="preserve">at least one reference from the last 10 years, in the scope of </w:t>
      </w:r>
      <w:r w:rsidR="009C4146" w:rsidRPr="00084F23">
        <w:rPr>
          <w:rFonts w:ascii="Arial" w:eastAsiaTheme="minorHAnsi" w:hAnsi="Arial" w:cs="Arial"/>
          <w:b/>
          <w:lang w:val="en-US" w:eastAsia="en-US"/>
        </w:rPr>
        <w:t>performance of Detailed Engineering Design</w:t>
      </w:r>
      <w:r w:rsidR="009C4146" w:rsidRPr="007E73C4">
        <w:rPr>
          <w:rFonts w:ascii="Arial" w:eastAsiaTheme="minorHAnsi" w:hAnsi="Arial" w:cs="Arial"/>
          <w:lang w:val="en-US" w:eastAsia="en-US"/>
        </w:rPr>
        <w:t xml:space="preserve"> (within E+PC or EPC execution) for the investment </w:t>
      </w:r>
      <w:r w:rsidR="00084F23">
        <w:rPr>
          <w:rFonts w:ascii="Arial" w:eastAsiaTheme="minorHAnsi" w:hAnsi="Arial" w:cs="Arial"/>
          <w:lang w:val="en-US" w:eastAsia="en-US"/>
        </w:rPr>
        <w:t>that</w:t>
      </w:r>
      <w:r w:rsidR="009C4146" w:rsidRPr="007E73C4">
        <w:rPr>
          <w:rFonts w:ascii="Arial" w:eastAsiaTheme="minorHAnsi" w:hAnsi="Arial" w:cs="Arial"/>
          <w:lang w:val="en-US" w:eastAsia="en-US"/>
        </w:rPr>
        <w:t xml:space="preserve"> covers </w:t>
      </w:r>
      <w:r w:rsidR="009C4146" w:rsidRPr="00084F23">
        <w:rPr>
          <w:rFonts w:ascii="Arial" w:eastAsiaTheme="minorHAnsi" w:hAnsi="Arial" w:cs="Arial"/>
          <w:b/>
          <w:lang w:val="en-US" w:eastAsia="en-US"/>
        </w:rPr>
        <w:t>purification and liquefaction</w:t>
      </w:r>
      <w:r w:rsidR="009C4146" w:rsidRPr="007E73C4">
        <w:rPr>
          <w:rFonts w:ascii="Arial" w:eastAsiaTheme="minorHAnsi" w:hAnsi="Arial" w:cs="Arial"/>
          <w:lang w:val="en-US" w:eastAsia="en-US"/>
        </w:rPr>
        <w:t xml:space="preserve"> of CO2 from industrial source.</w:t>
      </w:r>
    </w:p>
    <w:p w14:paraId="3D7023D6" w14:textId="77777777" w:rsidR="009C4146" w:rsidRPr="007E73C4" w:rsidRDefault="009C4146" w:rsidP="009C4146">
      <w:pPr>
        <w:jc w:val="both"/>
        <w:rPr>
          <w:rFonts w:ascii="Arial" w:eastAsiaTheme="minorHAnsi" w:hAnsi="Arial" w:cs="Arial"/>
          <w:lang w:val="en-US" w:eastAsia="en-US"/>
        </w:rPr>
      </w:pPr>
    </w:p>
    <w:p w14:paraId="121B9DF0" w14:textId="6CA81BF4" w:rsidR="009C4146" w:rsidRPr="009C4146" w:rsidRDefault="00046BC5" w:rsidP="009C4146">
      <w:pPr>
        <w:jc w:val="both"/>
        <w:rPr>
          <w:rFonts w:ascii="Calibri" w:eastAsiaTheme="minorHAnsi" w:hAnsi="Calibri"/>
          <w:i/>
          <w:color w:val="7F7F7F" w:themeColor="text1" w:themeTint="80"/>
          <w:sz w:val="22"/>
          <w:szCs w:val="22"/>
          <w:lang w:val="en-US" w:eastAsia="en-US"/>
        </w:rPr>
      </w:pPr>
      <w:r>
        <w:rPr>
          <w:rFonts w:ascii="Calibri" w:eastAsiaTheme="minorHAnsi" w:hAnsi="Calibri"/>
          <w:i/>
          <w:color w:val="7F7F7F" w:themeColor="text1" w:themeTint="80"/>
          <w:sz w:val="22"/>
          <w:szCs w:val="22"/>
          <w:lang w:val="en-US" w:eastAsia="en-US"/>
        </w:rPr>
        <w:t>The list of r</w:t>
      </w:r>
      <w:r w:rsidR="009C4146" w:rsidRPr="009C4146">
        <w:rPr>
          <w:rFonts w:ascii="Calibri" w:eastAsiaTheme="minorHAnsi" w:hAnsi="Calibri"/>
          <w:i/>
          <w:color w:val="7F7F7F" w:themeColor="text1" w:themeTint="80"/>
          <w:sz w:val="22"/>
          <w:szCs w:val="22"/>
          <w:lang w:val="en-US" w:eastAsia="en-US"/>
        </w:rPr>
        <w:t>eferences shall be presented in the format according the template contained in RFP</w:t>
      </w:r>
      <w:r w:rsidR="005C6216">
        <w:rPr>
          <w:rFonts w:ascii="Calibri" w:eastAsiaTheme="minorHAnsi" w:hAnsi="Calibri"/>
          <w:i/>
          <w:color w:val="7F7F7F" w:themeColor="text1" w:themeTint="80"/>
          <w:sz w:val="22"/>
          <w:szCs w:val="22"/>
          <w:lang w:val="en-US" w:eastAsia="en-US"/>
        </w:rPr>
        <w:t xml:space="preserve"> – Appendix T2</w:t>
      </w:r>
      <w:r w:rsidR="009C4146" w:rsidRPr="009C4146">
        <w:rPr>
          <w:rFonts w:ascii="Calibri" w:eastAsiaTheme="minorHAnsi" w:hAnsi="Calibri"/>
          <w:i/>
          <w:color w:val="7F7F7F" w:themeColor="text1" w:themeTint="80"/>
          <w:sz w:val="22"/>
          <w:szCs w:val="22"/>
          <w:lang w:val="en-US" w:eastAsia="en-US"/>
        </w:rPr>
        <w:t>.</w:t>
      </w:r>
    </w:p>
    <w:p w14:paraId="75AC8FA3" w14:textId="77777777" w:rsidR="009C4146" w:rsidRPr="009C4146" w:rsidRDefault="009C4146" w:rsidP="009C4146">
      <w:pPr>
        <w:jc w:val="both"/>
        <w:rPr>
          <w:rFonts w:ascii="Calibri" w:eastAsiaTheme="minorHAnsi" w:hAnsi="Calibri"/>
          <w:i/>
          <w:color w:val="7F7F7F" w:themeColor="text1" w:themeTint="80"/>
          <w:sz w:val="22"/>
          <w:szCs w:val="22"/>
          <w:lang w:val="en-US" w:eastAsia="en-US"/>
        </w:rPr>
      </w:pPr>
      <w:r w:rsidRPr="009C4146">
        <w:rPr>
          <w:rFonts w:ascii="Calibri" w:eastAsiaTheme="minorHAnsi" w:hAnsi="Calibri"/>
          <w:i/>
          <w:color w:val="7F7F7F" w:themeColor="text1" w:themeTint="80"/>
          <w:sz w:val="22"/>
          <w:szCs w:val="22"/>
          <w:lang w:val="en-US" w:eastAsia="en-US"/>
        </w:rPr>
        <w:t>In the case of a bid submitted by a consortium, the sum of the potential of both companies counts.</w:t>
      </w:r>
    </w:p>
    <w:p w14:paraId="780F63F0" w14:textId="77777777" w:rsidR="009C4146" w:rsidRPr="009C4146" w:rsidRDefault="009C4146" w:rsidP="009C4146">
      <w:pPr>
        <w:jc w:val="both"/>
        <w:rPr>
          <w:rFonts w:ascii="Calibri" w:eastAsiaTheme="minorHAnsi" w:hAnsi="Calibri"/>
          <w:i/>
          <w:color w:val="7F7F7F" w:themeColor="text1" w:themeTint="80"/>
          <w:sz w:val="22"/>
          <w:szCs w:val="22"/>
          <w:lang w:val="en-US" w:eastAsia="en-US"/>
        </w:rPr>
      </w:pPr>
      <w:r w:rsidRPr="009C4146">
        <w:rPr>
          <w:rFonts w:ascii="Calibri" w:eastAsiaTheme="minorHAnsi" w:hAnsi="Calibri"/>
          <w:i/>
          <w:color w:val="7F7F7F" w:themeColor="text1" w:themeTint="80"/>
          <w:sz w:val="22"/>
          <w:szCs w:val="22"/>
          <w:lang w:val="en-US" w:eastAsia="en-US"/>
        </w:rPr>
        <w:t>References of subcontractors are not taken into account when evaluating the offer.</w:t>
      </w:r>
    </w:p>
    <w:p w14:paraId="49808CCF" w14:textId="0FBBA829" w:rsidR="009C4146" w:rsidRPr="007E73C4" w:rsidRDefault="009C4146" w:rsidP="009C4146">
      <w:pPr>
        <w:jc w:val="both"/>
        <w:rPr>
          <w:rFonts w:ascii="Calibri" w:eastAsiaTheme="minorHAnsi" w:hAnsi="Calibri"/>
          <w:b/>
          <w:sz w:val="22"/>
          <w:szCs w:val="22"/>
          <w:lang w:val="en-US" w:eastAsia="en-US"/>
        </w:rPr>
      </w:pPr>
    </w:p>
    <w:p w14:paraId="6A2398EA" w14:textId="55F43F3C" w:rsidR="009C4146" w:rsidRPr="00EC7F3C" w:rsidRDefault="00CA29F6" w:rsidP="009C4146">
      <w:pPr>
        <w:jc w:val="both"/>
        <w:rPr>
          <w:rFonts w:ascii="Arial" w:eastAsiaTheme="minorHAnsi" w:hAnsi="Arial" w:cs="Arial"/>
          <w:b/>
          <w:lang w:val="en-US" w:eastAsia="en-US"/>
        </w:rPr>
      </w:pPr>
      <w:r w:rsidRPr="007E73C4">
        <w:rPr>
          <w:rFonts w:ascii="Arial" w:eastAsiaTheme="minorHAnsi" w:hAnsi="Arial" w:cs="Arial"/>
          <w:b/>
          <w:sz w:val="22"/>
          <w:szCs w:val="22"/>
          <w:lang w:val="en-US" w:eastAsia="en-US"/>
        </w:rPr>
        <w:t xml:space="preserve">1.9 </w:t>
      </w:r>
      <w:r w:rsidR="00180A20" w:rsidRPr="007E73C4">
        <w:rPr>
          <w:rFonts w:ascii="Arial" w:eastAsiaTheme="minorHAnsi" w:hAnsi="Arial" w:cs="Arial"/>
          <w:lang w:val="en-US" w:eastAsia="en-US"/>
        </w:rPr>
        <w:t xml:space="preserve">We present </w:t>
      </w:r>
      <w:r w:rsidR="009C4146" w:rsidRPr="007E73C4">
        <w:rPr>
          <w:rFonts w:ascii="Arial" w:eastAsiaTheme="minorHAnsi" w:hAnsi="Arial" w:cs="Arial"/>
          <w:lang w:val="en-US" w:eastAsia="en-US"/>
        </w:rPr>
        <w:t xml:space="preserve">at least one reference from the last 10 years, in the scope of performance of Feasibility Study or Basic Design or Detailed Engineering Design concerning refining/petrochemical unit in </w:t>
      </w:r>
      <w:r w:rsidR="009C4146" w:rsidRPr="00EC7F3C">
        <w:rPr>
          <w:rFonts w:ascii="Arial" w:eastAsiaTheme="minorHAnsi" w:hAnsi="Arial" w:cs="Arial"/>
          <w:b/>
          <w:lang w:val="en-US" w:eastAsia="en-US"/>
        </w:rPr>
        <w:t>GK ORLEN (ORLEN CAPITAL GROUP).</w:t>
      </w:r>
    </w:p>
    <w:p w14:paraId="72AE2BD6" w14:textId="77777777" w:rsidR="009C4146" w:rsidRPr="007E73C4" w:rsidRDefault="009C4146" w:rsidP="009C4146">
      <w:pPr>
        <w:jc w:val="both"/>
        <w:rPr>
          <w:rFonts w:ascii="Arial" w:eastAsiaTheme="minorHAnsi" w:hAnsi="Arial" w:cs="Arial"/>
          <w:lang w:val="en-US" w:eastAsia="en-US"/>
        </w:rPr>
      </w:pPr>
    </w:p>
    <w:p w14:paraId="1ED4A0FD" w14:textId="77777777" w:rsidR="009C4146" w:rsidRPr="009C4146" w:rsidRDefault="009C4146" w:rsidP="009C4146">
      <w:pPr>
        <w:jc w:val="both"/>
        <w:rPr>
          <w:rFonts w:ascii="Calibri" w:eastAsiaTheme="minorHAnsi" w:hAnsi="Calibri"/>
          <w:i/>
          <w:color w:val="7F7F7F" w:themeColor="text1" w:themeTint="80"/>
          <w:sz w:val="22"/>
          <w:szCs w:val="22"/>
          <w:lang w:val="en-US" w:eastAsia="en-US"/>
        </w:rPr>
      </w:pPr>
      <w:r w:rsidRPr="009C4146">
        <w:rPr>
          <w:rFonts w:ascii="Calibri" w:eastAsiaTheme="minorHAnsi" w:hAnsi="Calibri"/>
          <w:i/>
          <w:color w:val="7F7F7F" w:themeColor="text1" w:themeTint="80"/>
          <w:sz w:val="22"/>
          <w:szCs w:val="22"/>
          <w:lang w:val="en-US" w:eastAsia="en-US"/>
        </w:rPr>
        <w:t>In the case of a bid submitted by a consortium, the sum of the potential of both companies counts.</w:t>
      </w:r>
    </w:p>
    <w:p w14:paraId="5E30C148" w14:textId="77777777" w:rsidR="009C4146" w:rsidRPr="009C4146" w:rsidRDefault="009C4146" w:rsidP="009C4146">
      <w:pPr>
        <w:jc w:val="both"/>
        <w:rPr>
          <w:rFonts w:ascii="Calibri" w:eastAsiaTheme="minorHAnsi" w:hAnsi="Calibri"/>
          <w:i/>
          <w:color w:val="7F7F7F" w:themeColor="text1" w:themeTint="80"/>
          <w:sz w:val="22"/>
          <w:szCs w:val="22"/>
          <w:lang w:val="en-US" w:eastAsia="en-US"/>
        </w:rPr>
      </w:pPr>
      <w:r w:rsidRPr="009C4146">
        <w:rPr>
          <w:rFonts w:ascii="Calibri" w:eastAsiaTheme="minorHAnsi" w:hAnsi="Calibri"/>
          <w:i/>
          <w:color w:val="7F7F7F" w:themeColor="text1" w:themeTint="80"/>
          <w:sz w:val="22"/>
          <w:szCs w:val="22"/>
          <w:lang w:val="en-US" w:eastAsia="en-US"/>
        </w:rPr>
        <w:t>References of subcontractors are not taken into account when evaluating the offer.</w:t>
      </w:r>
    </w:p>
    <w:p w14:paraId="02D89044" w14:textId="77777777" w:rsidR="009C4146" w:rsidRPr="00180A20" w:rsidRDefault="009C4146" w:rsidP="00180A20">
      <w:pPr>
        <w:jc w:val="both"/>
        <w:rPr>
          <w:rFonts w:ascii="Calibri" w:eastAsiaTheme="minorHAnsi" w:hAnsi="Calibri"/>
          <w:i/>
          <w:color w:val="7F7F7F" w:themeColor="text1" w:themeTint="80"/>
          <w:sz w:val="22"/>
          <w:szCs w:val="22"/>
          <w:lang w:val="en-US" w:eastAsia="en-US"/>
        </w:rPr>
      </w:pPr>
    </w:p>
    <w:p w14:paraId="146AD622" w14:textId="42570BE1" w:rsidR="009C4146" w:rsidRPr="00EC7F3C" w:rsidRDefault="009C4146" w:rsidP="00EC7F3C">
      <w:pPr>
        <w:widowControl w:val="0"/>
        <w:jc w:val="both"/>
        <w:rPr>
          <w:rFonts w:ascii="Arial" w:hAnsi="Arial" w:cs="Arial"/>
          <w:lang w:val="en-GB"/>
        </w:rPr>
      </w:pPr>
    </w:p>
    <w:p w14:paraId="20F46686" w14:textId="723CE9CA" w:rsidR="0096749C" w:rsidRPr="004D0805" w:rsidRDefault="0096749C" w:rsidP="004D0805">
      <w:pPr>
        <w:widowControl w:val="0"/>
        <w:jc w:val="both"/>
        <w:rPr>
          <w:rFonts w:ascii="Arial" w:hAnsi="Arial" w:cs="Arial"/>
          <w:b/>
          <w:lang w:val="en-GB"/>
        </w:rPr>
      </w:pPr>
    </w:p>
    <w:p w14:paraId="5B0DD927" w14:textId="77777777" w:rsidR="00785094" w:rsidRPr="00C07DA6" w:rsidRDefault="00785094" w:rsidP="00B2258A">
      <w:pPr>
        <w:pStyle w:val="Akapitzlist"/>
        <w:numPr>
          <w:ilvl w:val="0"/>
          <w:numId w:val="54"/>
        </w:numPr>
        <w:jc w:val="both"/>
        <w:rPr>
          <w:rFonts w:ascii="Arial" w:hAnsi="Arial" w:cs="Arial"/>
          <w:b/>
        </w:rPr>
      </w:pPr>
      <w:proofErr w:type="spellStart"/>
      <w:r w:rsidRPr="00C07DA6">
        <w:rPr>
          <w:rFonts w:ascii="Arial" w:hAnsi="Arial" w:cs="Arial"/>
          <w:b/>
        </w:rPr>
        <w:t>Appendices</w:t>
      </w:r>
      <w:proofErr w:type="spellEnd"/>
      <w:r w:rsidRPr="00C07DA6">
        <w:rPr>
          <w:rFonts w:ascii="Arial" w:hAnsi="Arial" w:cs="Arial"/>
          <w:b/>
        </w:rPr>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8930"/>
      </w:tblGrid>
      <w:tr w:rsidR="0070226D" w:rsidRPr="008643CE" w14:paraId="53A6327E" w14:textId="77777777" w:rsidTr="00A768CB">
        <w:tc>
          <w:tcPr>
            <w:tcW w:w="1413" w:type="dxa"/>
            <w:vAlign w:val="center"/>
          </w:tcPr>
          <w:p w14:paraId="3D508908" w14:textId="77777777" w:rsidR="0070226D" w:rsidRPr="003878A4" w:rsidRDefault="00F644AE" w:rsidP="00CA74C9">
            <w:pPr>
              <w:spacing w:before="120" w:line="276" w:lineRule="auto"/>
              <w:jc w:val="both"/>
              <w:rPr>
                <w:rFonts w:ascii="Arial" w:hAnsi="Arial" w:cs="Arial"/>
                <w:b/>
                <w:sz w:val="18"/>
                <w:lang w:val="en-GB"/>
              </w:rPr>
            </w:pPr>
            <w:r w:rsidRPr="003878A4">
              <w:rPr>
                <w:rFonts w:ascii="Arial" w:hAnsi="Arial" w:cs="Arial"/>
                <w:b/>
                <w:sz w:val="18"/>
                <w:lang w:val="en-GB"/>
              </w:rPr>
              <w:t xml:space="preserve">Appendix </w:t>
            </w:r>
            <w:r w:rsidR="008610BC" w:rsidRPr="003878A4">
              <w:rPr>
                <w:rFonts w:ascii="Arial" w:hAnsi="Arial" w:cs="Arial"/>
                <w:b/>
                <w:color w:val="FF0000"/>
                <w:sz w:val="18"/>
                <w:lang w:val="en-GB"/>
              </w:rPr>
              <w:t>T1</w:t>
            </w:r>
          </w:p>
        </w:tc>
        <w:tc>
          <w:tcPr>
            <w:tcW w:w="8930" w:type="dxa"/>
            <w:vAlign w:val="center"/>
          </w:tcPr>
          <w:p w14:paraId="55A5C5E8" w14:textId="2C705086" w:rsidR="0070226D" w:rsidRPr="003878A4" w:rsidRDefault="00B00658" w:rsidP="00703651">
            <w:pPr>
              <w:spacing w:line="276" w:lineRule="auto"/>
              <w:rPr>
                <w:rFonts w:ascii="Arial" w:hAnsi="Arial" w:cs="Arial"/>
                <w:sz w:val="18"/>
                <w:lang w:val="en-GB"/>
              </w:rPr>
            </w:pPr>
            <w:r w:rsidRPr="00B00658">
              <w:rPr>
                <w:rFonts w:ascii="Arial" w:hAnsi="Arial" w:cs="Arial"/>
                <w:sz w:val="18"/>
                <w:lang w:val="en-GB"/>
              </w:rPr>
              <w:t>FRAMEWORK SCHEDULE</w:t>
            </w:r>
            <w:r w:rsidRPr="00B00658">
              <w:rPr>
                <w:rFonts w:ascii="Arial" w:hAnsi="Arial" w:cs="Arial"/>
                <w:sz w:val="16"/>
                <w:lang w:val="en-GB"/>
              </w:rPr>
              <w:t xml:space="preserve"> </w:t>
            </w:r>
            <w:r w:rsidR="00C433EF">
              <w:rPr>
                <w:rFonts w:ascii="Arial" w:hAnsi="Arial" w:cs="Arial"/>
                <w:sz w:val="18"/>
                <w:lang w:val="en-GB"/>
              </w:rPr>
              <w:t>- in accordance with point 1.2</w:t>
            </w:r>
            <w:r w:rsidR="00147F6A" w:rsidRPr="003878A4">
              <w:rPr>
                <w:rFonts w:ascii="Arial" w:hAnsi="Arial" w:cs="Arial"/>
                <w:sz w:val="18"/>
                <w:lang w:val="en-GB"/>
              </w:rPr>
              <w:t xml:space="preserve"> of the TECHNICAL OFFER </w:t>
            </w:r>
            <w:r w:rsidR="00147F6A" w:rsidRPr="003878A4">
              <w:rPr>
                <w:rFonts w:ascii="Arial" w:hAnsi="Arial" w:cs="Arial"/>
                <w:color w:val="FF0000"/>
                <w:sz w:val="18"/>
                <w:lang w:val="en-GB"/>
              </w:rPr>
              <w:t xml:space="preserve">- Criterion 0/1 </w:t>
            </w:r>
          </w:p>
        </w:tc>
      </w:tr>
      <w:tr w:rsidR="00703651" w:rsidRPr="008643CE" w14:paraId="2C337855" w14:textId="77777777" w:rsidTr="00A768CB">
        <w:tc>
          <w:tcPr>
            <w:tcW w:w="1413" w:type="dxa"/>
            <w:vAlign w:val="center"/>
          </w:tcPr>
          <w:p w14:paraId="29EBE41E" w14:textId="77777777" w:rsidR="00703651" w:rsidRPr="00147F6A" w:rsidRDefault="00703651" w:rsidP="00703651">
            <w:pPr>
              <w:spacing w:before="120" w:line="276" w:lineRule="auto"/>
              <w:jc w:val="both"/>
              <w:rPr>
                <w:rFonts w:ascii="Arial" w:hAnsi="Arial" w:cs="Arial"/>
                <w:b/>
                <w:sz w:val="18"/>
                <w:highlight w:val="yellow"/>
                <w:lang w:val="en-GB"/>
              </w:rPr>
            </w:pPr>
            <w:r w:rsidRPr="0000135C">
              <w:rPr>
                <w:rFonts w:ascii="Arial" w:hAnsi="Arial" w:cs="Arial"/>
                <w:b/>
                <w:sz w:val="18"/>
                <w:lang w:val="en-GB"/>
              </w:rPr>
              <w:t xml:space="preserve">Appendix </w:t>
            </w:r>
            <w:r w:rsidR="008610BC">
              <w:rPr>
                <w:rFonts w:ascii="Arial" w:hAnsi="Arial" w:cs="Arial"/>
                <w:b/>
                <w:color w:val="FF0000"/>
                <w:sz w:val="18"/>
                <w:lang w:val="en-GB"/>
              </w:rPr>
              <w:t>T2</w:t>
            </w:r>
          </w:p>
        </w:tc>
        <w:tc>
          <w:tcPr>
            <w:tcW w:w="8930" w:type="dxa"/>
            <w:vAlign w:val="center"/>
          </w:tcPr>
          <w:p w14:paraId="599B0C4B" w14:textId="60B4D4BF" w:rsidR="00703651" w:rsidRPr="00147F6A" w:rsidRDefault="008610BC" w:rsidP="00C31DA0">
            <w:pPr>
              <w:spacing w:line="276" w:lineRule="auto"/>
              <w:rPr>
                <w:rFonts w:ascii="Arial" w:hAnsi="Arial" w:cs="Arial"/>
                <w:sz w:val="18"/>
                <w:highlight w:val="yellow"/>
                <w:lang w:val="en-GB"/>
              </w:rPr>
            </w:pPr>
            <w:r w:rsidRPr="008610BC">
              <w:rPr>
                <w:rFonts w:ascii="Arial" w:hAnsi="Arial" w:cs="Arial"/>
                <w:sz w:val="18"/>
                <w:lang w:val="en-GB"/>
              </w:rPr>
              <w:t>REFERENCES</w:t>
            </w:r>
            <w:r>
              <w:rPr>
                <w:rFonts w:ascii="Arial" w:hAnsi="Arial" w:cs="Arial"/>
                <w:sz w:val="18"/>
                <w:lang w:val="en-GB"/>
              </w:rPr>
              <w:t xml:space="preserve"> - in accordance with point 2</w:t>
            </w:r>
            <w:r w:rsidRPr="008610BC">
              <w:rPr>
                <w:rFonts w:ascii="Arial" w:hAnsi="Arial" w:cs="Arial"/>
                <w:sz w:val="18"/>
                <w:lang w:val="en-GB"/>
              </w:rPr>
              <w:t xml:space="preserve"> of the TECHNICAL OFFER</w:t>
            </w:r>
            <w:r>
              <w:rPr>
                <w:rFonts w:ascii="Arial" w:hAnsi="Arial" w:cs="Arial"/>
                <w:sz w:val="18"/>
                <w:lang w:val="en-GB"/>
              </w:rPr>
              <w:t xml:space="preserve"> – </w:t>
            </w:r>
            <w:r w:rsidRPr="008610BC">
              <w:rPr>
                <w:rFonts w:ascii="Arial" w:hAnsi="Arial" w:cs="Arial"/>
                <w:color w:val="FF0000"/>
                <w:sz w:val="18"/>
                <w:lang w:val="en-GB"/>
              </w:rPr>
              <w:t>Scor</w:t>
            </w:r>
            <w:r w:rsidR="00C31DA0">
              <w:rPr>
                <w:rFonts w:ascii="Arial" w:hAnsi="Arial" w:cs="Arial"/>
                <w:color w:val="FF0000"/>
                <w:sz w:val="18"/>
                <w:lang w:val="en-GB"/>
              </w:rPr>
              <w:t>ing</w:t>
            </w:r>
            <w:r w:rsidRPr="008610BC">
              <w:rPr>
                <w:rFonts w:ascii="Arial" w:hAnsi="Arial" w:cs="Arial"/>
                <w:color w:val="FF0000"/>
                <w:sz w:val="18"/>
                <w:lang w:val="en-GB"/>
              </w:rPr>
              <w:t xml:space="preserve"> criterion</w:t>
            </w:r>
          </w:p>
        </w:tc>
      </w:tr>
      <w:tr w:rsidR="00B00658" w:rsidRPr="008643CE" w14:paraId="401DF73E" w14:textId="77777777" w:rsidTr="00A768CB">
        <w:tc>
          <w:tcPr>
            <w:tcW w:w="1413" w:type="dxa"/>
            <w:vAlign w:val="center"/>
          </w:tcPr>
          <w:p w14:paraId="24CE4765" w14:textId="246EF341" w:rsidR="00B00658" w:rsidRPr="0000135C" w:rsidRDefault="00B00658" w:rsidP="00703651">
            <w:pPr>
              <w:spacing w:before="120" w:line="276" w:lineRule="auto"/>
              <w:jc w:val="both"/>
              <w:rPr>
                <w:rFonts w:ascii="Arial" w:hAnsi="Arial" w:cs="Arial"/>
                <w:b/>
                <w:sz w:val="18"/>
                <w:lang w:val="en-GB"/>
              </w:rPr>
            </w:pPr>
            <w:r>
              <w:rPr>
                <w:rFonts w:ascii="Arial" w:hAnsi="Arial" w:cs="Arial"/>
                <w:b/>
                <w:sz w:val="18"/>
                <w:lang w:val="en-GB"/>
              </w:rPr>
              <w:t xml:space="preserve">Appendix </w:t>
            </w:r>
            <w:r w:rsidRPr="000E0B0A">
              <w:rPr>
                <w:rFonts w:ascii="Arial" w:hAnsi="Arial" w:cs="Arial"/>
                <w:b/>
                <w:color w:val="FF0000"/>
                <w:sz w:val="18"/>
                <w:lang w:val="en-GB"/>
              </w:rPr>
              <w:t>T3</w:t>
            </w:r>
          </w:p>
        </w:tc>
        <w:tc>
          <w:tcPr>
            <w:tcW w:w="8930" w:type="dxa"/>
            <w:vAlign w:val="center"/>
          </w:tcPr>
          <w:p w14:paraId="1895A66A" w14:textId="6B40B527" w:rsidR="00B00658" w:rsidRPr="008610BC" w:rsidRDefault="00B00658" w:rsidP="00C31DA0">
            <w:pPr>
              <w:spacing w:line="276" w:lineRule="auto"/>
              <w:rPr>
                <w:rFonts w:ascii="Arial" w:hAnsi="Arial" w:cs="Arial"/>
                <w:sz w:val="18"/>
                <w:lang w:val="en-GB"/>
              </w:rPr>
            </w:pPr>
            <w:r w:rsidRPr="00B00658">
              <w:rPr>
                <w:rFonts w:ascii="Arial" w:hAnsi="Arial" w:cs="Arial"/>
                <w:sz w:val="18"/>
                <w:lang w:val="en-GB"/>
              </w:rPr>
              <w:t>ORGANIZATIONAL STRUCTURE</w:t>
            </w:r>
            <w:r w:rsidR="00C433EF">
              <w:rPr>
                <w:rFonts w:ascii="Arial" w:hAnsi="Arial" w:cs="Arial"/>
                <w:sz w:val="18"/>
                <w:lang w:val="en-GB"/>
              </w:rPr>
              <w:t xml:space="preserve"> in accordance with point 1.3</w:t>
            </w:r>
            <w:r w:rsidR="00C433EF" w:rsidRPr="00C433EF">
              <w:rPr>
                <w:rFonts w:ascii="Arial" w:hAnsi="Arial" w:cs="Arial"/>
                <w:sz w:val="18"/>
                <w:lang w:val="en-GB"/>
              </w:rPr>
              <w:t xml:space="preserve"> of the TECHNICAL OFFER</w:t>
            </w:r>
            <w:r w:rsidR="00A768CB">
              <w:rPr>
                <w:rFonts w:ascii="Arial" w:hAnsi="Arial" w:cs="Arial"/>
                <w:sz w:val="18"/>
                <w:lang w:val="en-GB"/>
              </w:rPr>
              <w:t xml:space="preserve"> </w:t>
            </w:r>
            <w:r w:rsidR="00A768CB" w:rsidRPr="00A768CB">
              <w:rPr>
                <w:rFonts w:ascii="Arial" w:hAnsi="Arial" w:cs="Arial"/>
                <w:sz w:val="18"/>
                <w:lang w:val="en-GB"/>
              </w:rPr>
              <w:t xml:space="preserve">- </w:t>
            </w:r>
            <w:r w:rsidR="00A768CB" w:rsidRPr="00A768CB">
              <w:rPr>
                <w:rFonts w:ascii="Arial" w:hAnsi="Arial" w:cs="Arial"/>
                <w:color w:val="FF0000"/>
                <w:sz w:val="18"/>
                <w:lang w:val="en-GB"/>
              </w:rPr>
              <w:t>Criterion 0/1</w:t>
            </w:r>
          </w:p>
        </w:tc>
      </w:tr>
      <w:tr w:rsidR="00B00658" w:rsidRPr="008643CE" w14:paraId="2204B184" w14:textId="77777777" w:rsidTr="00A768CB">
        <w:tc>
          <w:tcPr>
            <w:tcW w:w="1413" w:type="dxa"/>
            <w:vAlign w:val="center"/>
          </w:tcPr>
          <w:p w14:paraId="0BE9CD3E" w14:textId="6EC9E25E" w:rsidR="00B00658" w:rsidRPr="0000135C" w:rsidRDefault="00B00658" w:rsidP="00703651">
            <w:pPr>
              <w:spacing w:before="120" w:line="276" w:lineRule="auto"/>
              <w:jc w:val="both"/>
              <w:rPr>
                <w:rFonts w:ascii="Arial" w:hAnsi="Arial" w:cs="Arial"/>
                <w:b/>
                <w:sz w:val="18"/>
                <w:lang w:val="en-GB"/>
              </w:rPr>
            </w:pPr>
            <w:r>
              <w:rPr>
                <w:rFonts w:ascii="Arial" w:hAnsi="Arial" w:cs="Arial"/>
                <w:b/>
                <w:sz w:val="18"/>
                <w:lang w:val="en-GB"/>
              </w:rPr>
              <w:t xml:space="preserve">Appendix </w:t>
            </w:r>
            <w:r w:rsidRPr="000E0B0A">
              <w:rPr>
                <w:rFonts w:ascii="Arial" w:hAnsi="Arial" w:cs="Arial"/>
                <w:b/>
                <w:color w:val="FF0000"/>
                <w:sz w:val="18"/>
                <w:lang w:val="en-GB"/>
              </w:rPr>
              <w:t>T4</w:t>
            </w:r>
          </w:p>
        </w:tc>
        <w:tc>
          <w:tcPr>
            <w:tcW w:w="8930" w:type="dxa"/>
            <w:vAlign w:val="center"/>
          </w:tcPr>
          <w:p w14:paraId="237386BC" w14:textId="644AA067" w:rsidR="00B00658" w:rsidRPr="008610BC" w:rsidRDefault="00B00658" w:rsidP="00C31DA0">
            <w:pPr>
              <w:spacing w:line="276" w:lineRule="auto"/>
              <w:rPr>
                <w:rFonts w:ascii="Arial" w:hAnsi="Arial" w:cs="Arial"/>
                <w:sz w:val="18"/>
                <w:lang w:val="en-GB"/>
              </w:rPr>
            </w:pPr>
            <w:r w:rsidRPr="00B00658">
              <w:rPr>
                <w:rFonts w:ascii="Arial" w:hAnsi="Arial" w:cs="Arial"/>
                <w:sz w:val="18"/>
                <w:lang w:val="en-GB"/>
              </w:rPr>
              <w:t>OFFER IN A DESCRIPTIVE FORM</w:t>
            </w:r>
            <w:r w:rsidR="00C433EF">
              <w:rPr>
                <w:rFonts w:ascii="Arial" w:hAnsi="Arial" w:cs="Arial"/>
                <w:sz w:val="18"/>
                <w:lang w:val="en-GB"/>
              </w:rPr>
              <w:t xml:space="preserve"> in accordance with point 1.4</w:t>
            </w:r>
            <w:r w:rsidR="00C433EF" w:rsidRPr="00C433EF">
              <w:rPr>
                <w:rFonts w:ascii="Arial" w:hAnsi="Arial" w:cs="Arial"/>
                <w:sz w:val="18"/>
                <w:lang w:val="en-GB"/>
              </w:rPr>
              <w:t xml:space="preserve"> of the TECHNICAL OFFER</w:t>
            </w:r>
            <w:r w:rsidR="00A768CB">
              <w:rPr>
                <w:rFonts w:ascii="Arial" w:hAnsi="Arial" w:cs="Arial"/>
                <w:sz w:val="18"/>
                <w:lang w:val="en-GB"/>
              </w:rPr>
              <w:t xml:space="preserve"> </w:t>
            </w:r>
            <w:r w:rsidR="00A768CB" w:rsidRPr="00A768CB">
              <w:rPr>
                <w:rFonts w:ascii="Arial" w:hAnsi="Arial" w:cs="Arial"/>
                <w:sz w:val="18"/>
                <w:lang w:val="en-GB"/>
              </w:rPr>
              <w:t xml:space="preserve">- </w:t>
            </w:r>
            <w:r w:rsidR="00A768CB" w:rsidRPr="00A768CB">
              <w:rPr>
                <w:rFonts w:ascii="Arial" w:hAnsi="Arial" w:cs="Arial"/>
                <w:color w:val="FF0000"/>
                <w:sz w:val="18"/>
                <w:lang w:val="en-GB"/>
              </w:rPr>
              <w:t>Criterion 0/1</w:t>
            </w:r>
          </w:p>
        </w:tc>
      </w:tr>
    </w:tbl>
    <w:p w14:paraId="4D9C1B9C" w14:textId="77777777" w:rsidR="00386DC6" w:rsidRDefault="00386DC6" w:rsidP="00CA74C9">
      <w:pPr>
        <w:widowControl w:val="0"/>
        <w:spacing w:line="276" w:lineRule="auto"/>
        <w:jc w:val="both"/>
        <w:rPr>
          <w:rFonts w:ascii="Arial" w:hAnsi="Arial" w:cs="Arial"/>
          <w:i/>
          <w:lang w:val="en-GB"/>
        </w:rPr>
      </w:pPr>
    </w:p>
    <w:p w14:paraId="78DC1B7E" w14:textId="77777777" w:rsidR="007A5DC0" w:rsidRPr="00386DC6" w:rsidRDefault="007A5DC0" w:rsidP="00CA74C9">
      <w:pPr>
        <w:widowControl w:val="0"/>
        <w:spacing w:line="276" w:lineRule="auto"/>
        <w:jc w:val="both"/>
        <w:rPr>
          <w:rFonts w:ascii="Arial" w:hAnsi="Arial" w:cs="Arial"/>
          <w:i/>
          <w:lang w:val="en-GB"/>
        </w:rPr>
      </w:pPr>
    </w:p>
    <w:p w14:paraId="2F17993A" w14:textId="77777777" w:rsidR="00785094" w:rsidRPr="00CA74C9" w:rsidRDefault="00785094" w:rsidP="00CA74C9">
      <w:pPr>
        <w:pStyle w:val="K"/>
        <w:spacing w:line="276" w:lineRule="auto"/>
        <w:jc w:val="both"/>
        <w:rPr>
          <w:rFonts w:ascii="Arial" w:hAnsi="Arial" w:cs="Arial"/>
          <w:sz w:val="20"/>
        </w:rPr>
      </w:pPr>
      <w:r w:rsidRPr="00CA74C9">
        <w:rPr>
          <w:rFonts w:ascii="Arial" w:hAnsi="Arial" w:cs="Arial"/>
          <w:sz w:val="20"/>
        </w:rPr>
        <w:tab/>
      </w:r>
      <w:r w:rsidRPr="00CA74C9">
        <w:rPr>
          <w:rFonts w:ascii="Arial" w:hAnsi="Arial" w:cs="Arial"/>
          <w:sz w:val="20"/>
        </w:rPr>
        <w:tab/>
      </w:r>
      <w:r w:rsidRPr="00CA74C9">
        <w:rPr>
          <w:rFonts w:ascii="Arial" w:hAnsi="Arial" w:cs="Arial"/>
          <w:sz w:val="20"/>
        </w:rPr>
        <w:tab/>
      </w:r>
      <w:r w:rsidRPr="00CA74C9">
        <w:rPr>
          <w:rFonts w:ascii="Arial" w:hAnsi="Arial" w:cs="Arial"/>
          <w:sz w:val="20"/>
        </w:rPr>
        <w:tab/>
      </w:r>
      <w:r w:rsidRPr="00CA74C9">
        <w:rPr>
          <w:rFonts w:ascii="Arial" w:hAnsi="Arial" w:cs="Arial"/>
          <w:sz w:val="20"/>
        </w:rPr>
        <w:tab/>
      </w:r>
      <w:r w:rsidRPr="00CA74C9">
        <w:rPr>
          <w:rFonts w:ascii="Arial" w:hAnsi="Arial" w:cs="Arial"/>
          <w:sz w:val="20"/>
        </w:rPr>
        <w:tab/>
      </w:r>
      <w:r w:rsidRPr="00CA74C9">
        <w:rPr>
          <w:rFonts w:ascii="Arial" w:hAnsi="Arial" w:cs="Arial"/>
          <w:sz w:val="20"/>
        </w:rPr>
        <w:tab/>
      </w:r>
      <w:r w:rsidRPr="00CA74C9">
        <w:rPr>
          <w:rFonts w:ascii="Arial" w:hAnsi="Arial" w:cs="Arial"/>
          <w:sz w:val="20"/>
        </w:rPr>
        <w:tab/>
        <w:t>Bidder’s signatures</w:t>
      </w:r>
    </w:p>
    <w:p w14:paraId="375E01A4" w14:textId="77777777" w:rsidR="00785094" w:rsidRPr="003014EE" w:rsidRDefault="00785094" w:rsidP="003014EE">
      <w:pPr>
        <w:spacing w:line="276" w:lineRule="auto"/>
        <w:ind w:left="3540" w:firstLine="708"/>
        <w:jc w:val="both"/>
        <w:rPr>
          <w:rFonts w:ascii="Arial" w:hAnsi="Arial" w:cs="Arial"/>
          <w:sz w:val="18"/>
          <w:lang w:val="en-GB"/>
        </w:rPr>
      </w:pPr>
      <w:r w:rsidRPr="003014EE">
        <w:rPr>
          <w:rFonts w:ascii="Arial" w:hAnsi="Arial" w:cs="Arial"/>
          <w:i/>
          <w:sz w:val="18"/>
          <w:lang w:val="en-GB"/>
        </w:rPr>
        <w:t>(representatives authorized to sign statements of intent)</w:t>
      </w:r>
    </w:p>
    <w:p w14:paraId="2C71B391" w14:textId="77777777" w:rsidR="003014EE" w:rsidRDefault="003014EE" w:rsidP="00CA74C9">
      <w:pPr>
        <w:spacing w:line="276" w:lineRule="auto"/>
        <w:jc w:val="both"/>
        <w:rPr>
          <w:rFonts w:ascii="Arial" w:hAnsi="Arial" w:cs="Arial"/>
          <w:lang w:val="en-GB"/>
        </w:rPr>
      </w:pPr>
    </w:p>
    <w:p w14:paraId="210283FD" w14:textId="77777777" w:rsidR="00E554DD" w:rsidRDefault="00E554DD" w:rsidP="00CA74C9">
      <w:pPr>
        <w:spacing w:line="276" w:lineRule="auto"/>
        <w:jc w:val="both"/>
        <w:rPr>
          <w:rFonts w:ascii="Arial" w:hAnsi="Arial" w:cs="Arial"/>
          <w:lang w:val="en-GB"/>
        </w:rPr>
      </w:pPr>
    </w:p>
    <w:p w14:paraId="788E513B" w14:textId="7B8D9C6F" w:rsidR="007A5DC0" w:rsidRDefault="007A5DC0" w:rsidP="00CA74C9">
      <w:pPr>
        <w:spacing w:line="276" w:lineRule="auto"/>
        <w:jc w:val="both"/>
        <w:rPr>
          <w:rFonts w:ascii="Arial" w:hAnsi="Arial" w:cs="Arial"/>
          <w:lang w:val="en-GB"/>
        </w:rPr>
      </w:pPr>
    </w:p>
    <w:p w14:paraId="02B75905" w14:textId="3667831E" w:rsidR="007E73C4" w:rsidRDefault="007E73C4" w:rsidP="00CA74C9">
      <w:pPr>
        <w:spacing w:line="276" w:lineRule="auto"/>
        <w:jc w:val="both"/>
        <w:rPr>
          <w:rFonts w:ascii="Arial" w:hAnsi="Arial" w:cs="Arial"/>
          <w:lang w:val="en-GB"/>
        </w:rPr>
      </w:pPr>
    </w:p>
    <w:p w14:paraId="3C1DF5BB" w14:textId="7517BEE8" w:rsidR="007E73C4" w:rsidRDefault="007E73C4" w:rsidP="00CA74C9">
      <w:pPr>
        <w:spacing w:line="276" w:lineRule="auto"/>
        <w:jc w:val="both"/>
        <w:rPr>
          <w:rFonts w:ascii="Arial" w:hAnsi="Arial" w:cs="Arial"/>
          <w:lang w:val="en-GB"/>
        </w:rPr>
      </w:pPr>
    </w:p>
    <w:p w14:paraId="2B03D294" w14:textId="77777777" w:rsidR="007E73C4" w:rsidRDefault="007E73C4" w:rsidP="00CA74C9">
      <w:pPr>
        <w:spacing w:line="276" w:lineRule="auto"/>
        <w:jc w:val="both"/>
        <w:rPr>
          <w:rFonts w:ascii="Arial" w:hAnsi="Arial" w:cs="Arial"/>
          <w:lang w:val="en-GB"/>
        </w:rPr>
      </w:pPr>
    </w:p>
    <w:p w14:paraId="06CF39DA" w14:textId="77777777" w:rsidR="007A5DC0" w:rsidRPr="00CA74C9" w:rsidRDefault="007A5DC0" w:rsidP="00CA74C9">
      <w:pPr>
        <w:spacing w:line="276" w:lineRule="auto"/>
        <w:jc w:val="both"/>
        <w:rPr>
          <w:rFonts w:ascii="Arial" w:hAnsi="Arial" w:cs="Arial"/>
          <w:lang w:val="en-GB"/>
        </w:rPr>
      </w:pPr>
    </w:p>
    <w:p w14:paraId="56EB0595" w14:textId="77777777" w:rsidR="00785094" w:rsidRPr="00CA74C9" w:rsidRDefault="00785094" w:rsidP="00CA74C9">
      <w:pPr>
        <w:spacing w:line="276" w:lineRule="auto"/>
        <w:jc w:val="both"/>
        <w:rPr>
          <w:rFonts w:ascii="Arial" w:hAnsi="Arial" w:cs="Arial"/>
          <w:lang w:val="en-GB"/>
        </w:rPr>
      </w:pPr>
      <w:r w:rsidRPr="00CA74C9">
        <w:rPr>
          <w:rFonts w:ascii="Arial" w:hAnsi="Arial" w:cs="Arial"/>
          <w:lang w:val="en-GB"/>
        </w:rPr>
        <w:tab/>
      </w:r>
      <w:r w:rsidRPr="00CA74C9">
        <w:rPr>
          <w:rFonts w:ascii="Arial" w:hAnsi="Arial" w:cs="Arial"/>
          <w:lang w:val="en-GB"/>
        </w:rPr>
        <w:tab/>
      </w:r>
      <w:r w:rsidRPr="00CA74C9">
        <w:rPr>
          <w:rFonts w:ascii="Arial" w:hAnsi="Arial" w:cs="Arial"/>
          <w:lang w:val="en-GB"/>
        </w:rPr>
        <w:tab/>
      </w:r>
      <w:r w:rsidRPr="00CA74C9">
        <w:rPr>
          <w:rFonts w:ascii="Arial" w:hAnsi="Arial" w:cs="Arial"/>
          <w:lang w:val="en-GB"/>
        </w:rPr>
        <w:tab/>
      </w:r>
      <w:r w:rsidRPr="00CA74C9">
        <w:rPr>
          <w:rFonts w:ascii="Arial" w:hAnsi="Arial" w:cs="Arial"/>
          <w:lang w:val="en-GB"/>
        </w:rPr>
        <w:tab/>
      </w:r>
      <w:r w:rsidRPr="00CA74C9">
        <w:rPr>
          <w:rFonts w:ascii="Arial" w:hAnsi="Arial" w:cs="Arial"/>
          <w:lang w:val="en-GB"/>
        </w:rPr>
        <w:tab/>
      </w:r>
      <w:r w:rsidRPr="00CA74C9">
        <w:rPr>
          <w:rFonts w:ascii="Arial" w:hAnsi="Arial" w:cs="Arial"/>
          <w:lang w:val="en-GB"/>
        </w:rPr>
        <w:tab/>
        <w:t>............................................</w:t>
      </w:r>
    </w:p>
    <w:p w14:paraId="11421779" w14:textId="77777777" w:rsidR="00785094" w:rsidRPr="00CA74C9" w:rsidRDefault="00785094" w:rsidP="00CA74C9">
      <w:pPr>
        <w:pStyle w:val="K"/>
        <w:tabs>
          <w:tab w:val="left" w:pos="2552"/>
          <w:tab w:val="left" w:pos="2694"/>
        </w:tabs>
        <w:spacing w:line="276" w:lineRule="auto"/>
        <w:jc w:val="both"/>
        <w:rPr>
          <w:rFonts w:ascii="Arial" w:hAnsi="Arial" w:cs="Arial"/>
          <w:i/>
          <w:sz w:val="20"/>
        </w:rPr>
      </w:pPr>
      <w:r w:rsidRPr="00CA74C9">
        <w:rPr>
          <w:rFonts w:ascii="Arial" w:hAnsi="Arial" w:cs="Arial"/>
          <w:sz w:val="20"/>
        </w:rPr>
        <w:t>Date: .........................</w:t>
      </w:r>
    </w:p>
    <w:p w14:paraId="569C957E" w14:textId="77777777" w:rsidR="007E73C4" w:rsidRDefault="007E73C4" w:rsidP="00CA74C9">
      <w:pPr>
        <w:spacing w:before="120" w:line="276" w:lineRule="auto"/>
        <w:jc w:val="both"/>
        <w:rPr>
          <w:rFonts w:ascii="Arial" w:hAnsi="Arial" w:cs="Arial"/>
          <w:i/>
          <w:sz w:val="16"/>
          <w:szCs w:val="16"/>
          <w:u w:val="single"/>
          <w:lang w:val="en-GB"/>
        </w:rPr>
      </w:pPr>
    </w:p>
    <w:p w14:paraId="5849B63E" w14:textId="77777777" w:rsidR="007E73C4" w:rsidRDefault="007E73C4" w:rsidP="00CA74C9">
      <w:pPr>
        <w:spacing w:before="120" w:line="276" w:lineRule="auto"/>
        <w:jc w:val="both"/>
        <w:rPr>
          <w:rFonts w:ascii="Arial" w:hAnsi="Arial" w:cs="Arial"/>
          <w:i/>
          <w:sz w:val="16"/>
          <w:szCs w:val="16"/>
          <w:u w:val="single"/>
          <w:lang w:val="en-GB"/>
        </w:rPr>
      </w:pPr>
    </w:p>
    <w:p w14:paraId="2F8B377A" w14:textId="044B5006" w:rsidR="00785094" w:rsidRPr="007E73C4" w:rsidRDefault="00785094" w:rsidP="00CA74C9">
      <w:pPr>
        <w:spacing w:before="120" w:line="276" w:lineRule="auto"/>
        <w:jc w:val="both"/>
        <w:rPr>
          <w:rFonts w:ascii="Arial" w:hAnsi="Arial" w:cs="Arial"/>
          <w:i/>
          <w:sz w:val="16"/>
          <w:szCs w:val="16"/>
          <w:u w:val="single"/>
          <w:lang w:val="en-GB"/>
        </w:rPr>
      </w:pPr>
      <w:r w:rsidRPr="007E73C4">
        <w:rPr>
          <w:rFonts w:ascii="Arial" w:hAnsi="Arial" w:cs="Arial"/>
          <w:i/>
          <w:sz w:val="16"/>
          <w:szCs w:val="16"/>
          <w:u w:val="single"/>
          <w:lang w:val="en-GB"/>
        </w:rPr>
        <w:t>Comment to a consortium of Bidders applying for the award of the Contract:</w:t>
      </w:r>
    </w:p>
    <w:p w14:paraId="0ADC17D8" w14:textId="77777777" w:rsidR="00785094" w:rsidRPr="007E73C4" w:rsidRDefault="00785094" w:rsidP="00CA74C9">
      <w:pPr>
        <w:spacing w:before="120" w:line="276" w:lineRule="auto"/>
        <w:jc w:val="both"/>
        <w:rPr>
          <w:rFonts w:ascii="Arial" w:hAnsi="Arial" w:cs="Arial"/>
          <w:i/>
          <w:sz w:val="16"/>
          <w:szCs w:val="16"/>
          <w:lang w:val="en-GB"/>
        </w:rPr>
      </w:pPr>
      <w:r w:rsidRPr="007E73C4">
        <w:rPr>
          <w:rFonts w:ascii="Arial" w:hAnsi="Arial" w:cs="Arial"/>
          <w:i/>
          <w:sz w:val="16"/>
          <w:szCs w:val="16"/>
          <w:lang w:val="en-GB"/>
        </w:rPr>
        <w:t>Bidders applying for the award of procurement as a consortium must submit one “</w:t>
      </w:r>
      <w:r w:rsidR="007A5DC0" w:rsidRPr="007E73C4">
        <w:rPr>
          <w:rFonts w:ascii="Arial" w:hAnsi="Arial" w:cs="Arial"/>
          <w:i/>
          <w:sz w:val="16"/>
          <w:szCs w:val="16"/>
          <w:lang w:val="en-GB"/>
        </w:rPr>
        <w:t>OFFER</w:t>
      </w:r>
      <w:r w:rsidRPr="007E73C4">
        <w:rPr>
          <w:rFonts w:ascii="Arial" w:hAnsi="Arial" w:cs="Arial"/>
          <w:i/>
          <w:sz w:val="16"/>
          <w:szCs w:val="16"/>
          <w:lang w:val="en-GB"/>
        </w:rPr>
        <w:t>” document prepared according to this template. It is signed by the lawful attorney (Consortium Leader) or by all of the Bidders in the consortium. The status of representation of the Bidders applying as a consortium and the method of submitting statements in the preliminary proposal must be expressly stated in the letter of attorney.</w:t>
      </w:r>
    </w:p>
    <w:p w14:paraId="388B68C0" w14:textId="77777777" w:rsidR="00785094" w:rsidRPr="007E73C4" w:rsidRDefault="00785094" w:rsidP="00CA74C9">
      <w:pPr>
        <w:spacing w:line="276" w:lineRule="auto"/>
        <w:jc w:val="both"/>
        <w:rPr>
          <w:rFonts w:ascii="Arial" w:hAnsi="Arial" w:cs="Arial"/>
          <w:sz w:val="16"/>
          <w:szCs w:val="16"/>
          <w:lang w:val="en-GB"/>
        </w:rPr>
      </w:pPr>
    </w:p>
    <w:p w14:paraId="573E58D4" w14:textId="77777777" w:rsidR="00785094" w:rsidRPr="007E73C4" w:rsidRDefault="00785094" w:rsidP="00CA74C9">
      <w:pPr>
        <w:spacing w:line="276" w:lineRule="auto"/>
        <w:jc w:val="both"/>
        <w:rPr>
          <w:rFonts w:ascii="Arial" w:hAnsi="Arial" w:cs="Arial"/>
          <w:i/>
          <w:sz w:val="16"/>
          <w:szCs w:val="16"/>
          <w:lang w:val="en-GB"/>
        </w:rPr>
      </w:pPr>
      <w:r w:rsidRPr="007E73C4">
        <w:rPr>
          <w:rFonts w:ascii="Arial" w:hAnsi="Arial" w:cs="Arial"/>
          <w:i/>
          <w:sz w:val="16"/>
          <w:szCs w:val="16"/>
          <w:lang w:val="en-GB"/>
        </w:rPr>
        <w:t>NOTICE: Appendices basing on the original version of the Request for Proposal with completed Bidder’s data and information in indicated slots – only comments entered in the document tracking mode will be accepted. A proposal submitted against the above specified order may be returned</w:t>
      </w:r>
      <w:r w:rsidR="000A71E5" w:rsidRPr="007E73C4">
        <w:rPr>
          <w:rFonts w:ascii="Arial" w:hAnsi="Arial" w:cs="Arial"/>
          <w:i/>
          <w:sz w:val="16"/>
          <w:szCs w:val="16"/>
          <w:lang w:val="en-GB"/>
        </w:rPr>
        <w:t xml:space="preserve"> to be supplemented </w:t>
      </w:r>
      <w:r w:rsidRPr="007E73C4">
        <w:rPr>
          <w:rFonts w:ascii="Arial" w:hAnsi="Arial" w:cs="Arial"/>
          <w:i/>
          <w:sz w:val="16"/>
          <w:szCs w:val="16"/>
          <w:lang w:val="en-GB"/>
        </w:rPr>
        <w:t xml:space="preserve">or may be rejected. The Bidder may enclose additional appendices to the obligatory appendices set forth in RFP. Appendices may be enclosed to the TECHNICAL </w:t>
      </w:r>
      <w:r w:rsidR="007A5DC0" w:rsidRPr="007E73C4">
        <w:rPr>
          <w:rFonts w:ascii="Arial" w:hAnsi="Arial" w:cs="Arial"/>
          <w:i/>
          <w:sz w:val="16"/>
          <w:szCs w:val="16"/>
          <w:lang w:val="en-GB"/>
        </w:rPr>
        <w:t>OFFER</w:t>
      </w:r>
      <w:r w:rsidRPr="007E73C4">
        <w:rPr>
          <w:rFonts w:ascii="Arial" w:hAnsi="Arial" w:cs="Arial"/>
          <w:i/>
          <w:sz w:val="16"/>
          <w:szCs w:val="16"/>
          <w:lang w:val="en-GB"/>
        </w:rPr>
        <w:t>, maintaining the order according to their numbering, properly marked in order to ensure fact and unobstructed reference to particular appendices.</w:t>
      </w:r>
    </w:p>
    <w:p w14:paraId="0DE29702" w14:textId="77777777" w:rsidR="00991E6C" w:rsidRDefault="00991E6C" w:rsidP="004623E1">
      <w:pPr>
        <w:pStyle w:val="Nagwek1"/>
        <w:spacing w:line="276" w:lineRule="auto"/>
        <w:jc w:val="right"/>
        <w:rPr>
          <w:rFonts w:ascii="Arial" w:hAnsi="Arial" w:cs="Arial"/>
          <w:b/>
          <w:color w:val="auto"/>
          <w:sz w:val="20"/>
          <w:szCs w:val="20"/>
          <w:lang w:val="en-GB"/>
        </w:rPr>
      </w:pPr>
    </w:p>
    <w:p w14:paraId="48C7E0F9" w14:textId="77777777" w:rsidR="00991E6C" w:rsidRDefault="00991E6C" w:rsidP="00991E6C">
      <w:pPr>
        <w:rPr>
          <w:lang w:val="en-GB"/>
        </w:rPr>
      </w:pPr>
    </w:p>
    <w:p w14:paraId="370E819B" w14:textId="77777777" w:rsidR="00991E6C" w:rsidRDefault="00991E6C" w:rsidP="00991E6C">
      <w:pPr>
        <w:rPr>
          <w:lang w:val="en-GB"/>
        </w:rPr>
      </w:pPr>
    </w:p>
    <w:p w14:paraId="428EE648" w14:textId="77777777" w:rsidR="00991E6C" w:rsidRDefault="00991E6C" w:rsidP="00991E6C">
      <w:pPr>
        <w:rPr>
          <w:lang w:val="en-GB"/>
        </w:rPr>
      </w:pPr>
    </w:p>
    <w:p w14:paraId="7F25433A" w14:textId="77777777" w:rsidR="00991E6C" w:rsidRDefault="00991E6C" w:rsidP="00991E6C">
      <w:pPr>
        <w:rPr>
          <w:lang w:val="en-GB"/>
        </w:rPr>
      </w:pPr>
    </w:p>
    <w:p w14:paraId="5390F790" w14:textId="77777777" w:rsidR="00991E6C" w:rsidRDefault="00991E6C" w:rsidP="00991E6C">
      <w:pPr>
        <w:rPr>
          <w:lang w:val="en-GB"/>
        </w:rPr>
      </w:pPr>
    </w:p>
    <w:p w14:paraId="7B7633F0" w14:textId="77777777" w:rsidR="00991E6C" w:rsidRDefault="00991E6C" w:rsidP="00991E6C">
      <w:pPr>
        <w:rPr>
          <w:lang w:val="en-GB"/>
        </w:rPr>
      </w:pPr>
    </w:p>
    <w:p w14:paraId="00B37C39" w14:textId="77777777" w:rsidR="00991E6C" w:rsidRDefault="00991E6C" w:rsidP="00991E6C">
      <w:pPr>
        <w:rPr>
          <w:lang w:val="en-GB"/>
        </w:rPr>
      </w:pPr>
    </w:p>
    <w:p w14:paraId="00B137E8" w14:textId="77777777" w:rsidR="007479C6" w:rsidRDefault="007479C6" w:rsidP="00991E6C">
      <w:pPr>
        <w:rPr>
          <w:lang w:val="en-GB"/>
        </w:rPr>
      </w:pPr>
    </w:p>
    <w:p w14:paraId="29BA5E4E" w14:textId="77777777" w:rsidR="007479C6" w:rsidRDefault="007479C6" w:rsidP="00991E6C">
      <w:pPr>
        <w:rPr>
          <w:lang w:val="en-GB"/>
        </w:rPr>
      </w:pPr>
    </w:p>
    <w:p w14:paraId="6DC09CF3" w14:textId="77777777" w:rsidR="007479C6" w:rsidRDefault="007479C6" w:rsidP="00991E6C">
      <w:pPr>
        <w:rPr>
          <w:lang w:val="en-GB"/>
        </w:rPr>
      </w:pPr>
    </w:p>
    <w:p w14:paraId="11521A31" w14:textId="77777777" w:rsidR="007479C6" w:rsidRDefault="007479C6" w:rsidP="00991E6C">
      <w:pPr>
        <w:rPr>
          <w:lang w:val="en-GB"/>
        </w:rPr>
      </w:pPr>
    </w:p>
    <w:p w14:paraId="15C38812" w14:textId="77777777" w:rsidR="007479C6" w:rsidRDefault="007479C6" w:rsidP="00991E6C">
      <w:pPr>
        <w:rPr>
          <w:lang w:val="en-GB"/>
        </w:rPr>
      </w:pPr>
    </w:p>
    <w:p w14:paraId="6F449144" w14:textId="440E66F9" w:rsidR="00A56598" w:rsidRDefault="00A56598" w:rsidP="00991E6C">
      <w:pPr>
        <w:rPr>
          <w:lang w:val="en-GB"/>
        </w:rPr>
      </w:pPr>
    </w:p>
    <w:p w14:paraId="77912483" w14:textId="7CA6E653" w:rsidR="00EC7F3C" w:rsidRDefault="00EC7F3C" w:rsidP="00991E6C">
      <w:pPr>
        <w:rPr>
          <w:lang w:val="en-GB"/>
        </w:rPr>
      </w:pPr>
    </w:p>
    <w:p w14:paraId="29DF0879" w14:textId="22DC523C" w:rsidR="00EC7F3C" w:rsidRDefault="00EC7F3C" w:rsidP="00991E6C">
      <w:pPr>
        <w:rPr>
          <w:lang w:val="en-GB"/>
        </w:rPr>
      </w:pPr>
    </w:p>
    <w:p w14:paraId="794B9AF7" w14:textId="09ECB9FC" w:rsidR="00EC7F3C" w:rsidRDefault="00EC7F3C" w:rsidP="00991E6C">
      <w:pPr>
        <w:rPr>
          <w:lang w:val="en-GB"/>
        </w:rPr>
      </w:pPr>
    </w:p>
    <w:p w14:paraId="59A7B337" w14:textId="09313798" w:rsidR="00EC7F3C" w:rsidRDefault="00EC7F3C" w:rsidP="00991E6C">
      <w:pPr>
        <w:rPr>
          <w:lang w:val="en-GB"/>
        </w:rPr>
      </w:pPr>
    </w:p>
    <w:p w14:paraId="402E691B" w14:textId="4B93FB12" w:rsidR="00EC7F3C" w:rsidRDefault="00EC7F3C" w:rsidP="00991E6C">
      <w:pPr>
        <w:rPr>
          <w:lang w:val="en-GB"/>
        </w:rPr>
      </w:pPr>
    </w:p>
    <w:p w14:paraId="0713B2B1" w14:textId="0DEA4578" w:rsidR="00EC7F3C" w:rsidRDefault="00EC7F3C" w:rsidP="00991E6C">
      <w:pPr>
        <w:rPr>
          <w:lang w:val="en-GB"/>
        </w:rPr>
      </w:pPr>
    </w:p>
    <w:p w14:paraId="6F77B919" w14:textId="114C768B" w:rsidR="00EC7F3C" w:rsidRDefault="00EC7F3C" w:rsidP="00991E6C">
      <w:pPr>
        <w:rPr>
          <w:lang w:val="en-GB"/>
        </w:rPr>
      </w:pPr>
    </w:p>
    <w:p w14:paraId="3D6C697E" w14:textId="77777777" w:rsidR="00EC7F3C" w:rsidRDefault="00EC7F3C" w:rsidP="00991E6C">
      <w:pPr>
        <w:rPr>
          <w:lang w:val="en-GB"/>
        </w:rPr>
      </w:pPr>
    </w:p>
    <w:p w14:paraId="3485D810" w14:textId="77777777" w:rsidR="00A56598" w:rsidRDefault="00A56598" w:rsidP="00991E6C">
      <w:pPr>
        <w:rPr>
          <w:lang w:val="en-GB"/>
        </w:rPr>
      </w:pPr>
    </w:p>
    <w:p w14:paraId="6CFD6B8E" w14:textId="2FFD1739" w:rsidR="00F15AA5" w:rsidRDefault="00F15AA5" w:rsidP="00991E6C">
      <w:pPr>
        <w:rPr>
          <w:lang w:val="en-GB"/>
        </w:rPr>
      </w:pPr>
    </w:p>
    <w:p w14:paraId="666AAC6D" w14:textId="633735AC" w:rsidR="00E45742" w:rsidRPr="004623E1" w:rsidRDefault="00E45742" w:rsidP="004B3847">
      <w:pPr>
        <w:pStyle w:val="Nagwek2"/>
        <w:jc w:val="right"/>
        <w:rPr>
          <w:rFonts w:ascii="Arial" w:hAnsi="Arial" w:cs="Arial"/>
          <w:b/>
          <w:color w:val="auto"/>
          <w:sz w:val="20"/>
          <w:szCs w:val="20"/>
          <w:lang w:val="en-GB"/>
        </w:rPr>
      </w:pPr>
      <w:bookmarkStart w:id="14" w:name="_Toc185421807"/>
      <w:r w:rsidRPr="004623E1">
        <w:rPr>
          <w:rFonts w:ascii="Arial" w:hAnsi="Arial" w:cs="Arial"/>
          <w:b/>
          <w:color w:val="auto"/>
          <w:sz w:val="20"/>
          <w:szCs w:val="20"/>
          <w:lang w:val="en-GB"/>
        </w:rPr>
        <w:lastRenderedPageBreak/>
        <w:t>Appendi</w:t>
      </w:r>
      <w:r w:rsidR="00D172B8">
        <w:rPr>
          <w:rFonts w:ascii="Arial" w:hAnsi="Arial" w:cs="Arial"/>
          <w:b/>
          <w:color w:val="auto"/>
          <w:sz w:val="20"/>
          <w:szCs w:val="20"/>
          <w:lang w:val="en-GB"/>
        </w:rPr>
        <w:t xml:space="preserve">x </w:t>
      </w:r>
      <w:r w:rsidR="00286CC9">
        <w:rPr>
          <w:rFonts w:ascii="Arial" w:hAnsi="Arial" w:cs="Arial"/>
          <w:b/>
          <w:color w:val="auto"/>
          <w:sz w:val="20"/>
          <w:szCs w:val="20"/>
          <w:lang w:val="en-GB"/>
        </w:rPr>
        <w:t>n</w:t>
      </w:r>
      <w:r w:rsidR="00F8761D" w:rsidRPr="009344AA">
        <w:rPr>
          <w:rFonts w:ascii="Arial" w:hAnsi="Arial" w:cs="Arial"/>
          <w:b/>
          <w:color w:val="auto"/>
          <w:sz w:val="20"/>
          <w:szCs w:val="20"/>
          <w:lang w:val="en-GB"/>
        </w:rPr>
        <w:t xml:space="preserve">o. </w:t>
      </w:r>
      <w:r w:rsidR="00D172B8" w:rsidRPr="00286CC9">
        <w:rPr>
          <w:rFonts w:ascii="Arial" w:hAnsi="Arial" w:cs="Arial"/>
          <w:b/>
          <w:color w:val="000000" w:themeColor="text1"/>
          <w:sz w:val="20"/>
          <w:szCs w:val="20"/>
          <w:lang w:val="en-GB"/>
        </w:rPr>
        <w:t>3</w:t>
      </w:r>
      <w:r w:rsidR="004623E1" w:rsidRPr="00F8761D">
        <w:rPr>
          <w:rFonts w:ascii="Arial" w:hAnsi="Arial" w:cs="Arial"/>
          <w:b/>
          <w:color w:val="FF0000"/>
          <w:sz w:val="20"/>
          <w:szCs w:val="20"/>
          <w:lang w:val="en-GB"/>
        </w:rPr>
        <w:t xml:space="preserve">  </w:t>
      </w:r>
      <w:r w:rsidR="00286CC9" w:rsidRPr="00CA74C9">
        <w:rPr>
          <w:rFonts w:ascii="Arial" w:hAnsi="Arial" w:cs="Arial"/>
          <w:b/>
          <w:color w:val="auto"/>
          <w:sz w:val="20"/>
          <w:szCs w:val="20"/>
          <w:lang w:val="en-GB"/>
        </w:rPr>
        <w:t>–</w:t>
      </w:r>
      <w:r w:rsidR="004623E1" w:rsidRPr="004623E1">
        <w:rPr>
          <w:rFonts w:ascii="Arial" w:hAnsi="Arial" w:cs="Arial"/>
          <w:b/>
          <w:color w:val="auto"/>
          <w:sz w:val="20"/>
          <w:szCs w:val="20"/>
          <w:lang w:val="en-GB"/>
        </w:rPr>
        <w:t xml:space="preserve"> COMMERCIAL </w:t>
      </w:r>
      <w:r w:rsidR="004F23BF">
        <w:rPr>
          <w:rFonts w:ascii="Arial" w:hAnsi="Arial" w:cs="Arial"/>
          <w:b/>
          <w:color w:val="auto"/>
          <w:sz w:val="20"/>
          <w:szCs w:val="20"/>
          <w:lang w:val="en-GB"/>
        </w:rPr>
        <w:t>OFFER</w:t>
      </w:r>
      <w:bookmarkEnd w:id="14"/>
    </w:p>
    <w:p w14:paraId="2565CB35" w14:textId="77777777" w:rsidR="00E45742" w:rsidRPr="00CA74C9" w:rsidRDefault="00E45742" w:rsidP="00CA74C9">
      <w:pPr>
        <w:spacing w:line="276" w:lineRule="auto"/>
        <w:jc w:val="both"/>
        <w:rPr>
          <w:rFonts w:ascii="Arial" w:hAnsi="Arial" w:cs="Arial"/>
          <w:lang w:val="en-GB"/>
        </w:rPr>
      </w:pPr>
    </w:p>
    <w:p w14:paraId="4D318286" w14:textId="77777777" w:rsidR="00E45742" w:rsidRPr="00CA74C9" w:rsidRDefault="00E45742" w:rsidP="00CA74C9">
      <w:pPr>
        <w:spacing w:line="276" w:lineRule="auto"/>
        <w:jc w:val="both"/>
        <w:rPr>
          <w:rFonts w:ascii="Arial" w:hAnsi="Arial" w:cs="Arial"/>
          <w:b/>
          <w:lang w:val="en-GB"/>
        </w:rPr>
      </w:pPr>
      <w:r w:rsidRPr="00CA74C9">
        <w:rPr>
          <w:rFonts w:ascii="Arial" w:hAnsi="Arial" w:cs="Arial"/>
          <w:b/>
          <w:lang w:val="en-GB"/>
        </w:rPr>
        <w:t>BIDDER:</w:t>
      </w:r>
    </w:p>
    <w:p w14:paraId="7F693973" w14:textId="77777777" w:rsidR="00E45742" w:rsidRPr="00CA74C9" w:rsidRDefault="00E45742" w:rsidP="00CA74C9">
      <w:pPr>
        <w:spacing w:line="276" w:lineRule="auto"/>
        <w:jc w:val="both"/>
        <w:rPr>
          <w:rFonts w:ascii="Arial" w:hAnsi="Arial" w:cs="Arial"/>
          <w:b/>
          <w:lang w:val="en-GB"/>
        </w:rPr>
      </w:pPr>
      <w:r w:rsidRPr="00CA74C9">
        <w:rPr>
          <w:rFonts w:ascii="Arial" w:hAnsi="Arial" w:cs="Arial"/>
          <w:b/>
          <w:lang w:val="en-GB"/>
        </w:rPr>
        <w:t>………………………………………………………</w:t>
      </w:r>
    </w:p>
    <w:p w14:paraId="02CDEAC4" w14:textId="77777777" w:rsidR="00E45742" w:rsidRPr="00CA74C9" w:rsidRDefault="00E45742" w:rsidP="00CA74C9">
      <w:pPr>
        <w:spacing w:line="276" w:lineRule="auto"/>
        <w:jc w:val="both"/>
        <w:rPr>
          <w:rFonts w:ascii="Arial" w:hAnsi="Arial" w:cs="Arial"/>
          <w:b/>
          <w:lang w:val="en-GB"/>
        </w:rPr>
      </w:pPr>
      <w:r w:rsidRPr="00CA74C9">
        <w:rPr>
          <w:rFonts w:ascii="Arial" w:hAnsi="Arial" w:cs="Arial"/>
          <w:b/>
          <w:lang w:val="en-GB"/>
        </w:rPr>
        <w:t>………………………………………………………</w:t>
      </w:r>
    </w:p>
    <w:p w14:paraId="30B40997" w14:textId="77777777" w:rsidR="00E45742" w:rsidRPr="00CA74C9" w:rsidRDefault="00E45742" w:rsidP="00CA74C9">
      <w:pPr>
        <w:spacing w:line="276" w:lineRule="auto"/>
        <w:jc w:val="both"/>
        <w:rPr>
          <w:rFonts w:ascii="Arial" w:hAnsi="Arial" w:cs="Arial"/>
          <w:b/>
          <w:lang w:val="en-GB"/>
        </w:rPr>
      </w:pPr>
      <w:r w:rsidRPr="00CA74C9">
        <w:rPr>
          <w:rFonts w:ascii="Arial" w:hAnsi="Arial" w:cs="Arial"/>
          <w:b/>
          <w:lang w:val="en-GB"/>
        </w:rPr>
        <w:t>………………………………………………………</w:t>
      </w:r>
    </w:p>
    <w:p w14:paraId="05E0BC07" w14:textId="77777777" w:rsidR="00E45742" w:rsidRPr="00CA74C9" w:rsidRDefault="00E45742" w:rsidP="00CA74C9">
      <w:pPr>
        <w:spacing w:line="276" w:lineRule="auto"/>
        <w:jc w:val="both"/>
        <w:rPr>
          <w:rFonts w:ascii="Arial" w:hAnsi="Arial" w:cs="Arial"/>
          <w:lang w:val="en-GB"/>
        </w:rPr>
      </w:pPr>
      <w:r w:rsidRPr="00CA74C9">
        <w:rPr>
          <w:rFonts w:ascii="Arial" w:hAnsi="Arial" w:cs="Arial"/>
          <w:lang w:val="en-GB"/>
        </w:rPr>
        <w:t>Bidder’s name, registered office, address</w:t>
      </w:r>
    </w:p>
    <w:p w14:paraId="199A1EAE" w14:textId="77777777" w:rsidR="00E45742" w:rsidRPr="00CA74C9" w:rsidRDefault="00E45742" w:rsidP="00CA74C9">
      <w:pPr>
        <w:spacing w:line="276" w:lineRule="auto"/>
        <w:jc w:val="both"/>
        <w:rPr>
          <w:rFonts w:ascii="Arial" w:hAnsi="Arial" w:cs="Arial"/>
          <w:lang w:val="en-GB"/>
        </w:rPr>
      </w:pPr>
    </w:p>
    <w:p w14:paraId="4897AD49" w14:textId="77777777" w:rsidR="004623E1" w:rsidRPr="00CA74C9" w:rsidRDefault="004623E1" w:rsidP="004623E1">
      <w:pPr>
        <w:spacing w:line="276" w:lineRule="auto"/>
        <w:jc w:val="both"/>
        <w:rPr>
          <w:rFonts w:ascii="Arial" w:hAnsi="Arial" w:cs="Arial"/>
          <w:b/>
          <w:lang w:val="en-GB"/>
        </w:rPr>
      </w:pPr>
    </w:p>
    <w:p w14:paraId="7DDFAC92" w14:textId="7016535A" w:rsidR="004623E1" w:rsidRPr="00CA74C9" w:rsidRDefault="004623E1" w:rsidP="003944DE">
      <w:pPr>
        <w:spacing w:line="276" w:lineRule="auto"/>
        <w:jc w:val="both"/>
        <w:rPr>
          <w:rFonts w:ascii="Arial" w:hAnsi="Arial" w:cs="Arial"/>
          <w:lang w:val="en-GB"/>
        </w:rPr>
      </w:pPr>
      <w:r w:rsidRPr="00CA74C9">
        <w:rPr>
          <w:rFonts w:ascii="Arial" w:hAnsi="Arial" w:cs="Arial"/>
          <w:lang w:val="en-GB"/>
        </w:rPr>
        <w:t>In response to a Request for Proposal announced by ORLEN S.A. for the award of procurement under investment project titled</w:t>
      </w:r>
      <w:r w:rsidR="00A56598">
        <w:rPr>
          <w:rFonts w:ascii="Arial" w:hAnsi="Arial" w:cs="Arial"/>
          <w:b/>
          <w:lang w:val="en-GB"/>
        </w:rPr>
        <w:t xml:space="preserve"> </w:t>
      </w:r>
      <w:r w:rsidR="00A56598" w:rsidRPr="00A56598">
        <w:rPr>
          <w:rFonts w:ascii="Arial" w:hAnsi="Arial" w:cs="Arial"/>
          <w:b/>
          <w:lang w:val="en-GB"/>
        </w:rPr>
        <w:t>“</w:t>
      </w:r>
      <w:r w:rsidR="0030372A" w:rsidRPr="0030372A">
        <w:rPr>
          <w:rFonts w:ascii="Arial" w:hAnsi="Arial" w:cs="Arial"/>
          <w:b/>
          <w:lang w:val="en-GB"/>
        </w:rPr>
        <w:t>Feasibility Study for CO2 Conditioning Unit (CC_EO) processing CO2 from Ethylene Oxide (EO)</w:t>
      </w:r>
      <w:r w:rsidR="0030372A">
        <w:rPr>
          <w:rFonts w:ascii="Arial" w:hAnsi="Arial" w:cs="Arial"/>
          <w:b/>
          <w:lang w:val="en-GB"/>
        </w:rPr>
        <w:t xml:space="preserve"> unit in ORLEN Refinery in </w:t>
      </w:r>
      <w:proofErr w:type="spellStart"/>
      <w:r w:rsidR="0030372A">
        <w:rPr>
          <w:rFonts w:ascii="Arial" w:hAnsi="Arial" w:cs="Arial"/>
          <w:b/>
          <w:lang w:val="en-GB"/>
        </w:rPr>
        <w:t>Płock</w:t>
      </w:r>
      <w:proofErr w:type="spellEnd"/>
      <w:r w:rsidR="00A56598" w:rsidRPr="00A56598">
        <w:rPr>
          <w:rFonts w:ascii="Arial" w:hAnsi="Arial" w:cs="Arial"/>
          <w:b/>
          <w:lang w:val="en-GB"/>
        </w:rPr>
        <w:t xml:space="preserve">“ </w:t>
      </w:r>
      <w:r w:rsidRPr="00CA74C9">
        <w:rPr>
          <w:rFonts w:ascii="Arial" w:hAnsi="Arial" w:cs="Arial"/>
          <w:lang w:val="en-GB"/>
        </w:rPr>
        <w:t>we hereby submit a proposal complying with the requirements of the Request for Proposal and we hereby declare that this propos</w:t>
      </w:r>
      <w:r>
        <w:rPr>
          <w:rFonts w:ascii="Arial" w:hAnsi="Arial" w:cs="Arial"/>
          <w:lang w:val="en-GB"/>
        </w:rPr>
        <w:t>al was drawn up for the entire S</w:t>
      </w:r>
      <w:r w:rsidR="00795F3C">
        <w:rPr>
          <w:rFonts w:ascii="Arial" w:hAnsi="Arial" w:cs="Arial"/>
          <w:lang w:val="en-GB"/>
        </w:rPr>
        <w:t>cope of W</w:t>
      </w:r>
      <w:r w:rsidRPr="00CA74C9">
        <w:rPr>
          <w:rFonts w:ascii="Arial" w:hAnsi="Arial" w:cs="Arial"/>
          <w:lang w:val="en-GB"/>
        </w:rPr>
        <w:t>orks and deliveries related to the completion of the subject of procurements, as stipulated in this Request for Proposal.</w:t>
      </w:r>
    </w:p>
    <w:p w14:paraId="08EC6231" w14:textId="77777777" w:rsidR="004623E1" w:rsidRPr="00CA74C9" w:rsidRDefault="004623E1" w:rsidP="00CA74C9">
      <w:pPr>
        <w:spacing w:line="276" w:lineRule="auto"/>
        <w:jc w:val="both"/>
        <w:rPr>
          <w:rFonts w:ascii="Arial" w:hAnsi="Arial" w:cs="Arial"/>
          <w:b/>
          <w:lang w:val="en-GB"/>
        </w:rPr>
      </w:pPr>
    </w:p>
    <w:p w14:paraId="6F7F9CBB" w14:textId="77777777" w:rsidR="00E10471" w:rsidRPr="00AB3382" w:rsidRDefault="00E10471" w:rsidP="00A80ADA">
      <w:pPr>
        <w:pStyle w:val="Akapitzlist"/>
        <w:numPr>
          <w:ilvl w:val="0"/>
          <w:numId w:val="29"/>
        </w:numPr>
        <w:rPr>
          <w:rFonts w:ascii="Arial" w:hAnsi="Arial" w:cs="Arial"/>
          <w:b/>
          <w:lang w:val="en-GB"/>
        </w:rPr>
      </w:pPr>
      <w:r w:rsidRPr="00AB3382">
        <w:rPr>
          <w:rFonts w:ascii="Arial" w:hAnsi="Arial" w:cs="Arial"/>
          <w:b/>
          <w:lang w:val="en-GB"/>
        </w:rPr>
        <w:t>DECLARATION – 0/1 CRITERIA to COMMERCIAL PRICE PROPOSAL</w:t>
      </w:r>
    </w:p>
    <w:p w14:paraId="0DACB536" w14:textId="77777777" w:rsidR="00954B95" w:rsidRPr="00AB3382" w:rsidRDefault="00954B95" w:rsidP="00954B95">
      <w:pPr>
        <w:jc w:val="both"/>
        <w:rPr>
          <w:rFonts w:ascii="Arial" w:hAnsi="Arial" w:cs="Arial"/>
          <w:b/>
          <w:lang w:val="en-GB"/>
        </w:rPr>
      </w:pPr>
    </w:p>
    <w:p w14:paraId="628CFF80" w14:textId="77777777" w:rsidR="00653F79" w:rsidRPr="00653F79" w:rsidRDefault="004F086D" w:rsidP="00653F79">
      <w:pPr>
        <w:pStyle w:val="Akapitzlist"/>
        <w:numPr>
          <w:ilvl w:val="1"/>
          <w:numId w:val="25"/>
        </w:numPr>
        <w:ind w:left="426" w:hanging="426"/>
        <w:jc w:val="both"/>
        <w:rPr>
          <w:rFonts w:ascii="Arial" w:hAnsi="Arial" w:cs="Arial"/>
          <w:sz w:val="20"/>
          <w:lang w:val="en-US"/>
        </w:rPr>
      </w:pPr>
      <w:r w:rsidRPr="00AB3382">
        <w:rPr>
          <w:rFonts w:ascii="Arial" w:hAnsi="Arial" w:cs="Arial"/>
          <w:sz w:val="20"/>
          <w:lang w:val="en-GB"/>
        </w:rPr>
        <w:t>We declare to indicate</w:t>
      </w:r>
      <w:r w:rsidR="00954B95" w:rsidRPr="00AB3382">
        <w:rPr>
          <w:rFonts w:ascii="Arial" w:hAnsi="Arial" w:cs="Arial"/>
          <w:sz w:val="20"/>
          <w:lang w:val="en-GB"/>
        </w:rPr>
        <w:t xml:space="preserve"> a </w:t>
      </w:r>
      <w:r w:rsidR="00C76C3A">
        <w:rPr>
          <w:rFonts w:ascii="Arial" w:hAnsi="Arial" w:cs="Arial"/>
          <w:sz w:val="20"/>
          <w:lang w:val="en-GB"/>
        </w:rPr>
        <w:t>MAXIMUM</w:t>
      </w:r>
      <w:r w:rsidR="00954B95" w:rsidRPr="00AB3382">
        <w:rPr>
          <w:rFonts w:ascii="Arial" w:hAnsi="Arial" w:cs="Arial"/>
          <w:sz w:val="20"/>
          <w:lang w:val="en-GB"/>
        </w:rPr>
        <w:t xml:space="preserve"> </w:t>
      </w:r>
      <w:r w:rsidR="00E10471" w:rsidRPr="00AB3382">
        <w:rPr>
          <w:rFonts w:ascii="Arial" w:hAnsi="Arial" w:cs="Arial"/>
          <w:sz w:val="20"/>
          <w:lang w:val="en-GB"/>
        </w:rPr>
        <w:t xml:space="preserve">amount of </w:t>
      </w:r>
      <w:r w:rsidR="00954B95" w:rsidRPr="00AB3382">
        <w:rPr>
          <w:rFonts w:ascii="Arial" w:hAnsi="Arial" w:cs="Arial"/>
          <w:sz w:val="20"/>
          <w:lang w:val="en-GB"/>
        </w:rPr>
        <w:t xml:space="preserve">total remuneration (for </w:t>
      </w:r>
      <w:r w:rsidR="006B6DD6">
        <w:rPr>
          <w:rFonts w:ascii="Arial" w:hAnsi="Arial" w:cs="Arial"/>
          <w:sz w:val="20"/>
          <w:lang w:val="en-GB"/>
        </w:rPr>
        <w:t xml:space="preserve">all </w:t>
      </w:r>
      <w:r w:rsidR="00954B95" w:rsidRPr="00AB3382">
        <w:rPr>
          <w:rFonts w:ascii="Arial" w:hAnsi="Arial" w:cs="Arial"/>
          <w:sz w:val="20"/>
          <w:lang w:val="en-GB"/>
        </w:rPr>
        <w:t xml:space="preserve">works covered by the scope </w:t>
      </w:r>
      <w:r w:rsidR="00E10471" w:rsidRPr="00AB3382">
        <w:rPr>
          <w:rFonts w:ascii="Arial" w:hAnsi="Arial" w:cs="Arial"/>
          <w:sz w:val="20"/>
          <w:lang w:val="en-GB"/>
        </w:rPr>
        <w:t>RFP)</w:t>
      </w:r>
      <w:r w:rsidR="00954B95" w:rsidRPr="00AB3382">
        <w:rPr>
          <w:rFonts w:ascii="Arial" w:hAnsi="Arial" w:cs="Arial"/>
          <w:sz w:val="20"/>
          <w:lang w:val="en-GB"/>
        </w:rPr>
        <w:t xml:space="preserve"> </w:t>
      </w:r>
      <w:r w:rsidR="00653F79">
        <w:rPr>
          <w:rFonts w:ascii="Arial" w:hAnsi="Arial" w:cs="Arial"/>
          <w:sz w:val="20"/>
          <w:lang w:val="en-GB"/>
        </w:rPr>
        <w:t xml:space="preserve"> </w:t>
      </w:r>
      <w:r w:rsidR="00653F79" w:rsidRPr="00653F79">
        <w:rPr>
          <w:rFonts w:ascii="Arial" w:hAnsi="Arial" w:cs="Arial"/>
          <w:sz w:val="20"/>
          <w:lang w:val="en-US"/>
        </w:rPr>
        <w:t>and broken down into individual components for each scope of works with indication of number of man-hours and hourly rate assumed for each of the components. If necessary, please also indicate any other cost ingredients.</w:t>
      </w:r>
    </w:p>
    <w:p w14:paraId="346FA586" w14:textId="6CD5AD8E" w:rsidR="00653F79" w:rsidRDefault="00653F79" w:rsidP="00653F79">
      <w:pPr>
        <w:pStyle w:val="Akapitzlist"/>
        <w:ind w:left="426"/>
        <w:jc w:val="both"/>
        <w:rPr>
          <w:rFonts w:ascii="Arial" w:hAnsi="Arial" w:cs="Arial"/>
          <w:sz w:val="20"/>
          <w:lang w:val="en-GB"/>
        </w:rPr>
      </w:pPr>
    </w:p>
    <w:p w14:paraId="35B09516" w14:textId="02C30284" w:rsidR="00712FCC" w:rsidRPr="00484744" w:rsidRDefault="00996F64" w:rsidP="00484744">
      <w:pPr>
        <w:pStyle w:val="Akapitzlist"/>
        <w:numPr>
          <w:ilvl w:val="1"/>
          <w:numId w:val="25"/>
        </w:numPr>
        <w:ind w:left="426" w:hanging="426"/>
        <w:jc w:val="both"/>
        <w:rPr>
          <w:rFonts w:ascii="Arial" w:hAnsi="Arial" w:cs="Arial"/>
          <w:sz w:val="20"/>
          <w:lang w:val="en-GB"/>
        </w:rPr>
      </w:pPr>
      <w:r w:rsidRPr="00484744">
        <w:rPr>
          <w:rFonts w:ascii="Arial" w:hAnsi="Arial" w:cs="Arial"/>
          <w:sz w:val="20"/>
          <w:lang w:val="en-GB"/>
        </w:rPr>
        <w:t xml:space="preserve">We accept the payment </w:t>
      </w:r>
      <w:r w:rsidR="00954B95" w:rsidRPr="00484744">
        <w:rPr>
          <w:rFonts w:ascii="Arial" w:hAnsi="Arial" w:cs="Arial"/>
          <w:sz w:val="20"/>
          <w:lang w:val="en-GB"/>
        </w:rPr>
        <w:t>in accordance with A</w:t>
      </w:r>
      <w:r w:rsidR="00E10471" w:rsidRPr="00484744">
        <w:rPr>
          <w:rFonts w:ascii="Arial" w:hAnsi="Arial" w:cs="Arial"/>
          <w:sz w:val="20"/>
          <w:lang w:val="en-GB"/>
        </w:rPr>
        <w:t xml:space="preserve">ppendix </w:t>
      </w:r>
      <w:r w:rsidR="00F723E6" w:rsidRPr="00484744">
        <w:rPr>
          <w:rFonts w:ascii="Arial" w:hAnsi="Arial" w:cs="Arial"/>
          <w:sz w:val="20"/>
          <w:lang w:val="en-GB"/>
        </w:rPr>
        <w:t>H1</w:t>
      </w:r>
      <w:r w:rsidR="000A70FB" w:rsidRPr="00484744">
        <w:rPr>
          <w:rFonts w:ascii="Arial" w:hAnsi="Arial" w:cs="Arial"/>
          <w:sz w:val="20"/>
          <w:lang w:val="en-GB"/>
        </w:rPr>
        <w:t xml:space="preserve"> Price Picture</w:t>
      </w:r>
      <w:r w:rsidR="00F723E6" w:rsidRPr="00484744">
        <w:rPr>
          <w:rFonts w:ascii="Arial" w:hAnsi="Arial" w:cs="Arial"/>
          <w:sz w:val="20"/>
          <w:lang w:val="en-GB"/>
        </w:rPr>
        <w:t xml:space="preserve"> </w:t>
      </w:r>
      <w:r w:rsidRPr="00484744">
        <w:rPr>
          <w:rFonts w:ascii="Arial" w:hAnsi="Arial" w:cs="Arial"/>
          <w:sz w:val="20"/>
          <w:lang w:val="en-GB"/>
        </w:rPr>
        <w:t>(</w:t>
      </w:r>
      <w:r w:rsidR="00954B95" w:rsidRPr="00484744">
        <w:rPr>
          <w:rFonts w:ascii="Arial" w:hAnsi="Arial" w:cs="Arial"/>
          <w:sz w:val="20"/>
          <w:lang w:val="en-GB"/>
        </w:rPr>
        <w:t>filled in in the form of a PDF file (signed by an authorized per</w:t>
      </w:r>
      <w:r w:rsidRPr="00484744">
        <w:rPr>
          <w:rFonts w:ascii="Arial" w:hAnsi="Arial" w:cs="Arial"/>
          <w:sz w:val="20"/>
          <w:lang w:val="en-GB"/>
        </w:rPr>
        <w:t>son) and in an editable version).</w:t>
      </w:r>
    </w:p>
    <w:p w14:paraId="525436DF" w14:textId="77777777" w:rsidR="00835045" w:rsidRPr="00AB3382" w:rsidRDefault="00835045" w:rsidP="00835045">
      <w:pPr>
        <w:pStyle w:val="Akapitzlist"/>
        <w:ind w:left="426"/>
        <w:jc w:val="both"/>
        <w:rPr>
          <w:rFonts w:ascii="Arial" w:hAnsi="Arial" w:cs="Arial"/>
          <w:sz w:val="20"/>
          <w:lang w:val="en-GB"/>
        </w:rPr>
      </w:pPr>
    </w:p>
    <w:p w14:paraId="03C9E69A" w14:textId="77777777" w:rsidR="004F086D" w:rsidRPr="00AB3382" w:rsidRDefault="00712FCC" w:rsidP="00A80ADA">
      <w:pPr>
        <w:pStyle w:val="Akapitzlist"/>
        <w:numPr>
          <w:ilvl w:val="1"/>
          <w:numId w:val="25"/>
        </w:numPr>
        <w:ind w:left="426" w:hanging="426"/>
        <w:jc w:val="both"/>
        <w:rPr>
          <w:rFonts w:ascii="Arial" w:hAnsi="Arial" w:cs="Arial"/>
          <w:sz w:val="20"/>
          <w:lang w:val="en-GB"/>
        </w:rPr>
      </w:pPr>
      <w:r w:rsidRPr="00AB3382">
        <w:rPr>
          <w:rFonts w:ascii="Arial" w:hAnsi="Arial" w:cs="Arial"/>
          <w:sz w:val="20"/>
          <w:lang w:val="en-GB"/>
        </w:rPr>
        <w:t>We accept that the remuneration will be paid adequately to the scope that was actually performed and confirmed by signed final acceptance protocol. The SCOPE OF WORK can be limited after the COMPANY's decision (</w:t>
      </w:r>
      <w:r w:rsidR="00835045" w:rsidRPr="00AB3382">
        <w:rPr>
          <w:rFonts w:ascii="Arial" w:hAnsi="Arial" w:cs="Arial"/>
          <w:sz w:val="20"/>
          <w:lang w:val="en-GB"/>
        </w:rPr>
        <w:t>in written form sent via email)</w:t>
      </w:r>
      <w:r w:rsidRPr="00AB3382">
        <w:rPr>
          <w:rFonts w:ascii="Arial" w:hAnsi="Arial" w:cs="Arial"/>
          <w:sz w:val="20"/>
          <w:lang w:val="en-GB"/>
        </w:rPr>
        <w:t>.</w:t>
      </w:r>
      <w:r w:rsidR="002E0B65" w:rsidRPr="00AB3382">
        <w:rPr>
          <w:rFonts w:ascii="Arial" w:hAnsi="Arial" w:cs="Arial"/>
          <w:sz w:val="20"/>
          <w:lang w:val="en-GB"/>
        </w:rPr>
        <w:t xml:space="preserve"> </w:t>
      </w:r>
    </w:p>
    <w:p w14:paraId="68394A92" w14:textId="77777777" w:rsidR="008D7158" w:rsidRPr="00AB3382" w:rsidRDefault="008D7158" w:rsidP="00612D52">
      <w:pPr>
        <w:jc w:val="both"/>
        <w:rPr>
          <w:rFonts w:ascii="Arial" w:hAnsi="Arial" w:cs="Arial"/>
          <w:lang w:val="en-GB"/>
        </w:rPr>
      </w:pPr>
    </w:p>
    <w:p w14:paraId="78EEA411" w14:textId="77777777" w:rsidR="00954B95" w:rsidRPr="00AB3382" w:rsidRDefault="00954B95" w:rsidP="00A80ADA">
      <w:pPr>
        <w:pStyle w:val="Akapitzlist"/>
        <w:numPr>
          <w:ilvl w:val="1"/>
          <w:numId w:val="25"/>
        </w:numPr>
        <w:ind w:left="426" w:hanging="426"/>
        <w:jc w:val="both"/>
        <w:rPr>
          <w:rFonts w:ascii="Arial" w:hAnsi="Arial" w:cs="Arial"/>
          <w:sz w:val="20"/>
          <w:lang w:val="en-GB"/>
        </w:rPr>
      </w:pPr>
      <w:r w:rsidRPr="00AB3382">
        <w:rPr>
          <w:rFonts w:ascii="Arial" w:hAnsi="Arial" w:cs="Arial"/>
          <w:sz w:val="20"/>
          <w:lang w:val="en-GB"/>
        </w:rPr>
        <w:t xml:space="preserve">We accept a 45-day invoice payment </w:t>
      </w:r>
      <w:r w:rsidR="008D7158" w:rsidRPr="00AB3382">
        <w:rPr>
          <w:rFonts w:ascii="Arial" w:hAnsi="Arial" w:cs="Arial"/>
          <w:sz w:val="20"/>
          <w:lang w:val="en-GB"/>
        </w:rPr>
        <w:t>term</w:t>
      </w:r>
      <w:r w:rsidRPr="00AB3382">
        <w:rPr>
          <w:rFonts w:ascii="Arial" w:hAnsi="Arial" w:cs="Arial"/>
          <w:sz w:val="20"/>
          <w:lang w:val="en-GB"/>
        </w:rPr>
        <w:t>, counted from the date of receipt of a correctly issued invoice with an acceptance protocol</w:t>
      </w:r>
    </w:p>
    <w:p w14:paraId="761928FE" w14:textId="3E152B05" w:rsidR="00954B95" w:rsidRDefault="00954B95" w:rsidP="00712FCC">
      <w:pPr>
        <w:pStyle w:val="Akapitzlist"/>
        <w:ind w:left="426"/>
        <w:jc w:val="both"/>
        <w:rPr>
          <w:rFonts w:ascii="Arial" w:hAnsi="Arial" w:cs="Arial"/>
          <w:sz w:val="20"/>
          <w:lang w:val="en-GB"/>
        </w:rPr>
      </w:pPr>
    </w:p>
    <w:p w14:paraId="4D203881" w14:textId="77777777" w:rsidR="004D3ACB" w:rsidRPr="00510B79" w:rsidRDefault="004D3ACB" w:rsidP="00712FCC">
      <w:pPr>
        <w:pStyle w:val="Akapitzlist"/>
        <w:ind w:left="426"/>
        <w:jc w:val="both"/>
        <w:rPr>
          <w:rFonts w:ascii="Arial" w:hAnsi="Arial" w:cs="Arial"/>
          <w:sz w:val="20"/>
          <w:lang w:val="en-GB"/>
        </w:rPr>
      </w:pPr>
    </w:p>
    <w:p w14:paraId="3E468C30" w14:textId="06DD2793" w:rsidR="00F6204F" w:rsidRPr="00510B79" w:rsidRDefault="003F73AE" w:rsidP="0009388B">
      <w:pPr>
        <w:spacing w:line="276" w:lineRule="auto"/>
        <w:jc w:val="both"/>
        <w:rPr>
          <w:rFonts w:ascii="Arial" w:hAnsi="Arial" w:cs="Arial"/>
          <w:i/>
          <w:sz w:val="18"/>
          <w:szCs w:val="18"/>
          <w:lang w:val="en-GB"/>
        </w:rPr>
      </w:pPr>
      <w:r>
        <w:rPr>
          <w:rFonts w:ascii="Arial" w:hAnsi="Arial" w:cs="Arial"/>
          <w:i/>
          <w:sz w:val="18"/>
          <w:szCs w:val="18"/>
          <w:lang w:val="en-GB"/>
        </w:rPr>
        <w:t>Note</w:t>
      </w:r>
      <w:r w:rsidR="007D7B12" w:rsidRPr="00510B79">
        <w:rPr>
          <w:rFonts w:ascii="Arial" w:hAnsi="Arial" w:cs="Arial"/>
          <w:i/>
          <w:sz w:val="18"/>
          <w:szCs w:val="18"/>
          <w:lang w:val="en-GB"/>
        </w:rPr>
        <w:t>:</w:t>
      </w:r>
    </w:p>
    <w:p w14:paraId="337CE747" w14:textId="77777777" w:rsidR="00F310EA" w:rsidRDefault="007D7B12" w:rsidP="0009388B">
      <w:pPr>
        <w:spacing w:line="276" w:lineRule="auto"/>
        <w:jc w:val="both"/>
        <w:rPr>
          <w:rFonts w:ascii="Arial" w:hAnsi="Arial" w:cs="Arial"/>
          <w:i/>
          <w:sz w:val="18"/>
          <w:szCs w:val="18"/>
          <w:lang w:val="en-GB"/>
        </w:rPr>
      </w:pPr>
      <w:r w:rsidRPr="00510B79">
        <w:rPr>
          <w:rFonts w:ascii="Arial" w:hAnsi="Arial" w:cs="Arial"/>
          <w:i/>
          <w:sz w:val="18"/>
          <w:szCs w:val="18"/>
          <w:lang w:val="en-GB"/>
        </w:rPr>
        <w:t xml:space="preserve">The Bidder acknowledges and accepts that the selected attachments to the </w:t>
      </w:r>
      <w:r w:rsidR="005B7068" w:rsidRPr="00510B79">
        <w:rPr>
          <w:rFonts w:ascii="Arial" w:hAnsi="Arial" w:cs="Arial"/>
          <w:i/>
          <w:sz w:val="18"/>
          <w:szCs w:val="18"/>
          <w:lang w:val="en-GB"/>
        </w:rPr>
        <w:t xml:space="preserve">Contract </w:t>
      </w:r>
      <w:r w:rsidRPr="00510B79">
        <w:rPr>
          <w:rFonts w:ascii="Arial" w:hAnsi="Arial" w:cs="Arial"/>
          <w:i/>
          <w:sz w:val="18"/>
          <w:szCs w:val="18"/>
          <w:lang w:val="en-GB"/>
        </w:rPr>
        <w:t xml:space="preserve">will be in electronic form. </w:t>
      </w:r>
    </w:p>
    <w:p w14:paraId="59C16077" w14:textId="77777777" w:rsidR="00AE3E07" w:rsidRDefault="007D7B12" w:rsidP="0009388B">
      <w:pPr>
        <w:spacing w:line="276" w:lineRule="auto"/>
        <w:jc w:val="both"/>
        <w:rPr>
          <w:rFonts w:ascii="Arial" w:hAnsi="Arial" w:cs="Arial"/>
          <w:i/>
          <w:sz w:val="18"/>
          <w:szCs w:val="18"/>
          <w:lang w:val="en-GB"/>
        </w:rPr>
      </w:pPr>
      <w:r w:rsidRPr="00510B79">
        <w:rPr>
          <w:rFonts w:ascii="Arial" w:hAnsi="Arial" w:cs="Arial"/>
          <w:i/>
          <w:sz w:val="18"/>
          <w:szCs w:val="18"/>
          <w:lang w:val="en-GB"/>
        </w:rPr>
        <w:t xml:space="preserve">The list of attachments in electronic form will be provided to the Bidder before signing the </w:t>
      </w:r>
      <w:r w:rsidR="005B7068" w:rsidRPr="00510B79">
        <w:rPr>
          <w:rFonts w:ascii="Arial" w:hAnsi="Arial" w:cs="Arial"/>
          <w:i/>
          <w:sz w:val="18"/>
          <w:szCs w:val="18"/>
          <w:lang w:val="en-GB"/>
        </w:rPr>
        <w:t>Contract</w:t>
      </w:r>
      <w:r w:rsidRPr="00510B79">
        <w:rPr>
          <w:rFonts w:ascii="Arial" w:hAnsi="Arial" w:cs="Arial"/>
          <w:i/>
          <w:sz w:val="18"/>
          <w:szCs w:val="18"/>
          <w:lang w:val="en-GB"/>
        </w:rPr>
        <w:t>, via the Connect Purchasing Platform ("Questions / Answers" section).</w:t>
      </w:r>
    </w:p>
    <w:p w14:paraId="6A9E8E9E" w14:textId="5103D562" w:rsidR="007D7B12" w:rsidRPr="00510B79" w:rsidRDefault="00382AC6" w:rsidP="0009388B">
      <w:pPr>
        <w:spacing w:line="276" w:lineRule="auto"/>
        <w:jc w:val="both"/>
        <w:rPr>
          <w:rFonts w:ascii="Arial" w:hAnsi="Arial" w:cs="Arial"/>
          <w:i/>
          <w:sz w:val="18"/>
          <w:szCs w:val="18"/>
          <w:lang w:val="en-GB"/>
        </w:rPr>
      </w:pPr>
      <w:r>
        <w:rPr>
          <w:rFonts w:ascii="Arial" w:hAnsi="Arial" w:cs="Arial"/>
          <w:i/>
          <w:sz w:val="18"/>
          <w:szCs w:val="18"/>
          <w:lang w:val="en-GB"/>
        </w:rPr>
        <w:t xml:space="preserve">The Ordering Party </w:t>
      </w:r>
      <w:r w:rsidR="00AE3E07" w:rsidRPr="00AE3E07">
        <w:rPr>
          <w:rFonts w:ascii="Arial" w:hAnsi="Arial" w:cs="Arial"/>
          <w:i/>
          <w:sz w:val="18"/>
          <w:szCs w:val="18"/>
          <w:lang w:val="en-GB"/>
        </w:rPr>
        <w:t>reserves the right to present the same price picture to each Bidder, taking into account the updated settlement method of work. All the above based on the results of the commercial proposals received.</w:t>
      </w:r>
      <w:r w:rsidR="00E45742" w:rsidRPr="00510B79">
        <w:rPr>
          <w:rFonts w:ascii="Arial" w:hAnsi="Arial" w:cs="Arial"/>
          <w:i/>
          <w:sz w:val="18"/>
          <w:szCs w:val="18"/>
          <w:lang w:val="en-GB"/>
        </w:rPr>
        <w:tab/>
      </w:r>
    </w:p>
    <w:p w14:paraId="6F7C995F" w14:textId="77777777" w:rsidR="004D3ACB" w:rsidRDefault="004D3ACB" w:rsidP="0009388B">
      <w:pPr>
        <w:spacing w:line="276" w:lineRule="auto"/>
        <w:jc w:val="both"/>
        <w:rPr>
          <w:rFonts w:ascii="Arial" w:hAnsi="Arial" w:cs="Arial"/>
          <w:lang w:val="en-GB"/>
        </w:rPr>
      </w:pPr>
    </w:p>
    <w:p w14:paraId="27C4D417" w14:textId="77777777" w:rsidR="004D3ACB" w:rsidRDefault="004D3ACB" w:rsidP="0009388B">
      <w:pPr>
        <w:spacing w:line="276" w:lineRule="auto"/>
        <w:jc w:val="both"/>
        <w:rPr>
          <w:rFonts w:ascii="Arial" w:hAnsi="Arial" w:cs="Arial"/>
          <w:lang w:val="en-GB"/>
        </w:rPr>
      </w:pPr>
    </w:p>
    <w:p w14:paraId="31B6E796" w14:textId="77777777" w:rsidR="004D3ACB" w:rsidRDefault="004D3ACB" w:rsidP="0009388B">
      <w:pPr>
        <w:spacing w:line="276" w:lineRule="auto"/>
        <w:jc w:val="both"/>
        <w:rPr>
          <w:rFonts w:ascii="Arial" w:hAnsi="Arial" w:cs="Arial"/>
          <w:lang w:val="en-GB"/>
        </w:rPr>
      </w:pPr>
    </w:p>
    <w:p w14:paraId="4B78B3C7" w14:textId="481EAC4A" w:rsidR="004D3ACB" w:rsidRDefault="004D3ACB" w:rsidP="0009388B">
      <w:pPr>
        <w:spacing w:line="276" w:lineRule="auto"/>
        <w:jc w:val="both"/>
        <w:rPr>
          <w:rFonts w:ascii="Arial" w:hAnsi="Arial" w:cs="Arial"/>
          <w:lang w:val="en-GB"/>
        </w:rPr>
      </w:pPr>
    </w:p>
    <w:p w14:paraId="5FD237FC" w14:textId="30D3E158" w:rsidR="00E45742" w:rsidRPr="00510B79" w:rsidRDefault="00E45742" w:rsidP="0009388B">
      <w:pPr>
        <w:spacing w:line="276" w:lineRule="auto"/>
        <w:jc w:val="both"/>
        <w:rPr>
          <w:rFonts w:ascii="Arial" w:hAnsi="Arial" w:cs="Arial"/>
          <w:b/>
          <w:lang w:val="en-GB"/>
        </w:rPr>
      </w:pPr>
      <w:r w:rsidRPr="00510B79">
        <w:rPr>
          <w:rFonts w:ascii="Arial" w:hAnsi="Arial" w:cs="Arial"/>
          <w:lang w:val="en-GB"/>
        </w:rPr>
        <w:tab/>
      </w:r>
      <w:r w:rsidRPr="00510B79">
        <w:rPr>
          <w:rFonts w:ascii="Arial" w:hAnsi="Arial" w:cs="Arial"/>
          <w:lang w:val="en-GB"/>
        </w:rPr>
        <w:tab/>
      </w:r>
      <w:r w:rsidRPr="00510B79">
        <w:rPr>
          <w:rFonts w:ascii="Arial" w:hAnsi="Arial" w:cs="Arial"/>
          <w:lang w:val="en-GB"/>
        </w:rPr>
        <w:tab/>
      </w:r>
      <w:r w:rsidRPr="00510B79">
        <w:rPr>
          <w:rFonts w:ascii="Arial" w:hAnsi="Arial" w:cs="Arial"/>
          <w:lang w:val="en-GB"/>
        </w:rPr>
        <w:tab/>
      </w:r>
    </w:p>
    <w:p w14:paraId="1EBAB0AA" w14:textId="65E7799C" w:rsidR="00712FCC" w:rsidRPr="00D34F90" w:rsidRDefault="00712FCC" w:rsidP="00A80ADA">
      <w:pPr>
        <w:pStyle w:val="Akapitzlist"/>
        <w:numPr>
          <w:ilvl w:val="0"/>
          <w:numId w:val="29"/>
        </w:numPr>
        <w:rPr>
          <w:rFonts w:ascii="Arial" w:hAnsi="Arial" w:cs="Arial"/>
          <w:b/>
          <w:lang w:val="en-GB"/>
        </w:rPr>
      </w:pPr>
      <w:r w:rsidRPr="00D34F90">
        <w:rPr>
          <w:rFonts w:ascii="Arial" w:hAnsi="Arial" w:cs="Arial"/>
          <w:b/>
          <w:lang w:val="en-GB"/>
        </w:rPr>
        <w:lastRenderedPageBreak/>
        <w:t>Scoring criteria - PRICE:</w:t>
      </w:r>
    </w:p>
    <w:p w14:paraId="7B1835BB" w14:textId="77777777" w:rsidR="008970E6" w:rsidRPr="000C08DA" w:rsidRDefault="008970E6" w:rsidP="008970E6">
      <w:pPr>
        <w:pStyle w:val="Akapitzlist"/>
        <w:spacing w:after="0"/>
        <w:ind w:left="792"/>
        <w:contextualSpacing w:val="0"/>
        <w:jc w:val="both"/>
        <w:rPr>
          <w:rFonts w:ascii="Arial" w:hAnsi="Arial" w:cs="Arial"/>
          <w:b/>
          <w:sz w:val="20"/>
          <w:szCs w:val="20"/>
          <w:highlight w:val="yellow"/>
        </w:rPr>
      </w:pPr>
    </w:p>
    <w:p w14:paraId="6AD24E2D" w14:textId="3BE2B0A3" w:rsidR="00F6204F" w:rsidRPr="000A70FB" w:rsidRDefault="000A70FB" w:rsidP="000C143A">
      <w:pPr>
        <w:spacing w:line="276" w:lineRule="auto"/>
        <w:jc w:val="both"/>
        <w:rPr>
          <w:rFonts w:ascii="Arial" w:hAnsi="Arial" w:cs="Arial"/>
          <w:b/>
          <w:lang w:val="en-GB"/>
        </w:rPr>
      </w:pPr>
      <w:r w:rsidRPr="000A70FB">
        <w:rPr>
          <w:rFonts w:ascii="Arial" w:hAnsi="Arial" w:cs="Arial"/>
          <w:lang w:val="en-GB"/>
        </w:rPr>
        <w:t xml:space="preserve">In response to a Request for Proposal announced by ORLEN S.A. for the award of procurement under investment project titled </w:t>
      </w:r>
      <w:r w:rsidRPr="000A70FB">
        <w:rPr>
          <w:rFonts w:ascii="Arial" w:hAnsi="Arial" w:cs="Arial"/>
          <w:b/>
          <w:lang w:val="en-GB"/>
        </w:rPr>
        <w:t>“</w:t>
      </w:r>
      <w:r w:rsidR="0030372A" w:rsidRPr="0030372A">
        <w:rPr>
          <w:rFonts w:ascii="Arial" w:hAnsi="Arial" w:cs="Arial"/>
          <w:b/>
          <w:lang w:val="en-GB"/>
        </w:rPr>
        <w:t xml:space="preserve">Feasibility Study for CO2 Conditioning Unit (CC_EO) processing CO2 from Ethylene Oxide (EO) unit in ORLEN Refinery in </w:t>
      </w:r>
      <w:proofErr w:type="spellStart"/>
      <w:r w:rsidR="0030372A" w:rsidRPr="0030372A">
        <w:rPr>
          <w:rFonts w:ascii="Arial" w:hAnsi="Arial" w:cs="Arial"/>
          <w:b/>
          <w:lang w:val="en-GB"/>
        </w:rPr>
        <w:t>Płock</w:t>
      </w:r>
      <w:proofErr w:type="spellEnd"/>
      <w:r w:rsidR="00442880">
        <w:rPr>
          <w:rFonts w:ascii="Arial" w:hAnsi="Arial" w:cs="Arial"/>
          <w:b/>
          <w:lang w:val="en-GB"/>
        </w:rPr>
        <w:t>”</w:t>
      </w:r>
      <w:r w:rsidR="00DD5C42">
        <w:rPr>
          <w:rFonts w:ascii="Arial" w:hAnsi="Arial" w:cs="Arial"/>
          <w:b/>
          <w:lang w:val="en-GB"/>
        </w:rPr>
        <w:t xml:space="preserve"> </w:t>
      </w:r>
      <w:r w:rsidR="000C143A" w:rsidRPr="000A70FB">
        <w:rPr>
          <w:rFonts w:ascii="Arial" w:hAnsi="Arial" w:cs="Arial"/>
          <w:lang w:val="en-GB"/>
        </w:rPr>
        <w:t xml:space="preserve">we submit an offer with a price in accordance with the requirements of the </w:t>
      </w:r>
      <w:r w:rsidR="00817E8B" w:rsidRPr="000A70FB">
        <w:rPr>
          <w:rFonts w:ascii="Arial" w:hAnsi="Arial" w:cs="Arial"/>
          <w:lang w:val="en-GB"/>
        </w:rPr>
        <w:t>RFP</w:t>
      </w:r>
      <w:r w:rsidR="000C143A" w:rsidRPr="000A70FB">
        <w:rPr>
          <w:rFonts w:ascii="Arial" w:hAnsi="Arial" w:cs="Arial"/>
          <w:lang w:val="en-GB"/>
        </w:rPr>
        <w:t xml:space="preserve"> and declare that this Offer has been pr</w:t>
      </w:r>
      <w:r w:rsidR="00795F3C" w:rsidRPr="000A70FB">
        <w:rPr>
          <w:rFonts w:ascii="Arial" w:hAnsi="Arial" w:cs="Arial"/>
          <w:lang w:val="en-GB"/>
        </w:rPr>
        <w:t>epared for the entire Scope of W</w:t>
      </w:r>
      <w:r w:rsidR="000C143A" w:rsidRPr="000A70FB">
        <w:rPr>
          <w:rFonts w:ascii="Arial" w:hAnsi="Arial" w:cs="Arial"/>
          <w:lang w:val="en-GB"/>
        </w:rPr>
        <w:t>orks and amounts to:</w:t>
      </w:r>
    </w:p>
    <w:p w14:paraId="210E0F4F" w14:textId="66703B65" w:rsidR="009344AA" w:rsidRDefault="009344AA" w:rsidP="000C143A">
      <w:pPr>
        <w:spacing w:line="276" w:lineRule="auto"/>
        <w:jc w:val="both"/>
        <w:rPr>
          <w:rFonts w:ascii="Arial" w:hAnsi="Arial" w:cs="Arial"/>
          <w:highlight w:val="yellow"/>
          <w:lang w:val="en-GB"/>
        </w:rPr>
      </w:pPr>
    </w:p>
    <w:p w14:paraId="7AA37FA5" w14:textId="70A01471" w:rsidR="004D3ACB" w:rsidRDefault="004D3ACB" w:rsidP="000C143A">
      <w:pPr>
        <w:spacing w:line="276" w:lineRule="auto"/>
        <w:jc w:val="both"/>
        <w:rPr>
          <w:rFonts w:ascii="Arial" w:hAnsi="Arial" w:cs="Arial"/>
          <w:highlight w:val="yellow"/>
          <w:lang w:val="en-GB"/>
        </w:rPr>
      </w:pPr>
    </w:p>
    <w:p w14:paraId="483D18BA" w14:textId="77777777" w:rsidR="004D3ACB" w:rsidRPr="000C08DA" w:rsidRDefault="004D3ACB" w:rsidP="000C143A">
      <w:pPr>
        <w:spacing w:line="276" w:lineRule="auto"/>
        <w:jc w:val="both"/>
        <w:rPr>
          <w:rFonts w:ascii="Arial" w:hAnsi="Arial" w:cs="Arial"/>
          <w:highlight w:val="yellow"/>
          <w:lang w:val="en-GB"/>
        </w:rPr>
      </w:pPr>
    </w:p>
    <w:p w14:paraId="336E0006" w14:textId="26E15169" w:rsidR="00E45742" w:rsidRPr="00D34F90" w:rsidRDefault="00510B79" w:rsidP="000C143A">
      <w:pPr>
        <w:spacing w:line="276" w:lineRule="auto"/>
        <w:jc w:val="both"/>
        <w:rPr>
          <w:rFonts w:ascii="Arial" w:hAnsi="Arial" w:cs="Arial"/>
          <w:lang w:val="en-GB"/>
        </w:rPr>
      </w:pPr>
      <w:r w:rsidRPr="00D34F90">
        <w:rPr>
          <w:rFonts w:ascii="Arial" w:hAnsi="Arial" w:cs="Arial"/>
          <w:lang w:val="en-GB"/>
        </w:rPr>
        <w:t xml:space="preserve">Maximum </w:t>
      </w:r>
      <w:r w:rsidR="000C143A" w:rsidRPr="00D34F90">
        <w:rPr>
          <w:rFonts w:ascii="Arial" w:hAnsi="Arial" w:cs="Arial"/>
          <w:lang w:val="en-GB"/>
        </w:rPr>
        <w:t xml:space="preserve">Price: ……………………………. </w:t>
      </w:r>
      <w:r w:rsidR="00CE71A0">
        <w:rPr>
          <w:rFonts w:ascii="Arial" w:hAnsi="Arial" w:cs="Arial"/>
          <w:lang w:val="en-GB"/>
        </w:rPr>
        <w:t xml:space="preserve">               </w:t>
      </w:r>
      <w:r w:rsidR="000C143A" w:rsidRPr="00D34F90">
        <w:rPr>
          <w:rFonts w:ascii="Arial" w:hAnsi="Arial" w:cs="Arial"/>
          <w:lang w:val="en-GB"/>
        </w:rPr>
        <w:t>EUR</w:t>
      </w:r>
      <w:r w:rsidR="00DA7DA0">
        <w:rPr>
          <w:rFonts w:ascii="Arial" w:hAnsi="Arial" w:cs="Arial"/>
          <w:lang w:val="en-GB"/>
        </w:rPr>
        <w:t>/PLN</w:t>
      </w:r>
      <w:r w:rsidR="000C143A" w:rsidRPr="00D34F90">
        <w:rPr>
          <w:rFonts w:ascii="Arial" w:hAnsi="Arial" w:cs="Arial"/>
          <w:lang w:val="en-GB"/>
        </w:rPr>
        <w:t xml:space="preserve"> *) (in words: </w:t>
      </w:r>
      <w:r w:rsidR="00CE71A0">
        <w:rPr>
          <w:rFonts w:ascii="Arial" w:hAnsi="Arial" w:cs="Arial"/>
          <w:lang w:val="en-GB"/>
        </w:rPr>
        <w:t>……………..</w:t>
      </w:r>
      <w:r w:rsidR="000C143A" w:rsidRPr="00D34F90">
        <w:rPr>
          <w:rFonts w:ascii="Arial" w:hAnsi="Arial" w:cs="Arial"/>
          <w:lang w:val="en-GB"/>
        </w:rPr>
        <w:t>..............................</w:t>
      </w:r>
      <w:r w:rsidR="00CE71A0">
        <w:rPr>
          <w:rFonts w:ascii="Arial" w:hAnsi="Arial" w:cs="Arial"/>
          <w:lang w:val="en-GB"/>
        </w:rPr>
        <w:t>.....</w:t>
      </w:r>
      <w:r w:rsidR="000C143A" w:rsidRPr="00D34F90">
        <w:rPr>
          <w:rFonts w:ascii="Arial" w:hAnsi="Arial" w:cs="Arial"/>
          <w:lang w:val="en-GB"/>
        </w:rPr>
        <w:t>..)</w:t>
      </w:r>
    </w:p>
    <w:p w14:paraId="1E03B41C" w14:textId="77777777" w:rsidR="00E45742" w:rsidRPr="0027060F" w:rsidRDefault="00E45742" w:rsidP="00CA74C9">
      <w:pPr>
        <w:spacing w:line="276" w:lineRule="auto"/>
        <w:jc w:val="both"/>
        <w:rPr>
          <w:rFonts w:ascii="Arial" w:hAnsi="Arial" w:cs="Arial"/>
          <w:i/>
          <w:lang w:val="en-GB"/>
        </w:rPr>
      </w:pPr>
      <w:r w:rsidRPr="00D34F90">
        <w:rPr>
          <w:rFonts w:ascii="Arial" w:hAnsi="Arial" w:cs="Arial"/>
          <w:i/>
          <w:sz w:val="16"/>
          <w:lang w:val="en-GB"/>
        </w:rPr>
        <w:t xml:space="preserve">* the </w:t>
      </w:r>
      <w:r w:rsidR="000C143A" w:rsidRPr="00D34F90">
        <w:rPr>
          <w:rFonts w:ascii="Arial" w:hAnsi="Arial" w:cs="Arial"/>
          <w:i/>
          <w:sz w:val="16"/>
          <w:lang w:val="en-GB"/>
        </w:rPr>
        <w:t>Ordering Party</w:t>
      </w:r>
      <w:r w:rsidRPr="00D34F90">
        <w:rPr>
          <w:rFonts w:ascii="Arial" w:hAnsi="Arial" w:cs="Arial"/>
          <w:i/>
          <w:sz w:val="16"/>
          <w:lang w:val="en-GB"/>
        </w:rPr>
        <w:t xml:space="preserve"> will accept </w:t>
      </w:r>
      <w:r w:rsidR="00712FCC" w:rsidRPr="00D34F90">
        <w:rPr>
          <w:rFonts w:ascii="Arial" w:hAnsi="Arial" w:cs="Arial"/>
          <w:i/>
          <w:sz w:val="16"/>
          <w:lang w:val="en-GB"/>
        </w:rPr>
        <w:t>OFFER</w:t>
      </w:r>
      <w:r w:rsidRPr="00D34F90">
        <w:rPr>
          <w:rFonts w:ascii="Arial" w:hAnsi="Arial" w:cs="Arial"/>
          <w:i/>
          <w:sz w:val="16"/>
          <w:lang w:val="en-GB"/>
        </w:rPr>
        <w:t xml:space="preserve">  in </w:t>
      </w:r>
      <w:r w:rsidR="001E2F78" w:rsidRPr="00D34F90">
        <w:rPr>
          <w:rFonts w:ascii="Arial" w:hAnsi="Arial" w:cs="Arial"/>
          <w:i/>
          <w:sz w:val="16"/>
          <w:lang w:val="en-GB"/>
        </w:rPr>
        <w:t>PLN</w:t>
      </w:r>
      <w:r w:rsidR="00DA7DA0">
        <w:rPr>
          <w:rFonts w:ascii="Arial" w:hAnsi="Arial" w:cs="Arial"/>
          <w:i/>
          <w:sz w:val="16"/>
          <w:lang w:val="en-GB"/>
        </w:rPr>
        <w:t>.</w:t>
      </w:r>
      <w:r w:rsidRPr="0027060F">
        <w:rPr>
          <w:rFonts w:ascii="Arial" w:hAnsi="Arial" w:cs="Arial"/>
          <w:i/>
          <w:sz w:val="16"/>
          <w:lang w:val="en-GB"/>
        </w:rPr>
        <w:tab/>
      </w:r>
      <w:r w:rsidRPr="0027060F">
        <w:rPr>
          <w:rFonts w:ascii="Arial" w:hAnsi="Arial" w:cs="Arial"/>
          <w:i/>
          <w:lang w:val="en-GB"/>
        </w:rPr>
        <w:tab/>
      </w:r>
      <w:r w:rsidRPr="0027060F">
        <w:rPr>
          <w:rFonts w:ascii="Arial" w:hAnsi="Arial" w:cs="Arial"/>
          <w:i/>
          <w:lang w:val="en-GB"/>
        </w:rPr>
        <w:tab/>
      </w:r>
      <w:r w:rsidRPr="0027060F">
        <w:rPr>
          <w:rFonts w:ascii="Arial" w:hAnsi="Arial" w:cs="Arial"/>
          <w:i/>
          <w:lang w:val="en-GB"/>
        </w:rPr>
        <w:tab/>
      </w:r>
    </w:p>
    <w:p w14:paraId="0F21460E" w14:textId="77777777" w:rsidR="00E45742" w:rsidRDefault="00E45742" w:rsidP="00CA74C9">
      <w:pPr>
        <w:spacing w:line="276" w:lineRule="auto"/>
        <w:jc w:val="both"/>
        <w:rPr>
          <w:rFonts w:ascii="Arial" w:hAnsi="Arial" w:cs="Arial"/>
          <w:lang w:val="en-GB"/>
        </w:rPr>
      </w:pPr>
    </w:p>
    <w:p w14:paraId="0A893D30" w14:textId="4A87BED3" w:rsidR="009344AA" w:rsidRDefault="009344AA" w:rsidP="00CA74C9">
      <w:pPr>
        <w:spacing w:line="276" w:lineRule="auto"/>
        <w:jc w:val="both"/>
        <w:rPr>
          <w:rFonts w:ascii="Arial" w:hAnsi="Arial" w:cs="Arial"/>
          <w:lang w:val="en-GB"/>
        </w:rPr>
      </w:pPr>
    </w:p>
    <w:p w14:paraId="54B08263" w14:textId="388ED9E5" w:rsidR="004D3ACB" w:rsidRDefault="004D3ACB" w:rsidP="00CA74C9">
      <w:pPr>
        <w:spacing w:line="276" w:lineRule="auto"/>
        <w:jc w:val="both"/>
        <w:rPr>
          <w:rFonts w:ascii="Arial" w:hAnsi="Arial" w:cs="Arial"/>
          <w:lang w:val="en-GB"/>
        </w:rPr>
      </w:pPr>
    </w:p>
    <w:p w14:paraId="5B49E97A" w14:textId="77777777" w:rsidR="004D3ACB" w:rsidRPr="00CA74C9" w:rsidRDefault="004D3ACB" w:rsidP="00CA74C9">
      <w:pPr>
        <w:spacing w:line="276" w:lineRule="auto"/>
        <w:jc w:val="both"/>
        <w:rPr>
          <w:rFonts w:ascii="Arial" w:hAnsi="Arial" w:cs="Arial"/>
          <w:lang w:val="en-GB"/>
        </w:rPr>
      </w:pPr>
    </w:p>
    <w:p w14:paraId="4DFD1375" w14:textId="77777777" w:rsidR="00E45742" w:rsidRPr="00712FCC" w:rsidRDefault="00712FCC" w:rsidP="00A80ADA">
      <w:pPr>
        <w:pStyle w:val="Akapitzlist"/>
        <w:numPr>
          <w:ilvl w:val="0"/>
          <w:numId w:val="29"/>
        </w:numPr>
        <w:rPr>
          <w:rFonts w:ascii="Arial" w:hAnsi="Arial" w:cs="Arial"/>
          <w:b/>
          <w:lang w:val="en-GB"/>
        </w:rPr>
      </w:pPr>
      <w:r w:rsidRPr="00712FCC">
        <w:rPr>
          <w:rFonts w:ascii="Arial" w:hAnsi="Arial" w:cs="Arial"/>
          <w:b/>
          <w:lang w:val="en-GB"/>
        </w:rPr>
        <w:t>Appendices:</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7938"/>
      </w:tblGrid>
      <w:tr w:rsidR="001E0CEB" w:rsidRPr="008643CE" w14:paraId="72EA802C" w14:textId="77777777" w:rsidTr="00EB3C3D">
        <w:trPr>
          <w:trHeight w:val="641"/>
        </w:trPr>
        <w:tc>
          <w:tcPr>
            <w:tcW w:w="1696" w:type="dxa"/>
            <w:vAlign w:val="center"/>
          </w:tcPr>
          <w:p w14:paraId="00E0521D" w14:textId="77777777" w:rsidR="001E0CEB" w:rsidRPr="00CA74C9" w:rsidRDefault="001E0CEB" w:rsidP="00995C3D">
            <w:pPr>
              <w:spacing w:line="276" w:lineRule="auto"/>
              <w:jc w:val="center"/>
              <w:rPr>
                <w:rFonts w:ascii="Arial" w:hAnsi="Arial" w:cs="Arial"/>
                <w:b/>
                <w:lang w:val="en-GB"/>
              </w:rPr>
            </w:pPr>
            <w:r w:rsidRPr="00CA74C9">
              <w:rPr>
                <w:rFonts w:ascii="Arial" w:hAnsi="Arial" w:cs="Arial"/>
                <w:b/>
                <w:lang w:val="en-GB"/>
              </w:rPr>
              <w:t xml:space="preserve">Appendix </w:t>
            </w:r>
            <w:r w:rsidRPr="005B7068">
              <w:rPr>
                <w:rFonts w:ascii="Arial" w:hAnsi="Arial" w:cs="Arial"/>
                <w:b/>
                <w:color w:val="FF0000"/>
                <w:lang w:val="en-GB"/>
              </w:rPr>
              <w:t>H1</w:t>
            </w:r>
          </w:p>
        </w:tc>
        <w:tc>
          <w:tcPr>
            <w:tcW w:w="7938" w:type="dxa"/>
            <w:shd w:val="clear" w:color="auto" w:fill="auto"/>
            <w:vAlign w:val="center"/>
          </w:tcPr>
          <w:p w14:paraId="38BAD783" w14:textId="627541C8" w:rsidR="001E0CEB" w:rsidRPr="00F55CC3" w:rsidRDefault="001E0CEB" w:rsidP="008078F1">
            <w:pPr>
              <w:spacing w:line="276" w:lineRule="auto"/>
              <w:rPr>
                <w:rFonts w:ascii="Arial" w:hAnsi="Arial" w:cs="Arial"/>
                <w:sz w:val="18"/>
                <w:szCs w:val="18"/>
                <w:lang w:val="en-GB"/>
              </w:rPr>
            </w:pPr>
            <w:r w:rsidRPr="00F55CC3">
              <w:rPr>
                <w:rFonts w:ascii="Arial" w:hAnsi="Arial" w:cs="Arial"/>
                <w:b/>
                <w:szCs w:val="18"/>
                <w:lang w:val="en-GB"/>
              </w:rPr>
              <w:t xml:space="preserve">Price Picture </w:t>
            </w:r>
            <w:r w:rsidRPr="00F55CC3">
              <w:rPr>
                <w:rFonts w:ascii="Arial" w:hAnsi="Arial" w:cs="Arial"/>
                <w:szCs w:val="18"/>
                <w:lang w:val="en-GB"/>
              </w:rPr>
              <w:t>–</w:t>
            </w:r>
            <w:r w:rsidR="008078F1">
              <w:rPr>
                <w:rFonts w:ascii="Arial" w:hAnsi="Arial" w:cs="Arial"/>
                <w:szCs w:val="18"/>
                <w:lang w:val="en-GB"/>
              </w:rPr>
              <w:t xml:space="preserve"> </w:t>
            </w:r>
            <w:r w:rsidR="007D7B12" w:rsidRPr="00F55CC3">
              <w:rPr>
                <w:rFonts w:ascii="Arial" w:hAnsi="Arial" w:cs="Arial"/>
                <w:szCs w:val="18"/>
                <w:lang w:val="en-GB"/>
              </w:rPr>
              <w:t>filled in in the form of a PDF file (signed by an authorized per</w:t>
            </w:r>
            <w:r w:rsidR="00510B79">
              <w:rPr>
                <w:rFonts w:ascii="Arial" w:hAnsi="Arial" w:cs="Arial"/>
                <w:szCs w:val="18"/>
                <w:lang w:val="en-GB"/>
              </w:rPr>
              <w:t>son) and in an editable vers</w:t>
            </w:r>
            <w:r w:rsidR="00305214">
              <w:rPr>
                <w:rFonts w:ascii="Arial" w:hAnsi="Arial" w:cs="Arial"/>
                <w:szCs w:val="18"/>
                <w:lang w:val="en-GB"/>
              </w:rPr>
              <w:t>ion (according to Appendix No. …..</w:t>
            </w:r>
            <w:r w:rsidR="00510B79">
              <w:rPr>
                <w:rFonts w:ascii="Arial" w:hAnsi="Arial" w:cs="Arial"/>
                <w:szCs w:val="18"/>
                <w:lang w:val="en-GB"/>
              </w:rPr>
              <w:t xml:space="preserve">) </w:t>
            </w:r>
          </w:p>
        </w:tc>
      </w:tr>
      <w:tr w:rsidR="00C125F8" w:rsidRPr="008643CE" w14:paraId="1384188B" w14:textId="77777777" w:rsidTr="00EB3C3D">
        <w:trPr>
          <w:trHeight w:val="687"/>
        </w:trPr>
        <w:tc>
          <w:tcPr>
            <w:tcW w:w="1696" w:type="dxa"/>
            <w:vAlign w:val="center"/>
          </w:tcPr>
          <w:p w14:paraId="29441D82" w14:textId="77777777" w:rsidR="00C125F8" w:rsidRDefault="00C125F8" w:rsidP="00995C3D">
            <w:pPr>
              <w:spacing w:line="276" w:lineRule="auto"/>
              <w:jc w:val="center"/>
              <w:rPr>
                <w:rFonts w:ascii="Arial" w:hAnsi="Arial" w:cs="Arial"/>
                <w:b/>
                <w:lang w:val="en-GB"/>
              </w:rPr>
            </w:pPr>
            <w:r w:rsidRPr="00995C3D">
              <w:rPr>
                <w:rFonts w:ascii="Arial" w:hAnsi="Arial" w:cs="Arial"/>
                <w:b/>
                <w:lang w:val="en-GB"/>
              </w:rPr>
              <w:t xml:space="preserve">Appendix </w:t>
            </w:r>
            <w:r w:rsidR="00DF7E4D">
              <w:rPr>
                <w:rFonts w:ascii="Arial" w:hAnsi="Arial" w:cs="Arial"/>
                <w:b/>
                <w:color w:val="FF0000"/>
                <w:lang w:val="en-GB"/>
              </w:rPr>
              <w:t>H2</w:t>
            </w:r>
          </w:p>
        </w:tc>
        <w:tc>
          <w:tcPr>
            <w:tcW w:w="7938" w:type="dxa"/>
            <w:shd w:val="clear" w:color="auto" w:fill="auto"/>
            <w:vAlign w:val="center"/>
          </w:tcPr>
          <w:p w14:paraId="352CD214" w14:textId="77777777" w:rsidR="00C125F8" w:rsidRPr="00995C3D" w:rsidRDefault="00C125F8" w:rsidP="00DF7E4D">
            <w:pPr>
              <w:spacing w:line="276" w:lineRule="auto"/>
              <w:rPr>
                <w:rFonts w:ascii="Arial" w:hAnsi="Arial" w:cs="Arial"/>
                <w:b/>
                <w:sz w:val="16"/>
                <w:szCs w:val="16"/>
                <w:lang w:val="en-GB"/>
              </w:rPr>
            </w:pPr>
            <w:r w:rsidRPr="00F55CC3">
              <w:rPr>
                <w:rFonts w:ascii="Arial" w:hAnsi="Arial" w:cs="Arial"/>
                <w:b/>
                <w:szCs w:val="16"/>
                <w:lang w:val="en-GB"/>
              </w:rPr>
              <w:t xml:space="preserve">Template of the </w:t>
            </w:r>
            <w:r w:rsidR="005B7068">
              <w:rPr>
                <w:rFonts w:ascii="Arial" w:hAnsi="Arial" w:cs="Arial"/>
                <w:b/>
                <w:szCs w:val="16"/>
                <w:lang w:val="en-GB"/>
              </w:rPr>
              <w:t xml:space="preserve">Contract </w:t>
            </w:r>
            <w:r w:rsidR="009344AA">
              <w:rPr>
                <w:rFonts w:ascii="Arial" w:hAnsi="Arial" w:cs="Arial"/>
                <w:b/>
                <w:szCs w:val="16"/>
                <w:lang w:val="en-GB"/>
              </w:rPr>
              <w:t xml:space="preserve">- </w:t>
            </w:r>
            <w:r w:rsidRPr="00F55CC3">
              <w:rPr>
                <w:rFonts w:ascii="Arial" w:hAnsi="Arial" w:cs="Arial"/>
                <w:szCs w:val="16"/>
                <w:lang w:val="en-GB"/>
              </w:rPr>
              <w:t xml:space="preserve">after verification / acceptance of the entries by the </w:t>
            </w:r>
            <w:r w:rsidR="00F55CC3">
              <w:rPr>
                <w:rFonts w:ascii="Arial" w:hAnsi="Arial" w:cs="Arial"/>
                <w:szCs w:val="16"/>
                <w:lang w:val="en-GB"/>
              </w:rPr>
              <w:t>Bidder</w:t>
            </w:r>
            <w:r w:rsidRPr="00F55CC3">
              <w:rPr>
                <w:rFonts w:ascii="Arial" w:hAnsi="Arial" w:cs="Arial"/>
                <w:szCs w:val="16"/>
                <w:lang w:val="en-GB"/>
              </w:rPr>
              <w:t xml:space="preserve"> </w:t>
            </w:r>
          </w:p>
        </w:tc>
      </w:tr>
    </w:tbl>
    <w:p w14:paraId="4DAE46B7" w14:textId="77777777" w:rsidR="00E45742" w:rsidRPr="00CA74C9" w:rsidRDefault="00E45742" w:rsidP="00CA74C9">
      <w:pPr>
        <w:spacing w:line="276" w:lineRule="auto"/>
        <w:jc w:val="both"/>
        <w:rPr>
          <w:rFonts w:ascii="Arial" w:hAnsi="Arial" w:cs="Arial"/>
          <w:lang w:val="en-GB"/>
        </w:rPr>
      </w:pPr>
    </w:p>
    <w:p w14:paraId="31DBB97E" w14:textId="77777777" w:rsidR="00E45742" w:rsidRPr="00CA74C9" w:rsidRDefault="00E45742" w:rsidP="00CA74C9">
      <w:pPr>
        <w:pStyle w:val="K"/>
        <w:spacing w:line="276" w:lineRule="auto"/>
        <w:ind w:left="2831" w:firstLine="709"/>
        <w:jc w:val="both"/>
        <w:rPr>
          <w:rFonts w:ascii="Arial" w:hAnsi="Arial" w:cs="Arial"/>
          <w:sz w:val="20"/>
        </w:rPr>
      </w:pPr>
      <w:r w:rsidRPr="00CA74C9">
        <w:rPr>
          <w:rFonts w:ascii="Arial" w:hAnsi="Arial" w:cs="Arial"/>
          <w:sz w:val="20"/>
        </w:rPr>
        <w:t>Bidder’s signatures</w:t>
      </w:r>
    </w:p>
    <w:p w14:paraId="5567D689" w14:textId="77777777" w:rsidR="00E45742" w:rsidRDefault="00E45742" w:rsidP="00CA74C9">
      <w:pPr>
        <w:spacing w:line="276" w:lineRule="auto"/>
        <w:ind w:left="3540"/>
        <w:jc w:val="both"/>
        <w:rPr>
          <w:rFonts w:ascii="Arial" w:hAnsi="Arial" w:cs="Arial"/>
          <w:i/>
          <w:lang w:val="en-GB"/>
        </w:rPr>
      </w:pPr>
      <w:r w:rsidRPr="00CA74C9">
        <w:rPr>
          <w:rFonts w:ascii="Arial" w:hAnsi="Arial" w:cs="Arial"/>
          <w:i/>
          <w:lang w:val="en-GB"/>
        </w:rPr>
        <w:t>(representatives authorized to sign statements of intent)</w:t>
      </w:r>
    </w:p>
    <w:p w14:paraId="0B9E35B7" w14:textId="48FA7F47" w:rsidR="00EB3C3D" w:rsidRDefault="00EB3C3D" w:rsidP="00EC4E8F">
      <w:pPr>
        <w:spacing w:line="276" w:lineRule="auto"/>
        <w:jc w:val="both"/>
        <w:rPr>
          <w:rFonts w:ascii="Arial" w:hAnsi="Arial" w:cs="Arial"/>
          <w:lang w:val="en-GB"/>
        </w:rPr>
      </w:pPr>
    </w:p>
    <w:p w14:paraId="4CF1AE2D" w14:textId="78A473B3" w:rsidR="007E73C4" w:rsidRDefault="007E73C4" w:rsidP="00EC4E8F">
      <w:pPr>
        <w:spacing w:line="276" w:lineRule="auto"/>
        <w:jc w:val="both"/>
        <w:rPr>
          <w:rFonts w:ascii="Arial" w:hAnsi="Arial" w:cs="Arial"/>
          <w:lang w:val="en-GB"/>
        </w:rPr>
      </w:pPr>
    </w:p>
    <w:p w14:paraId="57F79416" w14:textId="12C0BC45" w:rsidR="007E73C4" w:rsidRDefault="007E73C4" w:rsidP="00EC4E8F">
      <w:pPr>
        <w:spacing w:line="276" w:lineRule="auto"/>
        <w:jc w:val="both"/>
        <w:rPr>
          <w:rFonts w:ascii="Arial" w:hAnsi="Arial" w:cs="Arial"/>
          <w:lang w:val="en-GB"/>
        </w:rPr>
      </w:pPr>
    </w:p>
    <w:p w14:paraId="46F93ADA" w14:textId="70290A30" w:rsidR="007E73C4" w:rsidRPr="00CA74C9" w:rsidRDefault="007E73C4" w:rsidP="00EC4E8F">
      <w:pPr>
        <w:spacing w:line="276" w:lineRule="auto"/>
        <w:jc w:val="both"/>
        <w:rPr>
          <w:rFonts w:ascii="Arial" w:hAnsi="Arial" w:cs="Arial"/>
          <w:lang w:val="en-GB"/>
        </w:rPr>
      </w:pPr>
    </w:p>
    <w:p w14:paraId="4F7F6F31" w14:textId="77777777" w:rsidR="00E45742" w:rsidRPr="00CA74C9" w:rsidRDefault="00E45742" w:rsidP="00CA74C9">
      <w:pPr>
        <w:spacing w:before="240" w:line="276" w:lineRule="auto"/>
        <w:jc w:val="both"/>
        <w:rPr>
          <w:rFonts w:ascii="Arial" w:hAnsi="Arial" w:cs="Arial"/>
          <w:lang w:val="en-GB"/>
        </w:rPr>
      </w:pPr>
      <w:r w:rsidRPr="00CA74C9">
        <w:rPr>
          <w:rFonts w:ascii="Arial" w:hAnsi="Arial" w:cs="Arial"/>
          <w:lang w:val="en-GB"/>
        </w:rPr>
        <w:tab/>
      </w:r>
      <w:r w:rsidRPr="00CA74C9">
        <w:rPr>
          <w:rFonts w:ascii="Arial" w:hAnsi="Arial" w:cs="Arial"/>
          <w:lang w:val="en-GB"/>
        </w:rPr>
        <w:tab/>
      </w:r>
      <w:r w:rsidRPr="00CA74C9">
        <w:rPr>
          <w:rFonts w:ascii="Arial" w:hAnsi="Arial" w:cs="Arial"/>
          <w:lang w:val="en-GB"/>
        </w:rPr>
        <w:tab/>
      </w:r>
      <w:r w:rsidRPr="00CA74C9">
        <w:rPr>
          <w:rFonts w:ascii="Arial" w:hAnsi="Arial" w:cs="Arial"/>
          <w:lang w:val="en-GB"/>
        </w:rPr>
        <w:tab/>
      </w:r>
      <w:r w:rsidRPr="00CA74C9">
        <w:rPr>
          <w:rFonts w:ascii="Arial" w:hAnsi="Arial" w:cs="Arial"/>
          <w:lang w:val="en-GB"/>
        </w:rPr>
        <w:tab/>
      </w:r>
      <w:r w:rsidRPr="00CA74C9">
        <w:rPr>
          <w:rFonts w:ascii="Arial" w:hAnsi="Arial" w:cs="Arial"/>
          <w:lang w:val="en-GB"/>
        </w:rPr>
        <w:tab/>
      </w:r>
    </w:p>
    <w:p w14:paraId="66D9901A" w14:textId="77777777" w:rsidR="00E45742" w:rsidRPr="00CA74C9" w:rsidRDefault="00E45742" w:rsidP="00CA74C9">
      <w:pPr>
        <w:pStyle w:val="K"/>
        <w:tabs>
          <w:tab w:val="left" w:pos="2552"/>
          <w:tab w:val="left" w:pos="2694"/>
        </w:tabs>
        <w:spacing w:line="276" w:lineRule="auto"/>
        <w:jc w:val="both"/>
        <w:rPr>
          <w:rFonts w:ascii="Arial" w:hAnsi="Arial" w:cs="Arial"/>
          <w:i/>
          <w:sz w:val="20"/>
        </w:rPr>
      </w:pPr>
      <w:r w:rsidRPr="00CA74C9">
        <w:rPr>
          <w:rFonts w:ascii="Arial" w:hAnsi="Arial" w:cs="Arial"/>
          <w:sz w:val="20"/>
        </w:rPr>
        <w:t>Date: .........................</w:t>
      </w:r>
      <w:r w:rsidR="00EC4E8F">
        <w:rPr>
          <w:rFonts w:ascii="Arial" w:hAnsi="Arial" w:cs="Arial"/>
          <w:sz w:val="20"/>
        </w:rPr>
        <w:tab/>
      </w:r>
      <w:r w:rsidR="00EC4E8F">
        <w:rPr>
          <w:rFonts w:ascii="Arial" w:hAnsi="Arial" w:cs="Arial"/>
          <w:sz w:val="20"/>
        </w:rPr>
        <w:tab/>
      </w:r>
      <w:r w:rsidR="00EC4E8F">
        <w:rPr>
          <w:rFonts w:ascii="Arial" w:hAnsi="Arial" w:cs="Arial"/>
          <w:sz w:val="20"/>
        </w:rPr>
        <w:tab/>
      </w:r>
      <w:r w:rsidR="00EC4E8F">
        <w:rPr>
          <w:rFonts w:ascii="Arial" w:hAnsi="Arial" w:cs="Arial"/>
          <w:sz w:val="20"/>
        </w:rPr>
        <w:tab/>
      </w:r>
      <w:r w:rsidR="00EC4E8F">
        <w:rPr>
          <w:rFonts w:ascii="Arial" w:hAnsi="Arial" w:cs="Arial"/>
          <w:sz w:val="20"/>
        </w:rPr>
        <w:tab/>
      </w:r>
      <w:r w:rsidR="00EC4E8F">
        <w:rPr>
          <w:rFonts w:ascii="Arial" w:hAnsi="Arial" w:cs="Arial"/>
          <w:sz w:val="20"/>
        </w:rPr>
        <w:tab/>
      </w:r>
      <w:r w:rsidR="00EC4E8F">
        <w:rPr>
          <w:rFonts w:ascii="Arial" w:hAnsi="Arial" w:cs="Arial"/>
          <w:sz w:val="20"/>
        </w:rPr>
        <w:tab/>
        <w:t>……………………………………….</w:t>
      </w:r>
    </w:p>
    <w:p w14:paraId="2AE04FF5" w14:textId="77777777" w:rsidR="007E73C4" w:rsidRDefault="007E73C4" w:rsidP="00CA74C9">
      <w:pPr>
        <w:spacing w:before="120" w:line="276" w:lineRule="auto"/>
        <w:jc w:val="both"/>
        <w:rPr>
          <w:rFonts w:ascii="Arial" w:hAnsi="Arial" w:cs="Arial"/>
          <w:i/>
          <w:color w:val="000000"/>
          <w:sz w:val="16"/>
          <w:szCs w:val="16"/>
          <w:u w:val="single"/>
          <w:lang w:val="en-GB"/>
        </w:rPr>
      </w:pPr>
    </w:p>
    <w:p w14:paraId="5FCF415C" w14:textId="77777777" w:rsidR="007E73C4" w:rsidRDefault="007E73C4" w:rsidP="00CA74C9">
      <w:pPr>
        <w:spacing w:before="120" w:line="276" w:lineRule="auto"/>
        <w:jc w:val="both"/>
        <w:rPr>
          <w:rFonts w:ascii="Arial" w:hAnsi="Arial" w:cs="Arial"/>
          <w:i/>
          <w:color w:val="000000"/>
          <w:sz w:val="16"/>
          <w:szCs w:val="16"/>
          <w:u w:val="single"/>
          <w:lang w:val="en-GB"/>
        </w:rPr>
      </w:pPr>
    </w:p>
    <w:p w14:paraId="103A7F2C" w14:textId="77777777" w:rsidR="007E73C4" w:rsidRDefault="007E73C4" w:rsidP="00CA74C9">
      <w:pPr>
        <w:spacing w:before="120" w:line="276" w:lineRule="auto"/>
        <w:jc w:val="both"/>
        <w:rPr>
          <w:rFonts w:ascii="Arial" w:hAnsi="Arial" w:cs="Arial"/>
          <w:i/>
          <w:color w:val="000000"/>
          <w:sz w:val="16"/>
          <w:szCs w:val="16"/>
          <w:u w:val="single"/>
          <w:lang w:val="en-GB"/>
        </w:rPr>
      </w:pPr>
    </w:p>
    <w:p w14:paraId="13C2DD1E" w14:textId="77777777" w:rsidR="007E73C4" w:rsidRDefault="007E73C4" w:rsidP="00CA74C9">
      <w:pPr>
        <w:spacing w:before="120" w:line="276" w:lineRule="auto"/>
        <w:jc w:val="both"/>
        <w:rPr>
          <w:rFonts w:ascii="Arial" w:hAnsi="Arial" w:cs="Arial"/>
          <w:i/>
          <w:color w:val="000000"/>
          <w:sz w:val="16"/>
          <w:szCs w:val="16"/>
          <w:u w:val="single"/>
          <w:lang w:val="en-GB"/>
        </w:rPr>
      </w:pPr>
    </w:p>
    <w:p w14:paraId="437A2577" w14:textId="4FC6AC0A" w:rsidR="00E45742" w:rsidRPr="007E73C4" w:rsidRDefault="00E45742" w:rsidP="00CA74C9">
      <w:pPr>
        <w:spacing w:before="120" w:line="276" w:lineRule="auto"/>
        <w:jc w:val="both"/>
        <w:rPr>
          <w:rFonts w:ascii="Arial" w:hAnsi="Arial" w:cs="Arial"/>
          <w:i/>
          <w:color w:val="000000"/>
          <w:sz w:val="16"/>
          <w:szCs w:val="16"/>
          <w:u w:val="single"/>
          <w:lang w:val="en-GB"/>
        </w:rPr>
      </w:pPr>
      <w:r w:rsidRPr="007E73C4">
        <w:rPr>
          <w:rFonts w:ascii="Arial" w:hAnsi="Arial" w:cs="Arial"/>
          <w:i/>
          <w:color w:val="000000"/>
          <w:sz w:val="16"/>
          <w:szCs w:val="16"/>
          <w:u w:val="single"/>
          <w:lang w:val="en-GB"/>
        </w:rPr>
        <w:t>Notice:</w:t>
      </w:r>
    </w:p>
    <w:p w14:paraId="62BA2D84" w14:textId="7E22BA9F" w:rsidR="000A70FB" w:rsidRPr="007E73C4" w:rsidRDefault="00E45742" w:rsidP="00C941B7">
      <w:pPr>
        <w:spacing w:line="276" w:lineRule="auto"/>
        <w:jc w:val="both"/>
        <w:rPr>
          <w:rFonts w:ascii="Arial" w:hAnsi="Arial" w:cs="Arial"/>
          <w:sz w:val="16"/>
          <w:szCs w:val="16"/>
          <w:lang w:val="en-GB"/>
        </w:rPr>
      </w:pPr>
      <w:r w:rsidRPr="007E73C4">
        <w:rPr>
          <w:rFonts w:ascii="Arial" w:hAnsi="Arial" w:cs="Arial"/>
          <w:i/>
          <w:color w:val="000000"/>
          <w:sz w:val="16"/>
          <w:szCs w:val="16"/>
          <w:lang w:val="en-GB"/>
        </w:rPr>
        <w:t>Bidders applying for the award of procurement as a consortium must submit one “</w:t>
      </w:r>
      <w:r w:rsidR="00EC4E8F" w:rsidRPr="007E73C4">
        <w:rPr>
          <w:rFonts w:ascii="Arial" w:hAnsi="Arial" w:cs="Arial"/>
          <w:i/>
          <w:color w:val="000000"/>
          <w:sz w:val="16"/>
          <w:szCs w:val="16"/>
          <w:lang w:val="en-GB"/>
        </w:rPr>
        <w:t>offer</w:t>
      </w:r>
      <w:r w:rsidRPr="007E73C4">
        <w:rPr>
          <w:rFonts w:ascii="Arial" w:hAnsi="Arial" w:cs="Arial"/>
          <w:i/>
          <w:color w:val="000000"/>
          <w:sz w:val="16"/>
          <w:szCs w:val="16"/>
          <w:lang w:val="en-GB"/>
        </w:rPr>
        <w:t>” document prepared according to this template. It is signed by the lawful attorney (Consortium Leader) or by all of the Bidders in the consortium. The status of representation of the Bidders applying as a consortium and the method of submitting statements in the preliminary proposal must be expressly s</w:t>
      </w:r>
      <w:r w:rsidR="00C941B7" w:rsidRPr="007E73C4">
        <w:rPr>
          <w:rFonts w:ascii="Arial" w:hAnsi="Arial" w:cs="Arial"/>
          <w:i/>
          <w:color w:val="000000"/>
          <w:sz w:val="16"/>
          <w:szCs w:val="16"/>
          <w:lang w:val="en-GB"/>
        </w:rPr>
        <w:t>tated in the letter of attorney.</w:t>
      </w:r>
    </w:p>
    <w:p w14:paraId="1B7113E5" w14:textId="77777777" w:rsidR="000A70FB" w:rsidRDefault="000A70FB" w:rsidP="000C0381">
      <w:pPr>
        <w:pStyle w:val="Nagwek1"/>
        <w:spacing w:line="276" w:lineRule="auto"/>
        <w:jc w:val="right"/>
        <w:rPr>
          <w:rFonts w:ascii="Arial" w:hAnsi="Arial" w:cs="Arial"/>
          <w:b/>
          <w:color w:val="auto"/>
          <w:sz w:val="20"/>
          <w:szCs w:val="20"/>
          <w:lang w:val="en-GB"/>
        </w:rPr>
      </w:pPr>
    </w:p>
    <w:p w14:paraId="7F5D1FFB" w14:textId="77777777" w:rsidR="00C941B7" w:rsidRDefault="00C941B7" w:rsidP="000F65F6">
      <w:pPr>
        <w:spacing w:line="276" w:lineRule="auto"/>
        <w:rPr>
          <w:lang w:val="en-GB"/>
        </w:rPr>
      </w:pPr>
    </w:p>
    <w:p w14:paraId="5871D16A" w14:textId="423A49C4" w:rsidR="00FC269C" w:rsidRPr="004B3847" w:rsidRDefault="00FC269C" w:rsidP="004B3847">
      <w:pPr>
        <w:pStyle w:val="Nagwek2"/>
        <w:jc w:val="right"/>
        <w:rPr>
          <w:rFonts w:ascii="Arial" w:hAnsi="Arial" w:cs="Arial"/>
          <w:b/>
          <w:bCs/>
          <w:color w:val="000000" w:themeColor="text1"/>
          <w:sz w:val="20"/>
          <w:lang w:val="en-GB"/>
        </w:rPr>
      </w:pPr>
      <w:bookmarkStart w:id="15" w:name="_Toc185421808"/>
      <w:r w:rsidRPr="004B3847">
        <w:rPr>
          <w:rFonts w:ascii="Arial" w:hAnsi="Arial" w:cs="Arial"/>
          <w:b/>
          <w:color w:val="000000" w:themeColor="text1"/>
          <w:sz w:val="20"/>
          <w:lang w:val="en-GB"/>
        </w:rPr>
        <w:lastRenderedPageBreak/>
        <w:t>A</w:t>
      </w:r>
      <w:r w:rsidR="00286CC9">
        <w:rPr>
          <w:rFonts w:ascii="Arial" w:hAnsi="Arial" w:cs="Arial"/>
          <w:b/>
          <w:color w:val="000000" w:themeColor="text1"/>
          <w:sz w:val="20"/>
          <w:lang w:val="en-GB"/>
        </w:rPr>
        <w:t>ppendix n</w:t>
      </w:r>
      <w:r w:rsidRPr="004B3847">
        <w:rPr>
          <w:rFonts w:ascii="Arial" w:hAnsi="Arial" w:cs="Arial"/>
          <w:b/>
          <w:color w:val="000000" w:themeColor="text1"/>
          <w:sz w:val="20"/>
          <w:lang w:val="en-GB"/>
        </w:rPr>
        <w:t xml:space="preserve">o. 4A </w:t>
      </w:r>
      <w:r w:rsidR="00286CC9" w:rsidRPr="00CA74C9">
        <w:rPr>
          <w:rFonts w:ascii="Arial" w:hAnsi="Arial" w:cs="Arial"/>
          <w:b/>
          <w:color w:val="auto"/>
          <w:sz w:val="20"/>
          <w:szCs w:val="20"/>
          <w:lang w:val="en-GB"/>
        </w:rPr>
        <w:t>–</w:t>
      </w:r>
      <w:r w:rsidRPr="004B3847">
        <w:rPr>
          <w:rFonts w:ascii="Arial" w:hAnsi="Arial" w:cs="Arial"/>
          <w:b/>
          <w:color w:val="000000" w:themeColor="text1"/>
          <w:sz w:val="20"/>
          <w:lang w:val="en-GB"/>
        </w:rPr>
        <w:t xml:space="preserve"> </w:t>
      </w:r>
      <w:r w:rsidRPr="004B3847">
        <w:rPr>
          <w:rFonts w:ascii="Arial" w:hAnsi="Arial" w:cs="Arial"/>
          <w:b/>
          <w:bCs/>
          <w:color w:val="000000" w:themeColor="text1"/>
          <w:sz w:val="20"/>
          <w:lang w:val="en-GB"/>
        </w:rPr>
        <w:t>Information clause for members</w:t>
      </w:r>
      <w:r w:rsidR="00286CC9">
        <w:rPr>
          <w:rFonts w:ascii="Arial" w:hAnsi="Arial" w:cs="Arial"/>
          <w:b/>
          <w:bCs/>
          <w:color w:val="000000" w:themeColor="text1"/>
          <w:sz w:val="20"/>
          <w:lang w:val="en-GB"/>
        </w:rPr>
        <w:t xml:space="preserve"> of corporate bodies</w:t>
      </w:r>
      <w:bookmarkEnd w:id="15"/>
    </w:p>
    <w:p w14:paraId="217BA394" w14:textId="77777777" w:rsidR="00FC269C" w:rsidRPr="00FC269C" w:rsidRDefault="00FC269C" w:rsidP="00FC269C">
      <w:pPr>
        <w:spacing w:line="276" w:lineRule="auto"/>
        <w:ind w:left="567" w:hanging="567"/>
        <w:jc w:val="right"/>
        <w:rPr>
          <w:rFonts w:ascii="Arial" w:hAnsi="Arial" w:cs="Arial"/>
          <w:b/>
          <w:lang w:val="en-GB"/>
        </w:rPr>
      </w:pPr>
    </w:p>
    <w:p w14:paraId="1F3F36F7" w14:textId="77777777" w:rsidR="00FC269C" w:rsidRPr="00FC269C" w:rsidRDefault="00FC269C" w:rsidP="00FC269C">
      <w:pPr>
        <w:autoSpaceDE w:val="0"/>
        <w:autoSpaceDN w:val="0"/>
        <w:adjustRightInd w:val="0"/>
        <w:spacing w:line="276" w:lineRule="auto"/>
        <w:jc w:val="center"/>
        <w:rPr>
          <w:rFonts w:ascii="Arial" w:hAnsi="Arial" w:cs="Arial"/>
          <w:b/>
          <w:bCs/>
          <w:color w:val="000000"/>
          <w:lang w:val="en-GB"/>
        </w:rPr>
      </w:pPr>
      <w:r w:rsidRPr="00FC269C">
        <w:rPr>
          <w:rFonts w:ascii="Arial" w:hAnsi="Arial" w:cs="Arial"/>
          <w:b/>
          <w:bCs/>
          <w:color w:val="000000"/>
          <w:lang w:val="en-GB"/>
        </w:rPr>
        <w:t>Information clause for members of corporate bodies, proxies, representative of the Tenderer/Contractor/Mandatary/Contracting Party/Supplier* and employees or associates who are contact persons or employees or associates who cooperate with Tenderer/Contractor/Mandatary/Contracting Party/Supplier at the conclusion and implementation of the Agreement.</w:t>
      </w:r>
    </w:p>
    <w:p w14:paraId="572C5F2C" w14:textId="77777777" w:rsidR="00FC269C" w:rsidRPr="00FC269C" w:rsidRDefault="00FC269C" w:rsidP="00FC269C">
      <w:pPr>
        <w:autoSpaceDE w:val="0"/>
        <w:autoSpaceDN w:val="0"/>
        <w:adjustRightInd w:val="0"/>
        <w:spacing w:line="276" w:lineRule="auto"/>
        <w:jc w:val="center"/>
        <w:rPr>
          <w:rFonts w:ascii="Arial" w:hAnsi="Arial" w:cs="Arial"/>
          <w:b/>
          <w:bCs/>
          <w:color w:val="000000"/>
          <w:lang w:val="en-GB"/>
        </w:rPr>
      </w:pPr>
    </w:p>
    <w:p w14:paraId="5C4BF2B9" w14:textId="77777777" w:rsidR="00FC269C" w:rsidRPr="00FC269C" w:rsidRDefault="00FC269C" w:rsidP="00FC269C">
      <w:pPr>
        <w:autoSpaceDE w:val="0"/>
        <w:autoSpaceDN w:val="0"/>
        <w:adjustRightInd w:val="0"/>
        <w:spacing w:line="276" w:lineRule="auto"/>
        <w:jc w:val="center"/>
        <w:rPr>
          <w:rFonts w:ascii="Arial" w:hAnsi="Arial" w:cs="Arial"/>
          <w:color w:val="000000"/>
          <w:sz w:val="16"/>
          <w:lang w:val="en-GB"/>
        </w:rPr>
      </w:pPr>
      <w:r w:rsidRPr="00FC269C">
        <w:rPr>
          <w:rFonts w:ascii="Arial" w:hAnsi="Arial" w:cs="Arial"/>
          <w:i/>
          <w:iCs/>
          <w:color w:val="000000"/>
          <w:sz w:val="16"/>
          <w:lang w:val="en-GB"/>
        </w:rPr>
        <w:t>(fulfilment of the information obligation under Article 14(1) and (2) of the General Data Protection Regulation of 27 April 2016)</w:t>
      </w:r>
    </w:p>
    <w:p w14:paraId="68AB97F1" w14:textId="77777777" w:rsidR="00FC269C" w:rsidRPr="00FC269C" w:rsidRDefault="00FC269C" w:rsidP="00FC269C">
      <w:pPr>
        <w:autoSpaceDE w:val="0"/>
        <w:autoSpaceDN w:val="0"/>
        <w:adjustRightInd w:val="0"/>
        <w:spacing w:line="276" w:lineRule="auto"/>
        <w:ind w:left="567" w:hanging="567"/>
        <w:jc w:val="center"/>
        <w:rPr>
          <w:rFonts w:ascii="Arial" w:hAnsi="Arial" w:cs="Arial"/>
          <w:sz w:val="16"/>
          <w:lang w:val="en-GB"/>
        </w:rPr>
      </w:pPr>
      <w:r w:rsidRPr="00FC269C">
        <w:rPr>
          <w:rFonts w:ascii="Arial" w:hAnsi="Arial" w:cs="Arial"/>
          <w:i/>
          <w:iCs/>
          <w:sz w:val="16"/>
          <w:lang w:val="en-GB"/>
        </w:rPr>
        <w:t>*Delete inappropriate words **Enter the name of the Tenderer/Contractor/Mandatary/Contracting Party</w:t>
      </w:r>
    </w:p>
    <w:p w14:paraId="19F0F89B" w14:textId="77777777" w:rsidR="00FC269C" w:rsidRPr="00FC269C" w:rsidRDefault="00FC269C" w:rsidP="00A80ADA">
      <w:pPr>
        <w:numPr>
          <w:ilvl w:val="0"/>
          <w:numId w:val="37"/>
        </w:numPr>
        <w:spacing w:line="276" w:lineRule="auto"/>
        <w:ind w:left="284" w:hanging="284"/>
        <w:jc w:val="both"/>
        <w:rPr>
          <w:rFonts w:ascii="Arial" w:hAnsi="Arial" w:cs="Arial"/>
          <w:noProof/>
          <w:sz w:val="16"/>
          <w:szCs w:val="16"/>
        </w:rPr>
      </w:pPr>
      <w:r w:rsidRPr="00FC269C">
        <w:rPr>
          <w:rFonts w:ascii="Arial" w:hAnsi="Arial" w:cs="Arial"/>
          <w:noProof/>
          <w:sz w:val="16"/>
          <w:szCs w:val="16"/>
          <w:lang w:val="en-US"/>
        </w:rPr>
        <w:t xml:space="preserve">ORLEN S.A. with its registered office in Płock, ul. Chemików 7 (“ ORLEN S.A.”) informs that its the controller of your personal data. </w:t>
      </w:r>
      <w:r w:rsidRPr="00FC269C">
        <w:rPr>
          <w:rFonts w:ascii="Arial" w:hAnsi="Arial" w:cs="Arial"/>
          <w:noProof/>
          <w:sz w:val="16"/>
          <w:szCs w:val="16"/>
        </w:rPr>
        <w:t>Contact phone numbers to the controller: (24) 256 00 00, (24) 365 00 00, (22) 778 00 00.</w:t>
      </w:r>
    </w:p>
    <w:p w14:paraId="4C7E160B" w14:textId="77777777" w:rsidR="00FC269C" w:rsidRPr="00FC269C" w:rsidRDefault="00FC269C" w:rsidP="00A80ADA">
      <w:pPr>
        <w:numPr>
          <w:ilvl w:val="0"/>
          <w:numId w:val="37"/>
        </w:numPr>
        <w:spacing w:line="276" w:lineRule="auto"/>
        <w:ind w:left="284" w:hanging="284"/>
        <w:jc w:val="both"/>
        <w:rPr>
          <w:rFonts w:ascii="Arial" w:hAnsi="Arial" w:cs="Arial"/>
          <w:noProof/>
          <w:sz w:val="16"/>
          <w:szCs w:val="16"/>
          <w:lang w:val="en-US"/>
        </w:rPr>
      </w:pPr>
      <w:r w:rsidRPr="00FC269C">
        <w:rPr>
          <w:rFonts w:ascii="Arial" w:hAnsi="Arial" w:cs="Arial"/>
          <w:noProof/>
          <w:sz w:val="16"/>
          <w:szCs w:val="16"/>
          <w:lang w:val="en-US"/>
        </w:rPr>
        <w:t xml:space="preserve">You can contact the Data Protection Officer in ORLEN S.A. by e-mail to: daneosobowe@orlen.pl. You can also contact the Data Protection Officer in writing to the address of the registered office of  ORLEN S.A., indicated in item 1, with additional information “Inspektor Ochrony Danych” (Data Protection Officer). Contact details of the Data Protection Officer are also avalible </w:t>
      </w:r>
      <w:r w:rsidRPr="00FC269C">
        <w:rPr>
          <w:rFonts w:ascii="Arial" w:hAnsi="Arial" w:cs="Arial"/>
          <w:noProof/>
          <w:sz w:val="16"/>
          <w:szCs w:val="16"/>
          <w:lang w:val="en-GB"/>
        </w:rPr>
        <w:t xml:space="preserve">in the "Contact" tab at </w:t>
      </w:r>
      <w:hyperlink r:id="rId18" w:history="1">
        <w:r w:rsidRPr="00FC269C">
          <w:rPr>
            <w:rFonts w:ascii="Arial" w:hAnsi="Arial" w:cs="Arial"/>
            <w:noProof/>
            <w:color w:val="0000FF"/>
            <w:sz w:val="16"/>
            <w:szCs w:val="16"/>
            <w:u w:val="single"/>
            <w:lang w:val="en-GB"/>
          </w:rPr>
          <w:t>www.orlen.pl</w:t>
        </w:r>
      </w:hyperlink>
      <w:r w:rsidRPr="00FC269C">
        <w:rPr>
          <w:rFonts w:ascii="Arial" w:hAnsi="Arial" w:cs="Arial"/>
          <w:noProof/>
          <w:sz w:val="16"/>
          <w:szCs w:val="16"/>
          <w:lang w:val="en-US"/>
        </w:rPr>
        <w:t xml:space="preserve">. </w:t>
      </w:r>
    </w:p>
    <w:p w14:paraId="1C2085A1" w14:textId="77777777" w:rsidR="00FC269C" w:rsidRPr="00FC269C" w:rsidRDefault="00FC269C" w:rsidP="00A80ADA">
      <w:pPr>
        <w:numPr>
          <w:ilvl w:val="0"/>
          <w:numId w:val="37"/>
        </w:numPr>
        <w:spacing w:line="276" w:lineRule="auto"/>
        <w:ind w:left="284" w:hanging="284"/>
        <w:jc w:val="both"/>
        <w:rPr>
          <w:rFonts w:ascii="Arial" w:hAnsi="Arial" w:cs="Arial"/>
          <w:noProof/>
          <w:sz w:val="16"/>
          <w:szCs w:val="16"/>
          <w:lang w:val="en-US"/>
        </w:rPr>
      </w:pPr>
      <w:r w:rsidRPr="00FC269C">
        <w:rPr>
          <w:rFonts w:ascii="Arial" w:hAnsi="Arial" w:cs="Arial"/>
          <w:noProof/>
          <w:sz w:val="16"/>
          <w:szCs w:val="16"/>
          <w:lang w:val="en-US"/>
        </w:rPr>
        <w:t>Your personal data, provided to ORLEN S.A. by ..........................**, an entity</w:t>
      </w:r>
      <w:r w:rsidRPr="00FC269C">
        <w:rPr>
          <w:rFonts w:ascii="Arial" w:hAnsi="Arial" w:cs="Arial"/>
          <w:sz w:val="16"/>
          <w:szCs w:val="16"/>
          <w:lang w:val="en-US"/>
        </w:rPr>
        <w:t xml:space="preserve"> </w:t>
      </w:r>
      <w:r w:rsidRPr="00FC269C">
        <w:rPr>
          <w:rFonts w:ascii="Arial" w:hAnsi="Arial" w:cs="Arial"/>
          <w:noProof/>
          <w:sz w:val="16"/>
          <w:szCs w:val="16"/>
          <w:lang w:val="en-US"/>
        </w:rPr>
        <w:t>cooperating with ORLEN S.A.or intends to  cooperate with  ORLEN S.A.,include, depending on the type of cooperation, necessary data to represent the legal person, data included in the documents confirming your authorisations or experience or constituting a product of the performance of the agreement, held by you.</w:t>
      </w:r>
    </w:p>
    <w:p w14:paraId="26B33EF7" w14:textId="77777777" w:rsidR="00FC269C" w:rsidRPr="00FC269C" w:rsidRDefault="00FC269C" w:rsidP="00A80ADA">
      <w:pPr>
        <w:numPr>
          <w:ilvl w:val="0"/>
          <w:numId w:val="37"/>
        </w:numPr>
        <w:spacing w:line="276" w:lineRule="auto"/>
        <w:ind w:left="284" w:hanging="284"/>
        <w:jc w:val="both"/>
        <w:rPr>
          <w:rFonts w:ascii="Arial" w:hAnsi="Arial" w:cs="Arial"/>
          <w:noProof/>
          <w:sz w:val="16"/>
          <w:szCs w:val="16"/>
          <w:lang w:val="en-US"/>
        </w:rPr>
      </w:pPr>
      <w:r w:rsidRPr="00FC269C">
        <w:rPr>
          <w:rFonts w:ascii="Arial" w:hAnsi="Arial" w:cs="Arial"/>
          <w:noProof/>
          <w:sz w:val="16"/>
          <w:szCs w:val="16"/>
          <w:lang w:val="en-US"/>
        </w:rPr>
        <w:t>Your personal data may be processed by ORLEN S.A., depending on the type of cooperation, for the following purposes:</w:t>
      </w:r>
    </w:p>
    <w:p w14:paraId="45835C87" w14:textId="77777777" w:rsidR="00FC269C" w:rsidRPr="00FC269C" w:rsidRDefault="00FC269C" w:rsidP="00A80ADA">
      <w:pPr>
        <w:numPr>
          <w:ilvl w:val="2"/>
          <w:numId w:val="35"/>
        </w:numPr>
        <w:spacing w:line="276" w:lineRule="auto"/>
        <w:ind w:left="567" w:hanging="283"/>
        <w:jc w:val="both"/>
        <w:rPr>
          <w:rFonts w:ascii="Arial" w:hAnsi="Arial" w:cs="Arial"/>
          <w:noProof/>
          <w:sz w:val="16"/>
          <w:szCs w:val="16"/>
          <w:lang w:val="en-US"/>
        </w:rPr>
      </w:pPr>
      <w:r w:rsidRPr="00FC269C">
        <w:rPr>
          <w:rFonts w:ascii="Arial" w:hAnsi="Arial" w:cs="Arial"/>
          <w:noProof/>
          <w:sz w:val="16"/>
          <w:szCs w:val="16"/>
          <w:lang w:val="en-US"/>
        </w:rPr>
        <w:t xml:space="preserve">performance of the agreement concluded with ORLEN S.A., whose party is / will be, the entity indicated in item 3, in particular for the purpose of verification of the declarations made by, the entity indicated in item 3, including confirmation of representation, the qualifications of the persons designated for the performance of the agreement, contact in the course of the performance of the agreement, exchange of correspondence, granting powers of attorney for representation of  ORLEN S.A., proper performance of the agreement, control, settlement of the agreement, compliance with the principles of confidentiality and occupational health and safety, </w:t>
      </w:r>
    </w:p>
    <w:p w14:paraId="5B8175DE" w14:textId="77777777" w:rsidR="00FC269C" w:rsidRPr="00FC269C" w:rsidRDefault="00FC269C" w:rsidP="00A80ADA">
      <w:pPr>
        <w:numPr>
          <w:ilvl w:val="2"/>
          <w:numId w:val="35"/>
        </w:numPr>
        <w:spacing w:line="276" w:lineRule="auto"/>
        <w:ind w:left="567" w:hanging="283"/>
        <w:jc w:val="both"/>
        <w:rPr>
          <w:rFonts w:ascii="Arial" w:hAnsi="Arial" w:cs="Arial"/>
          <w:noProof/>
          <w:sz w:val="16"/>
          <w:szCs w:val="16"/>
          <w:lang w:val="en-US"/>
        </w:rPr>
      </w:pPr>
      <w:r w:rsidRPr="00FC269C">
        <w:rPr>
          <w:rFonts w:ascii="Arial" w:hAnsi="Arial" w:cs="Arial"/>
          <w:noProof/>
          <w:sz w:val="16"/>
          <w:szCs w:val="16"/>
          <w:lang w:val="en-US"/>
        </w:rPr>
        <w:t>handling, pursing and defence of claims, if any, including claims between you and  ORLEN S.A. or between  ORLEN S.A. and the entity indicated in item 3.</w:t>
      </w:r>
    </w:p>
    <w:p w14:paraId="1093A2CA" w14:textId="77777777" w:rsidR="00FC269C" w:rsidRPr="00FC269C" w:rsidRDefault="00FC269C" w:rsidP="00A80ADA">
      <w:pPr>
        <w:numPr>
          <w:ilvl w:val="2"/>
          <w:numId w:val="35"/>
        </w:numPr>
        <w:spacing w:line="276" w:lineRule="auto"/>
        <w:ind w:left="567" w:hanging="283"/>
        <w:jc w:val="both"/>
        <w:rPr>
          <w:rFonts w:ascii="Arial" w:hAnsi="Arial" w:cs="Arial"/>
          <w:noProof/>
          <w:sz w:val="16"/>
          <w:szCs w:val="16"/>
          <w:lang w:val="en-US"/>
        </w:rPr>
      </w:pPr>
      <w:r w:rsidRPr="00FC269C">
        <w:rPr>
          <w:rFonts w:ascii="Arial" w:hAnsi="Arial" w:cs="Arial"/>
          <w:noProof/>
          <w:sz w:val="16"/>
          <w:szCs w:val="16"/>
          <w:lang w:val="en-US"/>
        </w:rPr>
        <w:t>fulfilment of legal obligations imposed on ORLEN S.A., including in particular the obligations of the obliged institution under the Prevention of Money Laundering and Financing Terrorism Act, the Construction Law, he Regulation of the European Parliament and of the Council on market abuse</w:t>
      </w:r>
      <w:r w:rsidRPr="00FC269C">
        <w:rPr>
          <w:rFonts w:ascii="Arial" w:hAnsi="Arial" w:cs="Arial"/>
          <w:sz w:val="16"/>
          <w:szCs w:val="16"/>
          <w:lang w:val="en-US"/>
        </w:rPr>
        <w:t xml:space="preserve"> </w:t>
      </w:r>
      <w:r w:rsidRPr="00FC269C">
        <w:rPr>
          <w:rFonts w:ascii="Arial" w:hAnsi="Arial" w:cs="Arial"/>
          <w:noProof/>
          <w:sz w:val="16"/>
          <w:szCs w:val="16"/>
          <w:lang w:val="en-US"/>
        </w:rPr>
        <w:t>or other provisions result from the specificity of the Agreement.</w:t>
      </w:r>
    </w:p>
    <w:p w14:paraId="0AD8CA65" w14:textId="77777777" w:rsidR="00FC269C" w:rsidRPr="00FC269C" w:rsidRDefault="00FC269C" w:rsidP="00A80ADA">
      <w:pPr>
        <w:numPr>
          <w:ilvl w:val="0"/>
          <w:numId w:val="37"/>
        </w:numPr>
        <w:spacing w:line="276" w:lineRule="auto"/>
        <w:ind w:left="284" w:hanging="284"/>
        <w:jc w:val="both"/>
        <w:rPr>
          <w:rFonts w:ascii="Arial" w:hAnsi="Arial" w:cs="Arial"/>
          <w:noProof/>
          <w:sz w:val="16"/>
          <w:szCs w:val="16"/>
          <w:lang w:val="en-US"/>
        </w:rPr>
      </w:pPr>
      <w:r w:rsidRPr="00FC269C">
        <w:rPr>
          <w:rFonts w:ascii="Arial" w:hAnsi="Arial" w:cs="Arial"/>
          <w:noProof/>
          <w:sz w:val="16"/>
          <w:szCs w:val="16"/>
          <w:lang w:val="en-US"/>
        </w:rPr>
        <w:t>The legal grounds for the processing by  ORLEN S.A. of your personal data, depending on the type of cooperation, for the purposes defined in Section 4 above include:</w:t>
      </w:r>
    </w:p>
    <w:p w14:paraId="39D94235" w14:textId="77777777" w:rsidR="00FC269C" w:rsidRPr="00FC269C" w:rsidRDefault="00FC269C" w:rsidP="00A80ADA">
      <w:pPr>
        <w:numPr>
          <w:ilvl w:val="2"/>
          <w:numId w:val="34"/>
        </w:numPr>
        <w:spacing w:line="276" w:lineRule="auto"/>
        <w:ind w:left="567" w:hanging="283"/>
        <w:jc w:val="both"/>
        <w:rPr>
          <w:rFonts w:ascii="Arial" w:hAnsi="Arial" w:cs="Arial"/>
          <w:noProof/>
          <w:sz w:val="16"/>
          <w:szCs w:val="16"/>
          <w:lang w:val="en-US"/>
        </w:rPr>
      </w:pPr>
      <w:r w:rsidRPr="00FC269C">
        <w:rPr>
          <w:rFonts w:ascii="Arial" w:hAnsi="Arial" w:cs="Arial"/>
          <w:noProof/>
          <w:sz w:val="16"/>
          <w:szCs w:val="16"/>
          <w:lang w:val="en-GB"/>
        </w:rPr>
        <w:t xml:space="preserve">legally justified interest of  ORLEN S.A. (pursuant to Article 6(1)(f) of the GDPR) in order to </w:t>
      </w:r>
      <w:r w:rsidRPr="00FC269C">
        <w:rPr>
          <w:rFonts w:ascii="Arial" w:hAnsi="Arial" w:cs="Arial"/>
          <w:noProof/>
          <w:sz w:val="16"/>
          <w:szCs w:val="16"/>
          <w:lang w:val="en-US"/>
        </w:rPr>
        <w:t xml:space="preserve">enable </w:t>
      </w:r>
      <w:r w:rsidRPr="00FC269C">
        <w:rPr>
          <w:rFonts w:ascii="Arial" w:hAnsi="Arial" w:cs="Arial"/>
          <w:noProof/>
          <w:sz w:val="16"/>
          <w:szCs w:val="16"/>
          <w:lang w:val="en-GB"/>
        </w:rPr>
        <w:t>correct and effective performance of the agreement concluded between  ORLEN S.A. and the entity indicated in item  3,</w:t>
      </w:r>
    </w:p>
    <w:p w14:paraId="5ECDC9F6" w14:textId="77777777" w:rsidR="00FC269C" w:rsidRPr="00FC269C" w:rsidRDefault="00FC269C" w:rsidP="00A80ADA">
      <w:pPr>
        <w:numPr>
          <w:ilvl w:val="2"/>
          <w:numId w:val="34"/>
        </w:numPr>
        <w:spacing w:line="276" w:lineRule="auto"/>
        <w:ind w:left="567" w:hanging="283"/>
        <w:jc w:val="both"/>
        <w:rPr>
          <w:rFonts w:ascii="Arial" w:hAnsi="Arial" w:cs="Arial"/>
          <w:noProof/>
          <w:sz w:val="16"/>
          <w:szCs w:val="16"/>
          <w:lang w:val="en-US"/>
        </w:rPr>
      </w:pPr>
      <w:r w:rsidRPr="00FC269C">
        <w:rPr>
          <w:rFonts w:ascii="Arial" w:hAnsi="Arial" w:cs="Arial"/>
          <w:noProof/>
          <w:sz w:val="16"/>
          <w:szCs w:val="16"/>
          <w:lang w:val="en-US"/>
        </w:rPr>
        <w:t xml:space="preserve">fulfilment of legal obligations (in compliance with Article 6(1)(c) of the GDPR) imposed on ORLEN S.A. </w:t>
      </w:r>
    </w:p>
    <w:p w14:paraId="17C9D2FD" w14:textId="77777777" w:rsidR="00FC269C" w:rsidRPr="00FC269C" w:rsidRDefault="00FC269C" w:rsidP="00A80ADA">
      <w:pPr>
        <w:numPr>
          <w:ilvl w:val="0"/>
          <w:numId w:val="37"/>
        </w:numPr>
        <w:spacing w:line="276" w:lineRule="auto"/>
        <w:ind w:left="284" w:hanging="284"/>
        <w:jc w:val="both"/>
        <w:rPr>
          <w:rFonts w:ascii="Arial" w:hAnsi="Arial" w:cs="Arial"/>
          <w:noProof/>
          <w:sz w:val="16"/>
          <w:szCs w:val="16"/>
          <w:lang w:val="en-US"/>
        </w:rPr>
      </w:pPr>
      <w:r w:rsidRPr="00FC269C">
        <w:rPr>
          <w:rFonts w:ascii="Arial" w:hAnsi="Arial" w:cs="Arial"/>
          <w:noProof/>
          <w:sz w:val="16"/>
          <w:szCs w:val="16"/>
          <w:lang w:val="en-US"/>
        </w:rPr>
        <w:t>The scope of personal data processed by ORLEN S.A. may include depending on the function and scope of cooperation, data: name and surname, position, function, business telephone number, business e-mail address, PESEL number, information about the rights and qualifications you have.</w:t>
      </w:r>
    </w:p>
    <w:p w14:paraId="34AFE79D" w14:textId="77777777" w:rsidR="00FC269C" w:rsidRPr="00FC269C" w:rsidRDefault="00FC269C" w:rsidP="00A80ADA">
      <w:pPr>
        <w:numPr>
          <w:ilvl w:val="0"/>
          <w:numId w:val="37"/>
        </w:numPr>
        <w:spacing w:line="276" w:lineRule="auto"/>
        <w:ind w:left="284" w:hanging="284"/>
        <w:jc w:val="both"/>
        <w:rPr>
          <w:rFonts w:ascii="Arial" w:hAnsi="Arial" w:cs="Arial"/>
          <w:noProof/>
          <w:sz w:val="16"/>
          <w:szCs w:val="16"/>
          <w:lang w:val="en-GB"/>
        </w:rPr>
      </w:pPr>
      <w:r w:rsidRPr="00FC269C">
        <w:rPr>
          <w:rFonts w:ascii="Arial" w:hAnsi="Arial" w:cs="Arial"/>
          <w:noProof/>
          <w:sz w:val="16"/>
          <w:szCs w:val="16"/>
          <w:lang w:val="en-US"/>
        </w:rPr>
        <w:t>Your personal data may be disclosed by ORLEN S.A. to entities cooperating with it (data recipients), including companies from ORLEN Capital Group, if it is necessary to achieve the purposes of processing indicated in item 3</w:t>
      </w:r>
      <w:r w:rsidRPr="00FC269C">
        <w:rPr>
          <w:rFonts w:ascii="Arial" w:hAnsi="Arial" w:cs="Arial"/>
          <w:noProof/>
          <w:sz w:val="16"/>
          <w:szCs w:val="16"/>
          <w:lang w:val="en"/>
        </w:rPr>
        <w:t>to entities participating in purchasing processes</w:t>
      </w:r>
      <w:r w:rsidRPr="00FC269C">
        <w:rPr>
          <w:rFonts w:ascii="Arial" w:hAnsi="Arial" w:cs="Arial"/>
          <w:noProof/>
          <w:sz w:val="16"/>
          <w:szCs w:val="16"/>
          <w:lang w:val="en-GB"/>
        </w:rPr>
        <w:t>,</w:t>
      </w:r>
      <w:r w:rsidRPr="00FC269C">
        <w:rPr>
          <w:rFonts w:ascii="Arial" w:hAnsi="Arial" w:cs="Arial"/>
          <w:noProof/>
          <w:sz w:val="16"/>
          <w:szCs w:val="16"/>
          <w:lang w:val="en-US"/>
        </w:rPr>
        <w:t xml:space="preserve"> entities providing IT services in the scope of delivery of correspondence and shipments, protection of persons and property, assurance of occupational health and safety, consulting services, legal services and archiving services.</w:t>
      </w:r>
    </w:p>
    <w:p w14:paraId="5B55323F" w14:textId="77777777" w:rsidR="00FC269C" w:rsidRPr="00FC269C" w:rsidRDefault="00FC269C" w:rsidP="00A80ADA">
      <w:pPr>
        <w:numPr>
          <w:ilvl w:val="0"/>
          <w:numId w:val="37"/>
        </w:numPr>
        <w:spacing w:line="276" w:lineRule="auto"/>
        <w:ind w:left="284" w:hanging="284"/>
        <w:jc w:val="both"/>
        <w:rPr>
          <w:rFonts w:ascii="Arial" w:hAnsi="Arial" w:cs="Arial"/>
          <w:noProof/>
          <w:color w:val="000000" w:themeColor="text1"/>
          <w:sz w:val="16"/>
          <w:szCs w:val="16"/>
          <w:lang w:val="en-US"/>
        </w:rPr>
      </w:pPr>
      <w:r w:rsidRPr="00FC269C">
        <w:rPr>
          <w:rFonts w:ascii="Arial" w:hAnsi="Arial" w:cs="Arial"/>
          <w:noProof/>
          <w:sz w:val="16"/>
          <w:szCs w:val="16"/>
          <w:lang w:val="en-US"/>
        </w:rPr>
        <w:t xml:space="preserve">Your personal data are processed for the periodnecessary for implementation of legitimate interest of ORLEN S.A. and performance of obligations under the legal provisions. The data processing period may be extended only in the instances and to the extent as are provided for by the law. </w:t>
      </w:r>
    </w:p>
    <w:p w14:paraId="6E758E46" w14:textId="77777777" w:rsidR="00FC269C" w:rsidRPr="00FC269C" w:rsidRDefault="00FC269C" w:rsidP="00A80ADA">
      <w:pPr>
        <w:numPr>
          <w:ilvl w:val="0"/>
          <w:numId w:val="37"/>
        </w:numPr>
        <w:spacing w:line="276" w:lineRule="auto"/>
        <w:ind w:left="284" w:hanging="284"/>
        <w:jc w:val="both"/>
        <w:rPr>
          <w:rFonts w:ascii="Arial" w:hAnsi="Arial" w:cs="Arial"/>
          <w:noProof/>
          <w:color w:val="000000" w:themeColor="text1"/>
          <w:sz w:val="16"/>
          <w:szCs w:val="16"/>
          <w:lang w:val="en-US"/>
        </w:rPr>
      </w:pPr>
      <w:r w:rsidRPr="00FC269C">
        <w:rPr>
          <w:rFonts w:ascii="Arial" w:hAnsi="Arial" w:cs="Arial"/>
          <w:noProof/>
          <w:color w:val="000000" w:themeColor="text1"/>
          <w:sz w:val="16"/>
          <w:szCs w:val="16"/>
          <w:lang w:val="en-US"/>
        </w:rPr>
        <w:t>In connection with the processing of your personal data you have the following rights:</w:t>
      </w:r>
    </w:p>
    <w:p w14:paraId="2EE00925" w14:textId="77777777" w:rsidR="00FC269C" w:rsidRPr="00FC269C" w:rsidRDefault="00FC269C" w:rsidP="00A80ADA">
      <w:pPr>
        <w:numPr>
          <w:ilvl w:val="0"/>
          <w:numId w:val="36"/>
        </w:numPr>
        <w:spacing w:after="150" w:line="276" w:lineRule="auto"/>
        <w:contextualSpacing/>
        <w:jc w:val="both"/>
        <w:rPr>
          <w:rFonts w:ascii="Arial" w:hAnsi="Arial" w:cs="Arial"/>
          <w:noProof/>
          <w:color w:val="000000" w:themeColor="text1"/>
          <w:sz w:val="16"/>
          <w:szCs w:val="16"/>
          <w:lang w:val="en-US"/>
        </w:rPr>
      </w:pPr>
      <w:r w:rsidRPr="00FC269C">
        <w:rPr>
          <w:rFonts w:ascii="Arial" w:hAnsi="Arial" w:cs="Arial"/>
          <w:noProof/>
          <w:color w:val="000000" w:themeColor="text1"/>
          <w:sz w:val="16"/>
          <w:szCs w:val="16"/>
          <w:lang w:val="en-US"/>
        </w:rPr>
        <w:t xml:space="preserve">the right to access the content of your data, </w:t>
      </w:r>
    </w:p>
    <w:p w14:paraId="63CB91B4" w14:textId="77777777" w:rsidR="00FC269C" w:rsidRPr="00FC269C" w:rsidRDefault="00FC269C" w:rsidP="00A80ADA">
      <w:pPr>
        <w:numPr>
          <w:ilvl w:val="0"/>
          <w:numId w:val="36"/>
        </w:numPr>
        <w:spacing w:after="150" w:line="276" w:lineRule="auto"/>
        <w:contextualSpacing/>
        <w:jc w:val="both"/>
        <w:rPr>
          <w:rFonts w:ascii="Arial" w:hAnsi="Arial" w:cs="Arial"/>
          <w:noProof/>
          <w:color w:val="000000" w:themeColor="text1"/>
          <w:sz w:val="16"/>
          <w:szCs w:val="16"/>
          <w:lang w:val="en-US"/>
        </w:rPr>
      </w:pPr>
      <w:r w:rsidRPr="00FC269C">
        <w:rPr>
          <w:rFonts w:ascii="Arial" w:hAnsi="Arial" w:cs="Arial"/>
          <w:noProof/>
          <w:color w:val="000000" w:themeColor="text1"/>
          <w:sz w:val="16"/>
          <w:szCs w:val="16"/>
          <w:lang w:val="en-US"/>
        </w:rPr>
        <w:t>the right to require rectification of your personal data,</w:t>
      </w:r>
    </w:p>
    <w:p w14:paraId="13A18840" w14:textId="77777777" w:rsidR="00FC269C" w:rsidRPr="00FC269C" w:rsidRDefault="00FC269C" w:rsidP="00A80ADA">
      <w:pPr>
        <w:numPr>
          <w:ilvl w:val="0"/>
          <w:numId w:val="36"/>
        </w:numPr>
        <w:spacing w:line="276" w:lineRule="auto"/>
        <w:contextualSpacing/>
        <w:jc w:val="both"/>
        <w:rPr>
          <w:rFonts w:ascii="Arial" w:hAnsi="Arial" w:cs="Arial"/>
          <w:noProof/>
          <w:color w:val="000000" w:themeColor="text1"/>
          <w:sz w:val="16"/>
          <w:szCs w:val="16"/>
          <w:lang w:val="en-US"/>
        </w:rPr>
      </w:pPr>
      <w:r w:rsidRPr="00FC269C">
        <w:rPr>
          <w:rFonts w:ascii="Arial" w:hAnsi="Arial" w:cs="Arial"/>
          <w:noProof/>
          <w:color w:val="000000" w:themeColor="text1"/>
          <w:sz w:val="16"/>
          <w:szCs w:val="16"/>
          <w:lang w:val="en-US"/>
        </w:rPr>
        <w:t xml:space="preserve">the right to require erasure of your personal data or limitation of processing; </w:t>
      </w:r>
    </w:p>
    <w:p w14:paraId="36F4BB45" w14:textId="77777777" w:rsidR="00FC269C" w:rsidRPr="00FC269C" w:rsidRDefault="00FC269C" w:rsidP="00FC269C">
      <w:pPr>
        <w:tabs>
          <w:tab w:val="left" w:pos="284"/>
        </w:tabs>
        <w:spacing w:after="150" w:line="276" w:lineRule="auto"/>
        <w:jc w:val="both"/>
        <w:rPr>
          <w:rFonts w:ascii="Arial" w:hAnsi="Arial" w:cs="Arial"/>
          <w:noProof/>
          <w:color w:val="000000" w:themeColor="text1"/>
          <w:sz w:val="16"/>
          <w:szCs w:val="16"/>
          <w:lang w:val="en-US"/>
        </w:rPr>
      </w:pPr>
      <w:r w:rsidRPr="00FC269C">
        <w:rPr>
          <w:rFonts w:ascii="Arial" w:hAnsi="Arial" w:cs="Arial"/>
          <w:noProof/>
          <w:color w:val="000000" w:themeColor="text1"/>
          <w:sz w:val="16"/>
          <w:szCs w:val="16"/>
          <w:lang w:val="en-US"/>
        </w:rPr>
        <w:t xml:space="preserve">the right to object, in the event your personal data are processed by ORLEN S.A. on the basis of its legitimate interest; the objection may be made due to a special situation You can send a request regarding the implementation of the above-mentioned rights by e-mail: </w:t>
      </w:r>
      <w:hyperlink r:id="rId19" w:history="1">
        <w:r w:rsidRPr="00FC269C">
          <w:rPr>
            <w:rFonts w:ascii="Arial" w:hAnsi="Arial" w:cs="Arial"/>
            <w:noProof/>
            <w:color w:val="0000FF"/>
            <w:sz w:val="16"/>
            <w:szCs w:val="16"/>
            <w:u w:val="single"/>
            <w:lang w:val="en-US"/>
          </w:rPr>
          <w:t>daneosobowe@orlen.pl</w:t>
        </w:r>
      </w:hyperlink>
      <w:r w:rsidRPr="00FC269C">
        <w:rPr>
          <w:rFonts w:ascii="Arial" w:hAnsi="Arial" w:cs="Arial"/>
          <w:noProof/>
          <w:color w:val="000000" w:themeColor="text1"/>
          <w:sz w:val="16"/>
          <w:szCs w:val="16"/>
          <w:lang w:val="en-US"/>
        </w:rPr>
        <w:t xml:space="preserve"> or in writing to the address indicated in item 1 with additional information „Inspektor Ochrony Danych”.</w:t>
      </w:r>
    </w:p>
    <w:p w14:paraId="65C10C7F" w14:textId="77777777" w:rsidR="00FC269C" w:rsidRPr="00FC269C" w:rsidRDefault="00FC269C" w:rsidP="00A80ADA">
      <w:pPr>
        <w:numPr>
          <w:ilvl w:val="0"/>
          <w:numId w:val="37"/>
        </w:numPr>
        <w:spacing w:line="276" w:lineRule="auto"/>
        <w:ind w:left="284" w:hanging="284"/>
        <w:jc w:val="both"/>
        <w:rPr>
          <w:rFonts w:ascii="Arial" w:hAnsi="Arial" w:cs="Arial"/>
          <w:noProof/>
          <w:color w:val="000000" w:themeColor="text1"/>
          <w:sz w:val="16"/>
          <w:szCs w:val="16"/>
          <w:lang w:val="en-US"/>
        </w:rPr>
      </w:pPr>
      <w:r w:rsidRPr="00FC269C">
        <w:rPr>
          <w:rFonts w:ascii="Arial" w:hAnsi="Arial" w:cs="Arial"/>
          <w:noProof/>
          <w:color w:val="000000" w:themeColor="text1"/>
          <w:sz w:val="16"/>
          <w:szCs w:val="16"/>
          <w:lang w:val="en-US"/>
        </w:rPr>
        <w:t xml:space="preserve"> You may file a complaint with the President of the Personal Data Protection Office.</w:t>
      </w:r>
    </w:p>
    <w:p w14:paraId="43991680" w14:textId="44D416F0" w:rsidR="00286CC9" w:rsidRDefault="00286CC9" w:rsidP="007E73C4">
      <w:pPr>
        <w:spacing w:line="276" w:lineRule="auto"/>
        <w:rPr>
          <w:rFonts w:ascii="Arial" w:hAnsi="Arial" w:cs="Arial"/>
          <w:b/>
          <w:lang w:val="en-GB"/>
        </w:rPr>
      </w:pPr>
    </w:p>
    <w:p w14:paraId="09E2F69E" w14:textId="313BB1D7" w:rsidR="00022BE8" w:rsidRDefault="00286CC9" w:rsidP="004B3847">
      <w:pPr>
        <w:pStyle w:val="Nagwek30"/>
        <w:keepNext/>
        <w:keepLines/>
        <w:spacing w:after="0"/>
        <w:jc w:val="right"/>
        <w:outlineLvl w:val="1"/>
        <w:rPr>
          <w:lang w:val="en-GB"/>
        </w:rPr>
      </w:pPr>
      <w:bookmarkStart w:id="16" w:name="bookmark268"/>
      <w:bookmarkStart w:id="17" w:name="_Toc185421809"/>
      <w:r>
        <w:rPr>
          <w:color w:val="000000"/>
          <w:lang w:val="en-US"/>
        </w:rPr>
        <w:t>Appendix no</w:t>
      </w:r>
      <w:r w:rsidR="00022BE8" w:rsidRPr="001D72E3">
        <w:rPr>
          <w:color w:val="000000"/>
          <w:lang w:val="en-US"/>
        </w:rPr>
        <w:t xml:space="preserve">. </w:t>
      </w:r>
      <w:bookmarkEnd w:id="16"/>
      <w:r w:rsidR="00022BE8" w:rsidRPr="001D72E3">
        <w:rPr>
          <w:color w:val="000000"/>
          <w:lang w:val="en-US"/>
        </w:rPr>
        <w:t>4B</w:t>
      </w:r>
      <w:r>
        <w:rPr>
          <w:color w:val="000000"/>
          <w:lang w:val="en-US"/>
        </w:rPr>
        <w:t xml:space="preserve"> </w:t>
      </w:r>
      <w:r w:rsidRPr="00CA74C9">
        <w:rPr>
          <w:lang w:val="en-GB"/>
        </w:rPr>
        <w:t>–</w:t>
      </w:r>
      <w:r>
        <w:rPr>
          <w:lang w:val="en-GB"/>
        </w:rPr>
        <w:t xml:space="preserve"> Information clause for the Bidder</w:t>
      </w:r>
      <w:bookmarkEnd w:id="17"/>
    </w:p>
    <w:p w14:paraId="5A225D38" w14:textId="77777777" w:rsidR="00286CC9" w:rsidRPr="001D72E3" w:rsidRDefault="00286CC9" w:rsidP="004B3847">
      <w:pPr>
        <w:pStyle w:val="Nagwek30"/>
        <w:keepNext/>
        <w:keepLines/>
        <w:spacing w:after="0"/>
        <w:jc w:val="right"/>
        <w:outlineLvl w:val="1"/>
        <w:rPr>
          <w:lang w:val="en-US"/>
        </w:rPr>
      </w:pPr>
    </w:p>
    <w:p w14:paraId="631BCE88" w14:textId="77777777" w:rsidR="002E1F86" w:rsidRPr="001D72E3" w:rsidRDefault="002E1F86" w:rsidP="00286CC9">
      <w:pPr>
        <w:pStyle w:val="Nagwek30"/>
        <w:keepNext/>
        <w:keepLines/>
        <w:spacing w:after="280"/>
        <w:jc w:val="center"/>
        <w:outlineLvl w:val="9"/>
        <w:rPr>
          <w:lang w:val="en-US"/>
        </w:rPr>
      </w:pPr>
      <w:r w:rsidRPr="001D72E3">
        <w:rPr>
          <w:color w:val="000000"/>
          <w:lang w:val="en-US"/>
        </w:rPr>
        <w:t>Information clause for the Tenderer/Contractor/Mandatary/Contracting Party being a natural person conducting economic activity, including a pa</w:t>
      </w:r>
      <w:bookmarkStart w:id="18" w:name="bookmark270"/>
      <w:bookmarkStart w:id="19" w:name="bookmark271"/>
      <w:bookmarkStart w:id="20" w:name="bookmark272"/>
      <w:r w:rsidRPr="001D72E3">
        <w:rPr>
          <w:color w:val="000000"/>
          <w:lang w:val="en-US"/>
        </w:rPr>
        <w:t>rtner of a civil-law partnership</w:t>
      </w:r>
    </w:p>
    <w:p w14:paraId="3CCF2E05" w14:textId="77777777" w:rsidR="002E1F86" w:rsidRPr="002E1F86" w:rsidRDefault="002E1F86" w:rsidP="00170380">
      <w:pPr>
        <w:numPr>
          <w:ilvl w:val="0"/>
          <w:numId w:val="5"/>
        </w:numPr>
        <w:spacing w:line="276" w:lineRule="auto"/>
        <w:ind w:left="284" w:hanging="284"/>
        <w:jc w:val="both"/>
        <w:rPr>
          <w:rFonts w:ascii="Arial" w:hAnsi="Arial" w:cs="Arial"/>
          <w:sz w:val="16"/>
          <w:szCs w:val="16"/>
          <w:lang w:val="en-GB"/>
        </w:rPr>
      </w:pPr>
      <w:r w:rsidRPr="002E1F86">
        <w:rPr>
          <w:rFonts w:ascii="Arial" w:hAnsi="Arial" w:cs="Arial"/>
          <w:sz w:val="16"/>
          <w:szCs w:val="16"/>
          <w:lang w:val="en-GB"/>
        </w:rPr>
        <w:t xml:space="preserve">ORLEN S.A. with its registered office in </w:t>
      </w:r>
      <w:proofErr w:type="spellStart"/>
      <w:r w:rsidRPr="002E1F86">
        <w:rPr>
          <w:rFonts w:ascii="Arial" w:hAnsi="Arial" w:cs="Arial"/>
          <w:sz w:val="16"/>
          <w:szCs w:val="16"/>
          <w:lang w:val="en-GB"/>
        </w:rPr>
        <w:t>Płock</w:t>
      </w:r>
      <w:proofErr w:type="spellEnd"/>
      <w:r w:rsidRPr="002E1F86">
        <w:rPr>
          <w:rFonts w:ascii="Arial" w:hAnsi="Arial" w:cs="Arial"/>
          <w:sz w:val="16"/>
          <w:szCs w:val="16"/>
          <w:lang w:val="en-GB"/>
        </w:rPr>
        <w:t xml:space="preserve">, </w:t>
      </w:r>
      <w:proofErr w:type="spellStart"/>
      <w:r w:rsidRPr="002E1F86">
        <w:rPr>
          <w:rFonts w:ascii="Arial" w:hAnsi="Arial" w:cs="Arial"/>
          <w:sz w:val="16"/>
          <w:szCs w:val="16"/>
          <w:lang w:val="en-GB"/>
        </w:rPr>
        <w:t>ul</w:t>
      </w:r>
      <w:proofErr w:type="spellEnd"/>
      <w:r w:rsidRPr="002E1F86">
        <w:rPr>
          <w:rFonts w:ascii="Arial" w:hAnsi="Arial" w:cs="Arial"/>
          <w:sz w:val="16"/>
          <w:szCs w:val="16"/>
          <w:lang w:val="en-GB"/>
        </w:rPr>
        <w:t xml:space="preserve">. </w:t>
      </w:r>
      <w:proofErr w:type="spellStart"/>
      <w:r w:rsidRPr="002E1F86">
        <w:rPr>
          <w:rFonts w:ascii="Arial" w:hAnsi="Arial" w:cs="Arial"/>
          <w:sz w:val="16"/>
          <w:szCs w:val="16"/>
          <w:lang w:val="en-GB"/>
        </w:rPr>
        <w:t>Chemików</w:t>
      </w:r>
      <w:proofErr w:type="spellEnd"/>
      <w:r w:rsidRPr="002E1F86">
        <w:rPr>
          <w:rFonts w:ascii="Arial" w:hAnsi="Arial" w:cs="Arial"/>
          <w:sz w:val="16"/>
          <w:szCs w:val="16"/>
          <w:lang w:val="en-GB"/>
        </w:rPr>
        <w:t xml:space="preserve"> 7 hereby informs that </w:t>
      </w:r>
      <w:proofErr w:type="spellStart"/>
      <w:r w:rsidRPr="002E1F86">
        <w:rPr>
          <w:rFonts w:ascii="Arial" w:hAnsi="Arial" w:cs="Arial"/>
          <w:sz w:val="16"/>
          <w:szCs w:val="16"/>
          <w:lang w:val="en-GB"/>
        </w:rPr>
        <w:t>its</w:t>
      </w:r>
      <w:proofErr w:type="spellEnd"/>
      <w:r w:rsidRPr="002E1F86">
        <w:rPr>
          <w:rFonts w:ascii="Arial" w:hAnsi="Arial" w:cs="Arial"/>
          <w:sz w:val="16"/>
          <w:szCs w:val="16"/>
          <w:lang w:val="en-GB"/>
        </w:rPr>
        <w:t xml:space="preserve"> the controller of your personal data. Contact phone numbers to the controller: (24) 256 00 00, (24) 365 00 00, (22) 778 00 00.</w:t>
      </w:r>
    </w:p>
    <w:p w14:paraId="73253DE5" w14:textId="77777777" w:rsidR="002E1F86" w:rsidRPr="002E1F86" w:rsidRDefault="002E1F86" w:rsidP="00170380">
      <w:pPr>
        <w:numPr>
          <w:ilvl w:val="0"/>
          <w:numId w:val="5"/>
        </w:numPr>
        <w:spacing w:line="276" w:lineRule="auto"/>
        <w:ind w:left="284" w:hanging="284"/>
        <w:jc w:val="both"/>
        <w:rPr>
          <w:rFonts w:ascii="Arial" w:hAnsi="Arial" w:cs="Arial"/>
          <w:sz w:val="16"/>
          <w:szCs w:val="16"/>
          <w:lang w:val="en-GB"/>
        </w:rPr>
      </w:pPr>
      <w:r w:rsidRPr="002E1F86">
        <w:rPr>
          <w:rFonts w:ascii="Arial" w:hAnsi="Arial" w:cs="Arial"/>
          <w:sz w:val="16"/>
          <w:szCs w:val="16"/>
          <w:lang w:val="en-GB"/>
        </w:rPr>
        <w:t>You can contact the Data Protection Officer in ORLEN S.A. by e-mail to: daneosobowe@orlen.pl. You can also contact the Data Protection Officer in writing to the address of the registered office of ORLEN S.A., indicated in item 1, with additional information “</w:t>
      </w:r>
      <w:proofErr w:type="spellStart"/>
      <w:r w:rsidRPr="002E1F86">
        <w:rPr>
          <w:rFonts w:ascii="Arial" w:hAnsi="Arial" w:cs="Arial"/>
          <w:sz w:val="16"/>
          <w:szCs w:val="16"/>
          <w:lang w:val="en-GB"/>
        </w:rPr>
        <w:t>Inspektor</w:t>
      </w:r>
      <w:proofErr w:type="spellEnd"/>
      <w:r w:rsidRPr="002E1F86">
        <w:rPr>
          <w:rFonts w:ascii="Arial" w:hAnsi="Arial" w:cs="Arial"/>
          <w:sz w:val="16"/>
          <w:szCs w:val="16"/>
          <w:lang w:val="en-GB"/>
        </w:rPr>
        <w:t xml:space="preserve"> </w:t>
      </w:r>
      <w:proofErr w:type="spellStart"/>
      <w:r w:rsidRPr="002E1F86">
        <w:rPr>
          <w:rFonts w:ascii="Arial" w:hAnsi="Arial" w:cs="Arial"/>
          <w:sz w:val="16"/>
          <w:szCs w:val="16"/>
          <w:lang w:val="en-GB"/>
        </w:rPr>
        <w:t>Ochrony</w:t>
      </w:r>
      <w:proofErr w:type="spellEnd"/>
      <w:r w:rsidRPr="002E1F86">
        <w:rPr>
          <w:rFonts w:ascii="Arial" w:hAnsi="Arial" w:cs="Arial"/>
          <w:sz w:val="16"/>
          <w:szCs w:val="16"/>
          <w:lang w:val="en-GB"/>
        </w:rPr>
        <w:t xml:space="preserve"> </w:t>
      </w:r>
      <w:proofErr w:type="spellStart"/>
      <w:r w:rsidRPr="002E1F86">
        <w:rPr>
          <w:rFonts w:ascii="Arial" w:hAnsi="Arial" w:cs="Arial"/>
          <w:sz w:val="16"/>
          <w:szCs w:val="16"/>
          <w:lang w:val="en-GB"/>
        </w:rPr>
        <w:t>Danych</w:t>
      </w:r>
      <w:proofErr w:type="spellEnd"/>
      <w:r w:rsidRPr="002E1F86">
        <w:rPr>
          <w:rFonts w:ascii="Arial" w:hAnsi="Arial" w:cs="Arial"/>
          <w:sz w:val="16"/>
          <w:szCs w:val="16"/>
          <w:lang w:val="en-GB"/>
        </w:rPr>
        <w:t>” (Data Protection Officer). Information on the Data Protection Officer is also available at the www.orlen.pl in the tab "Contact”.</w:t>
      </w:r>
    </w:p>
    <w:p w14:paraId="76C4705A" w14:textId="77777777" w:rsidR="002E1F86" w:rsidRPr="002E1F86" w:rsidRDefault="002E1F86" w:rsidP="00170380">
      <w:pPr>
        <w:numPr>
          <w:ilvl w:val="0"/>
          <w:numId w:val="5"/>
        </w:numPr>
        <w:spacing w:line="276" w:lineRule="auto"/>
        <w:ind w:left="284" w:hanging="284"/>
        <w:jc w:val="both"/>
        <w:rPr>
          <w:rFonts w:ascii="Arial" w:hAnsi="Arial" w:cs="Arial"/>
          <w:sz w:val="16"/>
          <w:szCs w:val="16"/>
          <w:lang w:val="en-GB"/>
        </w:rPr>
      </w:pPr>
      <w:r w:rsidRPr="002E1F86">
        <w:rPr>
          <w:rFonts w:ascii="Arial" w:hAnsi="Arial" w:cs="Arial"/>
          <w:sz w:val="16"/>
          <w:szCs w:val="16"/>
          <w:lang w:val="en-GB"/>
        </w:rPr>
        <w:t>Your personal data are processed for the following purposes:</w:t>
      </w:r>
    </w:p>
    <w:p w14:paraId="691717C4" w14:textId="77777777" w:rsidR="002E1F86" w:rsidRPr="002E1F86" w:rsidRDefault="002E1F86" w:rsidP="00170380">
      <w:pPr>
        <w:numPr>
          <w:ilvl w:val="2"/>
          <w:numId w:val="46"/>
        </w:numPr>
        <w:spacing w:line="276" w:lineRule="auto"/>
        <w:ind w:left="567" w:hanging="283"/>
        <w:jc w:val="both"/>
        <w:rPr>
          <w:rFonts w:ascii="Arial" w:hAnsi="Arial" w:cs="Arial"/>
          <w:sz w:val="16"/>
          <w:szCs w:val="16"/>
          <w:lang w:val="en-GB"/>
        </w:rPr>
      </w:pPr>
      <w:r w:rsidRPr="002E1F86">
        <w:rPr>
          <w:rFonts w:ascii="Arial" w:hAnsi="Arial" w:cs="Arial"/>
          <w:sz w:val="16"/>
          <w:szCs w:val="16"/>
          <w:lang w:val="en-GB"/>
        </w:rPr>
        <w:t>establish cooperation, conclusion and performance of the agreement to which you are a party,</w:t>
      </w:r>
    </w:p>
    <w:p w14:paraId="35F7A9C6" w14:textId="77777777" w:rsidR="002E1F86" w:rsidRPr="002E1F86" w:rsidRDefault="002E1F86" w:rsidP="00170380">
      <w:pPr>
        <w:numPr>
          <w:ilvl w:val="2"/>
          <w:numId w:val="46"/>
        </w:numPr>
        <w:spacing w:line="276" w:lineRule="auto"/>
        <w:ind w:left="567" w:hanging="283"/>
        <w:jc w:val="both"/>
        <w:rPr>
          <w:rFonts w:ascii="Arial" w:hAnsi="Arial" w:cs="Arial"/>
          <w:sz w:val="16"/>
          <w:szCs w:val="16"/>
          <w:lang w:val="en-GB"/>
        </w:rPr>
      </w:pPr>
      <w:r w:rsidRPr="002E1F86">
        <w:rPr>
          <w:rFonts w:ascii="Arial" w:hAnsi="Arial" w:cs="Arial"/>
          <w:sz w:val="16"/>
          <w:szCs w:val="16"/>
          <w:lang w:val="en-GB"/>
        </w:rPr>
        <w:t>fulfilment of the legal obligations of ORLEN S.A. under the legal provisions, in particular the obligations under tax and accounting law,  the obligations of the obliged institution under the Prevention of Money Laundering and Financing, the obligations related to prevent  fraud and irregularities related to anti-corruption laws or other provisions result from the specificity of the Agreement,</w:t>
      </w:r>
    </w:p>
    <w:p w14:paraId="7938D629" w14:textId="77777777" w:rsidR="002E1F86" w:rsidRPr="002E1F86" w:rsidRDefault="002E1F86" w:rsidP="00170380">
      <w:pPr>
        <w:numPr>
          <w:ilvl w:val="2"/>
          <w:numId w:val="46"/>
        </w:numPr>
        <w:spacing w:line="276" w:lineRule="auto"/>
        <w:ind w:left="567" w:hanging="283"/>
        <w:jc w:val="both"/>
        <w:rPr>
          <w:rFonts w:ascii="Arial" w:hAnsi="Arial" w:cs="Arial"/>
          <w:sz w:val="16"/>
          <w:szCs w:val="16"/>
          <w:lang w:val="en-GB"/>
        </w:rPr>
      </w:pPr>
      <w:r w:rsidRPr="002E1F86">
        <w:rPr>
          <w:rFonts w:ascii="Arial" w:hAnsi="Arial" w:cs="Arial"/>
          <w:sz w:val="16"/>
          <w:szCs w:val="16"/>
          <w:lang w:val="en-GB"/>
        </w:rPr>
        <w:t xml:space="preserve">verification of data correctness and timeliness, the reliability of business partners of ORLEN S.A. or persons related to the contractor, including business history research,  legal and financial situation </w:t>
      </w:r>
      <w:r w:rsidRPr="002E1F86">
        <w:rPr>
          <w:rFonts w:ascii="Arial" w:hAnsi="Arial" w:cs="Arial"/>
          <w:sz w:val="16"/>
          <w:szCs w:val="16"/>
          <w:lang w:val="en-GB"/>
        </w:rPr>
        <w:br/>
        <w:t>to protect the economic and legal interests of ORLEN S.A.,</w:t>
      </w:r>
    </w:p>
    <w:p w14:paraId="147CDCCE" w14:textId="77777777" w:rsidR="002E1F86" w:rsidRPr="002E1F86" w:rsidRDefault="002E1F86" w:rsidP="00170380">
      <w:pPr>
        <w:numPr>
          <w:ilvl w:val="2"/>
          <w:numId w:val="46"/>
        </w:numPr>
        <w:spacing w:line="276" w:lineRule="auto"/>
        <w:ind w:left="567" w:hanging="283"/>
        <w:jc w:val="both"/>
        <w:rPr>
          <w:rFonts w:ascii="Arial" w:hAnsi="Arial" w:cs="Arial"/>
          <w:sz w:val="16"/>
          <w:szCs w:val="16"/>
          <w:lang w:val="en-GB"/>
        </w:rPr>
      </w:pPr>
      <w:r w:rsidRPr="002E1F86">
        <w:rPr>
          <w:rFonts w:ascii="Arial" w:hAnsi="Arial" w:cs="Arial"/>
          <w:sz w:val="16"/>
          <w:szCs w:val="16"/>
          <w:lang w:val="en-GB"/>
        </w:rPr>
        <w:t>care for security of ORLEN S.A against fraud and irregularities regarding anti-corruption, including fraud detection and prevention, preventing conflicts of interest in business processes, maintaining high ethical standards,</w:t>
      </w:r>
    </w:p>
    <w:p w14:paraId="152F92B2" w14:textId="77777777" w:rsidR="002E1F86" w:rsidRPr="002E1F86" w:rsidRDefault="002E1F86" w:rsidP="00170380">
      <w:pPr>
        <w:numPr>
          <w:ilvl w:val="2"/>
          <w:numId w:val="46"/>
        </w:numPr>
        <w:spacing w:line="276" w:lineRule="auto"/>
        <w:ind w:left="567" w:hanging="283"/>
        <w:jc w:val="both"/>
        <w:rPr>
          <w:rFonts w:ascii="Arial" w:hAnsi="Arial" w:cs="Arial"/>
          <w:sz w:val="16"/>
          <w:szCs w:val="16"/>
          <w:lang w:val="en-GB"/>
        </w:rPr>
      </w:pPr>
      <w:r w:rsidRPr="002E1F86">
        <w:rPr>
          <w:rFonts w:ascii="Arial" w:hAnsi="Arial" w:cs="Arial"/>
          <w:sz w:val="16"/>
          <w:szCs w:val="16"/>
          <w:lang w:val="en-GB"/>
        </w:rPr>
        <w:t>establishing or maintaining business relationships, including appropriate correspondence or telephone contact,</w:t>
      </w:r>
      <w:r w:rsidRPr="002E1F86">
        <w:rPr>
          <w:rFonts w:ascii="Arial" w:hAnsi="Arial" w:cs="Arial"/>
          <w:color w:val="202124"/>
          <w:sz w:val="16"/>
          <w:szCs w:val="16"/>
          <w:lang w:val="en-GB"/>
        </w:rPr>
        <w:t xml:space="preserve"> </w:t>
      </w:r>
    </w:p>
    <w:p w14:paraId="5D1B718E" w14:textId="77777777" w:rsidR="002E1F86" w:rsidRPr="002E1F86" w:rsidRDefault="002E1F86" w:rsidP="00170380">
      <w:pPr>
        <w:numPr>
          <w:ilvl w:val="2"/>
          <w:numId w:val="46"/>
        </w:numPr>
        <w:spacing w:line="276" w:lineRule="auto"/>
        <w:ind w:left="567" w:hanging="283"/>
        <w:jc w:val="both"/>
        <w:rPr>
          <w:rFonts w:ascii="Arial" w:hAnsi="Arial" w:cs="Arial"/>
          <w:sz w:val="16"/>
          <w:szCs w:val="16"/>
          <w:lang w:val="en-GB"/>
        </w:rPr>
      </w:pPr>
      <w:r w:rsidRPr="002E1F86">
        <w:rPr>
          <w:rFonts w:ascii="Arial" w:hAnsi="Arial" w:cs="Arial"/>
          <w:sz w:val="16"/>
          <w:szCs w:val="16"/>
          <w:lang w:val="en-GB"/>
        </w:rPr>
        <w:t>conducting internal business analyses related to servicing contractors, terms of current business cooperation or the possibility of its development,</w:t>
      </w:r>
    </w:p>
    <w:p w14:paraId="00E04BF3" w14:textId="77777777" w:rsidR="002E1F86" w:rsidRPr="002E1F86" w:rsidRDefault="002E1F86" w:rsidP="00170380">
      <w:pPr>
        <w:numPr>
          <w:ilvl w:val="2"/>
          <w:numId w:val="46"/>
        </w:numPr>
        <w:spacing w:line="276" w:lineRule="auto"/>
        <w:ind w:left="567" w:hanging="283"/>
        <w:jc w:val="both"/>
        <w:rPr>
          <w:rFonts w:ascii="Arial" w:hAnsi="Arial" w:cs="Arial"/>
          <w:sz w:val="16"/>
          <w:szCs w:val="16"/>
          <w:lang w:val="en-GB"/>
        </w:rPr>
      </w:pPr>
      <w:r w:rsidRPr="002E1F86">
        <w:rPr>
          <w:rFonts w:ascii="Arial" w:hAnsi="Arial" w:cs="Arial"/>
          <w:sz w:val="16"/>
          <w:szCs w:val="16"/>
          <w:lang w:val="en-GB"/>
        </w:rPr>
        <w:t>handling, pursing and defence of claims,</w:t>
      </w:r>
    </w:p>
    <w:p w14:paraId="37CE6A51" w14:textId="77777777" w:rsidR="002E1F86" w:rsidRPr="002E1F86" w:rsidRDefault="002E1F86" w:rsidP="00170380">
      <w:pPr>
        <w:numPr>
          <w:ilvl w:val="2"/>
          <w:numId w:val="46"/>
        </w:numPr>
        <w:spacing w:line="276" w:lineRule="auto"/>
        <w:ind w:left="567" w:hanging="283"/>
        <w:jc w:val="both"/>
        <w:rPr>
          <w:rFonts w:ascii="Arial" w:hAnsi="Arial" w:cs="Arial"/>
          <w:sz w:val="16"/>
          <w:szCs w:val="16"/>
          <w:lang w:val="en-GB"/>
        </w:rPr>
      </w:pPr>
      <w:r w:rsidRPr="002E1F86">
        <w:rPr>
          <w:rFonts w:ascii="Arial" w:hAnsi="Arial" w:cs="Arial"/>
          <w:sz w:val="16"/>
          <w:szCs w:val="16"/>
          <w:lang w:val="en-GB"/>
        </w:rPr>
        <w:t>marketing of own products or services ORLEN S.A.</w:t>
      </w:r>
    </w:p>
    <w:p w14:paraId="04D17262" w14:textId="77777777" w:rsidR="002E1F86" w:rsidRPr="002E1F86" w:rsidRDefault="002E1F86" w:rsidP="00170380">
      <w:pPr>
        <w:numPr>
          <w:ilvl w:val="0"/>
          <w:numId w:val="5"/>
        </w:numPr>
        <w:spacing w:line="276" w:lineRule="auto"/>
        <w:ind w:left="284" w:hanging="284"/>
        <w:jc w:val="both"/>
        <w:rPr>
          <w:rFonts w:ascii="Arial" w:hAnsi="Arial" w:cs="Arial"/>
          <w:sz w:val="16"/>
          <w:szCs w:val="16"/>
          <w:lang w:val="en-GB"/>
        </w:rPr>
      </w:pPr>
      <w:r w:rsidRPr="002E1F86">
        <w:rPr>
          <w:rFonts w:ascii="Arial" w:hAnsi="Arial" w:cs="Arial"/>
          <w:sz w:val="16"/>
          <w:szCs w:val="16"/>
          <w:lang w:val="en-GB"/>
        </w:rPr>
        <w:t>The legal grounds for the processing by ORLEN S.A. of your personal data for the purpose defined in item 3 above include:</w:t>
      </w:r>
    </w:p>
    <w:p w14:paraId="721DC715" w14:textId="77777777" w:rsidR="002E1F86" w:rsidRPr="002E1F86" w:rsidRDefault="002E1F86" w:rsidP="00170380">
      <w:pPr>
        <w:numPr>
          <w:ilvl w:val="2"/>
          <w:numId w:val="34"/>
        </w:numPr>
        <w:spacing w:line="276" w:lineRule="auto"/>
        <w:ind w:left="567" w:hanging="283"/>
        <w:jc w:val="both"/>
        <w:rPr>
          <w:rFonts w:ascii="Arial" w:hAnsi="Arial" w:cs="Arial"/>
          <w:sz w:val="16"/>
          <w:szCs w:val="16"/>
          <w:lang w:val="en-GB"/>
        </w:rPr>
      </w:pPr>
      <w:r w:rsidRPr="002E1F86">
        <w:rPr>
          <w:rFonts w:ascii="Arial" w:hAnsi="Arial" w:cs="Arial"/>
          <w:sz w:val="16"/>
          <w:szCs w:val="16"/>
          <w:lang w:val="en-GB"/>
        </w:rPr>
        <w:t>conclusion and performance of the Agreement and taking action on demand of a person whose data is being processed prior to the conclusion of the Agreement (in compliance with Article 6(1)(b) of the GDPR) for the purposes defined item 3 point a,</w:t>
      </w:r>
    </w:p>
    <w:p w14:paraId="7B6B5448" w14:textId="77777777" w:rsidR="002E1F86" w:rsidRPr="002E1F86" w:rsidRDefault="002E1F86" w:rsidP="00170380">
      <w:pPr>
        <w:numPr>
          <w:ilvl w:val="2"/>
          <w:numId w:val="34"/>
        </w:numPr>
        <w:spacing w:line="276" w:lineRule="auto"/>
        <w:ind w:left="567" w:hanging="283"/>
        <w:jc w:val="both"/>
        <w:rPr>
          <w:rFonts w:ascii="Arial" w:hAnsi="Arial" w:cs="Arial"/>
          <w:sz w:val="16"/>
          <w:szCs w:val="16"/>
          <w:lang w:val="en-GB"/>
        </w:rPr>
      </w:pPr>
      <w:r w:rsidRPr="002E1F86">
        <w:rPr>
          <w:rFonts w:ascii="Arial" w:hAnsi="Arial" w:cs="Arial"/>
          <w:sz w:val="16"/>
          <w:szCs w:val="16"/>
          <w:lang w:val="en-GB"/>
        </w:rPr>
        <w:t>fulfilment of legal obligations imposed on ORLEN S.A. (in compliance Article 6(1)(c) of the GDPR) to ensure compliance with the law, regulations and sectoral guidelines,</w:t>
      </w:r>
    </w:p>
    <w:p w14:paraId="5F8D3E79" w14:textId="77777777" w:rsidR="002E1F86" w:rsidRPr="002E1F86" w:rsidRDefault="002E1F86" w:rsidP="00170380">
      <w:pPr>
        <w:numPr>
          <w:ilvl w:val="2"/>
          <w:numId w:val="34"/>
        </w:numPr>
        <w:spacing w:line="276" w:lineRule="auto"/>
        <w:ind w:left="567" w:hanging="283"/>
        <w:jc w:val="both"/>
        <w:rPr>
          <w:rFonts w:ascii="Arial" w:hAnsi="Arial" w:cs="Arial"/>
          <w:sz w:val="16"/>
          <w:szCs w:val="16"/>
          <w:lang w:val="en-GB"/>
        </w:rPr>
      </w:pPr>
      <w:r w:rsidRPr="002E1F86">
        <w:rPr>
          <w:rFonts w:ascii="Arial" w:hAnsi="Arial" w:cs="Arial"/>
          <w:sz w:val="16"/>
          <w:szCs w:val="16"/>
          <w:lang w:val="en-GB"/>
        </w:rPr>
        <w:t>legitimate interest of ORLEN S.A. (in compliance with Article 6(1)(f) of the GDPR), for the purposes indicated in item 3 point c-h.</w:t>
      </w:r>
    </w:p>
    <w:p w14:paraId="48A28C96" w14:textId="77777777" w:rsidR="002E1F86" w:rsidRPr="002E1F86" w:rsidRDefault="002E1F86" w:rsidP="00170380">
      <w:pPr>
        <w:numPr>
          <w:ilvl w:val="0"/>
          <w:numId w:val="5"/>
        </w:numPr>
        <w:tabs>
          <w:tab w:val="left" w:pos="284"/>
        </w:tabs>
        <w:spacing w:line="276" w:lineRule="auto"/>
        <w:ind w:left="284" w:hanging="284"/>
        <w:jc w:val="both"/>
        <w:rPr>
          <w:rFonts w:ascii="Arial" w:hAnsi="Arial" w:cs="Arial"/>
          <w:sz w:val="16"/>
          <w:szCs w:val="16"/>
          <w:shd w:val="clear" w:color="auto" w:fill="FFFFFF"/>
          <w:lang w:val="en-GB"/>
        </w:rPr>
      </w:pPr>
      <w:r w:rsidRPr="002E1F86">
        <w:rPr>
          <w:rFonts w:ascii="Arial" w:hAnsi="Arial" w:cs="Arial"/>
          <w:sz w:val="16"/>
          <w:szCs w:val="16"/>
          <w:lang w:val="en-GB"/>
        </w:rPr>
        <w:t>Your personal data comes directly from you or publicly accessible </w:t>
      </w:r>
      <w:r w:rsidRPr="002E1F86">
        <w:rPr>
          <w:rFonts w:ascii="Arial" w:hAnsi="Arial" w:cs="Arial"/>
          <w:color w:val="000000"/>
          <w:sz w:val="16"/>
          <w:szCs w:val="16"/>
          <w:shd w:val="clear" w:color="auto" w:fill="FFFFFF"/>
          <w:lang w:val="en-GB"/>
        </w:rPr>
        <w:t>registers (the National Court Register</w:t>
      </w:r>
      <w:r w:rsidRPr="002E1F86">
        <w:rPr>
          <w:rFonts w:ascii="Arial" w:hAnsi="Arial" w:cs="Arial"/>
          <w:sz w:val="16"/>
          <w:szCs w:val="16"/>
          <w:shd w:val="clear" w:color="auto" w:fill="FFFFFF"/>
          <w:lang w:val="en-GB"/>
        </w:rPr>
        <w:t xml:space="preserve">, </w:t>
      </w:r>
      <w:r w:rsidRPr="002E1F86">
        <w:rPr>
          <w:rFonts w:ascii="Arial" w:hAnsi="Arial" w:cs="Arial"/>
          <w:bCs/>
          <w:sz w:val="16"/>
          <w:szCs w:val="16"/>
          <w:shd w:val="clear" w:color="auto" w:fill="FFFFFF"/>
          <w:lang w:val="en-GB"/>
        </w:rPr>
        <w:t>the Central Register and Information on Economic Activity</w:t>
      </w:r>
      <w:r w:rsidRPr="002E1F86">
        <w:rPr>
          <w:rFonts w:ascii="Arial" w:hAnsi="Arial" w:cs="Arial"/>
          <w:sz w:val="16"/>
          <w:szCs w:val="16"/>
          <w:shd w:val="clear" w:color="auto" w:fill="FFFFFF"/>
          <w:lang w:val="en-GB"/>
        </w:rPr>
        <w:t xml:space="preserve"> and other), the Internet pages kept by you for the purposes of business activity and from entities implementing on behalf of ORLEN S.A. services for the development and delivery of economic information in digital form in order to supplement / update data or verify it.</w:t>
      </w:r>
    </w:p>
    <w:p w14:paraId="1EF82E29" w14:textId="77777777" w:rsidR="002E1F86" w:rsidRPr="002E1F86" w:rsidRDefault="002E1F86" w:rsidP="00170380">
      <w:pPr>
        <w:numPr>
          <w:ilvl w:val="0"/>
          <w:numId w:val="5"/>
        </w:numPr>
        <w:tabs>
          <w:tab w:val="left" w:pos="284"/>
        </w:tabs>
        <w:spacing w:line="276" w:lineRule="auto"/>
        <w:ind w:left="284" w:hanging="284"/>
        <w:jc w:val="both"/>
        <w:rPr>
          <w:rFonts w:ascii="Arial" w:hAnsi="Arial" w:cs="Arial"/>
          <w:sz w:val="16"/>
          <w:szCs w:val="16"/>
          <w:lang w:val="en-GB"/>
        </w:rPr>
      </w:pPr>
      <w:r w:rsidRPr="002E1F86">
        <w:rPr>
          <w:rFonts w:ascii="Arial" w:hAnsi="Arial" w:cs="Arial"/>
          <w:sz w:val="16"/>
          <w:szCs w:val="16"/>
          <w:lang w:val="en-GB"/>
        </w:rPr>
        <w:t>Your personal data may be disclosed by ORLEN S.A. to entities cooperating with it (recipients) in the performance of the Agreement,</w:t>
      </w:r>
      <w:r w:rsidRPr="002E1F86">
        <w:rPr>
          <w:rFonts w:ascii="Arial" w:hAnsi="Arial" w:cs="Arial"/>
          <w:color w:val="202124"/>
          <w:sz w:val="16"/>
          <w:szCs w:val="16"/>
          <w:lang w:val="en-GB"/>
        </w:rPr>
        <w:t xml:space="preserve"> </w:t>
      </w:r>
      <w:r w:rsidRPr="002E1F86">
        <w:rPr>
          <w:rFonts w:ascii="Arial" w:hAnsi="Arial" w:cs="Arial"/>
          <w:sz w:val="16"/>
          <w:szCs w:val="16"/>
          <w:lang w:val="en-GB"/>
        </w:rPr>
        <w:t>companies from the ORLEN Capital Group in the event that it is necessary to achieve the purposes of processing referred to in item 3, entities providing IT services, services in the scope of invoicing, settlement of liabilities, delivery of correspondence and shipments,</w:t>
      </w:r>
      <w:r w:rsidRPr="002E1F86">
        <w:rPr>
          <w:rFonts w:ascii="Arial" w:hAnsi="Arial" w:cs="Arial"/>
          <w:color w:val="222222"/>
          <w:sz w:val="16"/>
          <w:szCs w:val="16"/>
          <w:shd w:val="clear" w:color="auto" w:fill="F5F5F5"/>
          <w:lang w:val="en-GB"/>
        </w:rPr>
        <w:t xml:space="preserve"> </w:t>
      </w:r>
      <w:r w:rsidRPr="002E1F86">
        <w:rPr>
          <w:rFonts w:ascii="Arial" w:hAnsi="Arial" w:cs="Arial"/>
          <w:sz w:val="16"/>
          <w:szCs w:val="16"/>
          <w:lang w:val="en-GB"/>
        </w:rPr>
        <w:t> advisory service, legal services, debt recovery services, archiving services and personal and property protection services.</w:t>
      </w:r>
    </w:p>
    <w:p w14:paraId="320FA24D" w14:textId="77777777" w:rsidR="002E1F86" w:rsidRPr="002E1F86" w:rsidRDefault="002E1F86" w:rsidP="00170380">
      <w:pPr>
        <w:numPr>
          <w:ilvl w:val="0"/>
          <w:numId w:val="5"/>
        </w:numPr>
        <w:tabs>
          <w:tab w:val="left" w:pos="284"/>
        </w:tabs>
        <w:spacing w:line="276" w:lineRule="auto"/>
        <w:ind w:left="284" w:hanging="284"/>
        <w:jc w:val="both"/>
        <w:rPr>
          <w:rFonts w:ascii="Arial" w:hAnsi="Arial" w:cs="Arial"/>
          <w:iCs/>
          <w:sz w:val="16"/>
          <w:szCs w:val="16"/>
          <w:lang w:val="en-GB"/>
        </w:rPr>
      </w:pPr>
      <w:r w:rsidRPr="002E1F86">
        <w:rPr>
          <w:rFonts w:ascii="Arial" w:hAnsi="Arial" w:cs="Arial"/>
          <w:sz w:val="16"/>
          <w:szCs w:val="16"/>
          <w:lang w:val="en-GB"/>
        </w:rPr>
        <w:t xml:space="preserve">The provision of personal data is voluntary but necessary for the establish cooperation, </w:t>
      </w:r>
      <w:r w:rsidRPr="002E1F86">
        <w:rPr>
          <w:rFonts w:ascii="Arial" w:hAnsi="Arial" w:cs="Arial"/>
          <w:iCs/>
          <w:sz w:val="16"/>
          <w:szCs w:val="16"/>
          <w:lang w:val="en-GB"/>
        </w:rPr>
        <w:t>conclude and perform of the Agreement and achieve the purposes set out in item. 3 above.</w:t>
      </w:r>
    </w:p>
    <w:p w14:paraId="1CD241C9" w14:textId="77777777" w:rsidR="002E1F86" w:rsidRPr="002E1F86" w:rsidRDefault="002E1F86" w:rsidP="00170380">
      <w:pPr>
        <w:numPr>
          <w:ilvl w:val="0"/>
          <w:numId w:val="5"/>
        </w:numPr>
        <w:tabs>
          <w:tab w:val="left" w:pos="284"/>
        </w:tabs>
        <w:spacing w:line="276" w:lineRule="auto"/>
        <w:ind w:left="284" w:hanging="284"/>
        <w:jc w:val="both"/>
        <w:rPr>
          <w:rFonts w:ascii="Arial" w:hAnsi="Arial" w:cs="Arial"/>
          <w:sz w:val="16"/>
          <w:szCs w:val="16"/>
          <w:lang w:val="en-GB"/>
        </w:rPr>
      </w:pPr>
      <w:r w:rsidRPr="002E1F86">
        <w:rPr>
          <w:rFonts w:ascii="Arial" w:hAnsi="Arial" w:cs="Arial"/>
          <w:sz w:val="16"/>
          <w:szCs w:val="16"/>
          <w:lang w:val="en-GB"/>
        </w:rPr>
        <w:t xml:space="preserve">Your personal data processed under the Agreement shall be stored for the duration of the Agreement. After this period, ORLEN S.A. will store your personal data, if ORLEN S.A. is obliged by law, for the period specified by law and  in order to protect our legitimate interests, until the expiry of mutual claims arising </w:t>
      </w:r>
      <w:proofErr w:type="spellStart"/>
      <w:r w:rsidRPr="002E1F86">
        <w:rPr>
          <w:rFonts w:ascii="Arial" w:hAnsi="Arial" w:cs="Arial"/>
          <w:sz w:val="16"/>
          <w:szCs w:val="16"/>
          <w:lang w:val="en-GB"/>
        </w:rPr>
        <w:t>ftom</w:t>
      </w:r>
      <w:proofErr w:type="spellEnd"/>
      <w:r w:rsidRPr="002E1F86">
        <w:rPr>
          <w:rFonts w:ascii="Arial" w:hAnsi="Arial" w:cs="Arial"/>
          <w:sz w:val="16"/>
          <w:szCs w:val="16"/>
          <w:lang w:val="en-GB"/>
        </w:rPr>
        <w:t xml:space="preserve"> the Agreement. </w:t>
      </w:r>
      <w:r w:rsidRPr="002E1F86">
        <w:rPr>
          <w:rFonts w:ascii="Arial" w:hAnsi="Arial" w:cs="Arial"/>
          <w:sz w:val="16"/>
          <w:szCs w:val="16"/>
          <w:lang w:val="en-GB"/>
        </w:rPr>
        <w:br/>
        <w:t>In the case of data processing on the basis of a legitimate interest, the data are processed for or a period enabling the implementation of this interest or submit an effective objection to data processing.</w:t>
      </w:r>
    </w:p>
    <w:p w14:paraId="49327F61" w14:textId="77777777" w:rsidR="002E1F86" w:rsidRPr="002E1F86" w:rsidRDefault="002E1F86" w:rsidP="00170380">
      <w:pPr>
        <w:numPr>
          <w:ilvl w:val="0"/>
          <w:numId w:val="5"/>
        </w:numPr>
        <w:tabs>
          <w:tab w:val="left" w:pos="284"/>
        </w:tabs>
        <w:spacing w:line="276" w:lineRule="auto"/>
        <w:ind w:left="284" w:hanging="284"/>
        <w:jc w:val="both"/>
        <w:rPr>
          <w:rFonts w:ascii="Arial" w:hAnsi="Arial" w:cs="Arial"/>
          <w:color w:val="000000" w:themeColor="text1"/>
          <w:sz w:val="16"/>
          <w:szCs w:val="16"/>
          <w:lang w:val="en-GB"/>
        </w:rPr>
      </w:pPr>
      <w:r w:rsidRPr="002E1F86">
        <w:rPr>
          <w:rFonts w:ascii="Arial" w:hAnsi="Arial"/>
          <w:color w:val="000000" w:themeColor="text1"/>
          <w:sz w:val="16"/>
          <w:szCs w:val="16"/>
          <w:lang w:val="en-GB"/>
        </w:rPr>
        <w:t>In connection with the processing of your personal data you have the following rights:</w:t>
      </w:r>
    </w:p>
    <w:p w14:paraId="314D9165" w14:textId="77777777" w:rsidR="002E1F86" w:rsidRPr="002E1F86" w:rsidRDefault="002E1F86" w:rsidP="00170380">
      <w:pPr>
        <w:pStyle w:val="Akapitzlist"/>
        <w:numPr>
          <w:ilvl w:val="0"/>
          <w:numId w:val="36"/>
        </w:numPr>
        <w:spacing w:after="150"/>
        <w:ind w:left="567" w:hanging="283"/>
        <w:jc w:val="both"/>
        <w:rPr>
          <w:rFonts w:ascii="Arial" w:hAnsi="Arial" w:cs="Arial"/>
          <w:color w:val="000000" w:themeColor="text1"/>
          <w:sz w:val="16"/>
          <w:szCs w:val="16"/>
          <w:lang w:val="en-GB"/>
        </w:rPr>
      </w:pPr>
      <w:r w:rsidRPr="002E1F86">
        <w:rPr>
          <w:rFonts w:ascii="Arial" w:hAnsi="Arial"/>
          <w:color w:val="000000" w:themeColor="text1"/>
          <w:sz w:val="16"/>
          <w:szCs w:val="16"/>
          <w:lang w:val="en-GB"/>
        </w:rPr>
        <w:t xml:space="preserve">the right to access the content of your data, </w:t>
      </w:r>
    </w:p>
    <w:p w14:paraId="07CF8B6A" w14:textId="77777777" w:rsidR="002E1F86" w:rsidRPr="002E1F86" w:rsidRDefault="002E1F86" w:rsidP="00170380">
      <w:pPr>
        <w:pStyle w:val="Akapitzlist"/>
        <w:numPr>
          <w:ilvl w:val="0"/>
          <w:numId w:val="36"/>
        </w:numPr>
        <w:spacing w:after="150"/>
        <w:ind w:left="567" w:hanging="283"/>
        <w:jc w:val="both"/>
        <w:rPr>
          <w:rFonts w:ascii="Arial" w:hAnsi="Arial" w:cs="Arial"/>
          <w:color w:val="000000" w:themeColor="text1"/>
          <w:sz w:val="16"/>
          <w:szCs w:val="16"/>
          <w:lang w:val="en-GB"/>
        </w:rPr>
      </w:pPr>
      <w:r w:rsidRPr="002E1F86">
        <w:rPr>
          <w:rFonts w:ascii="Arial" w:hAnsi="Arial"/>
          <w:color w:val="000000" w:themeColor="text1"/>
          <w:sz w:val="16"/>
          <w:szCs w:val="16"/>
          <w:lang w:val="en-GB"/>
        </w:rPr>
        <w:t>the right to require rectification of your personal data,</w:t>
      </w:r>
    </w:p>
    <w:p w14:paraId="40240C11" w14:textId="77777777" w:rsidR="002E1F86" w:rsidRPr="002E1F86" w:rsidRDefault="002E1F86" w:rsidP="00170380">
      <w:pPr>
        <w:pStyle w:val="Akapitzlist"/>
        <w:numPr>
          <w:ilvl w:val="0"/>
          <w:numId w:val="36"/>
        </w:numPr>
        <w:spacing w:after="150"/>
        <w:ind w:left="567" w:hanging="283"/>
        <w:jc w:val="both"/>
        <w:rPr>
          <w:rFonts w:ascii="Arial" w:hAnsi="Arial" w:cs="Arial"/>
          <w:color w:val="000000" w:themeColor="text1"/>
          <w:sz w:val="16"/>
          <w:szCs w:val="16"/>
          <w:lang w:val="en-GB"/>
        </w:rPr>
      </w:pPr>
      <w:r w:rsidRPr="002E1F86">
        <w:rPr>
          <w:rFonts w:ascii="Arial" w:hAnsi="Arial"/>
          <w:color w:val="000000" w:themeColor="text1"/>
          <w:sz w:val="16"/>
          <w:szCs w:val="16"/>
          <w:lang w:val="en-GB"/>
        </w:rPr>
        <w:t>the right to require erasure of your personal data or limitation of processing,</w:t>
      </w:r>
    </w:p>
    <w:p w14:paraId="41EFC89C" w14:textId="77777777" w:rsidR="002E1F86" w:rsidRPr="002E1F86" w:rsidRDefault="002E1F86" w:rsidP="00170380">
      <w:pPr>
        <w:pStyle w:val="Akapitzlist"/>
        <w:numPr>
          <w:ilvl w:val="0"/>
          <w:numId w:val="36"/>
        </w:numPr>
        <w:spacing w:after="150"/>
        <w:ind w:left="567" w:hanging="283"/>
        <w:jc w:val="both"/>
        <w:rPr>
          <w:rFonts w:ascii="Arial" w:hAnsi="Arial" w:cs="Arial"/>
          <w:color w:val="000000" w:themeColor="text1"/>
          <w:sz w:val="16"/>
          <w:szCs w:val="16"/>
          <w:lang w:val="en-GB"/>
        </w:rPr>
      </w:pPr>
      <w:r w:rsidRPr="002E1F86">
        <w:rPr>
          <w:rFonts w:ascii="Arial" w:hAnsi="Arial"/>
          <w:color w:val="000000" w:themeColor="text1"/>
          <w:sz w:val="16"/>
          <w:szCs w:val="16"/>
          <w:lang w:val="en-GB"/>
        </w:rPr>
        <w:t xml:space="preserve">the right to data portability, </w:t>
      </w:r>
    </w:p>
    <w:p w14:paraId="26EFD9BF" w14:textId="77777777" w:rsidR="002E1F86" w:rsidRPr="002E1F86" w:rsidRDefault="002E1F86" w:rsidP="00170380">
      <w:pPr>
        <w:pStyle w:val="Akapitzlist"/>
        <w:numPr>
          <w:ilvl w:val="0"/>
          <w:numId w:val="36"/>
        </w:numPr>
        <w:spacing w:after="0"/>
        <w:ind w:left="567" w:hanging="283"/>
        <w:jc w:val="both"/>
        <w:rPr>
          <w:rFonts w:ascii="Arial" w:hAnsi="Arial" w:cs="Arial"/>
          <w:color w:val="000000" w:themeColor="text1"/>
          <w:sz w:val="16"/>
          <w:szCs w:val="16"/>
          <w:lang w:val="en-GB"/>
        </w:rPr>
      </w:pPr>
      <w:r w:rsidRPr="002E1F86">
        <w:rPr>
          <w:rFonts w:ascii="Arial" w:hAnsi="Arial"/>
          <w:color w:val="000000" w:themeColor="text1"/>
          <w:sz w:val="16"/>
          <w:szCs w:val="16"/>
          <w:lang w:val="en-GB"/>
        </w:rPr>
        <w:t>the right to object, in the event your personal data are processed by ORLEN S.A. on the basis of its legitimate interest; the objection may be made due to a special situation.</w:t>
      </w:r>
    </w:p>
    <w:p w14:paraId="5A813C64" w14:textId="77777777" w:rsidR="002E1F86" w:rsidRPr="002E1F86" w:rsidRDefault="002E1F86" w:rsidP="00170380">
      <w:pPr>
        <w:spacing w:line="276" w:lineRule="auto"/>
        <w:ind w:left="284"/>
        <w:jc w:val="both"/>
        <w:rPr>
          <w:rFonts w:ascii="Arial" w:hAnsi="Arial" w:cs="Arial"/>
          <w:color w:val="000000" w:themeColor="text1"/>
          <w:sz w:val="16"/>
          <w:szCs w:val="16"/>
          <w:lang w:val="en-GB"/>
        </w:rPr>
      </w:pPr>
      <w:r w:rsidRPr="002E1F86">
        <w:rPr>
          <w:rFonts w:ascii="Arial" w:hAnsi="Arial" w:cs="Arial"/>
          <w:color w:val="000000" w:themeColor="text1"/>
          <w:sz w:val="16"/>
          <w:szCs w:val="16"/>
          <w:lang w:val="en-GB"/>
        </w:rPr>
        <w:lastRenderedPageBreak/>
        <w:t>You can send a request regarding the implementation of the above-mentioned rights by e-mail: daneosobowe@orlen.pl or in writing to the address indicated in item 1 with additional information „</w:t>
      </w:r>
      <w:proofErr w:type="spellStart"/>
      <w:r w:rsidRPr="002E1F86">
        <w:rPr>
          <w:rFonts w:ascii="Arial" w:hAnsi="Arial" w:cs="Arial"/>
          <w:color w:val="000000" w:themeColor="text1"/>
          <w:sz w:val="16"/>
          <w:szCs w:val="16"/>
          <w:lang w:val="en-GB"/>
        </w:rPr>
        <w:t>Inspektor</w:t>
      </w:r>
      <w:proofErr w:type="spellEnd"/>
      <w:r w:rsidRPr="002E1F86">
        <w:rPr>
          <w:rFonts w:ascii="Arial" w:hAnsi="Arial" w:cs="Arial"/>
          <w:color w:val="000000" w:themeColor="text1"/>
          <w:sz w:val="16"/>
          <w:szCs w:val="16"/>
          <w:lang w:val="en-GB"/>
        </w:rPr>
        <w:t xml:space="preserve"> </w:t>
      </w:r>
      <w:proofErr w:type="spellStart"/>
      <w:r w:rsidRPr="002E1F86">
        <w:rPr>
          <w:rFonts w:ascii="Arial" w:hAnsi="Arial" w:cs="Arial"/>
          <w:color w:val="000000" w:themeColor="text1"/>
          <w:sz w:val="16"/>
          <w:szCs w:val="16"/>
          <w:lang w:val="en-GB"/>
        </w:rPr>
        <w:t>Ochrony</w:t>
      </w:r>
      <w:proofErr w:type="spellEnd"/>
      <w:r w:rsidRPr="002E1F86">
        <w:rPr>
          <w:rFonts w:ascii="Arial" w:hAnsi="Arial" w:cs="Arial"/>
          <w:color w:val="000000" w:themeColor="text1"/>
          <w:sz w:val="16"/>
          <w:szCs w:val="16"/>
          <w:lang w:val="en-GB"/>
        </w:rPr>
        <w:t xml:space="preserve"> </w:t>
      </w:r>
      <w:proofErr w:type="spellStart"/>
      <w:r w:rsidRPr="002E1F86">
        <w:rPr>
          <w:rFonts w:ascii="Arial" w:hAnsi="Arial" w:cs="Arial"/>
          <w:color w:val="000000" w:themeColor="text1"/>
          <w:sz w:val="16"/>
          <w:szCs w:val="16"/>
          <w:lang w:val="en-GB"/>
        </w:rPr>
        <w:t>Danych</w:t>
      </w:r>
      <w:proofErr w:type="spellEnd"/>
      <w:r w:rsidRPr="002E1F86">
        <w:rPr>
          <w:rFonts w:ascii="Arial" w:hAnsi="Arial" w:cs="Arial"/>
          <w:color w:val="000000" w:themeColor="text1"/>
          <w:sz w:val="16"/>
          <w:szCs w:val="16"/>
          <w:lang w:val="en-GB"/>
        </w:rPr>
        <w:t>”.</w:t>
      </w:r>
    </w:p>
    <w:p w14:paraId="55EB586F" w14:textId="0B8F667A" w:rsidR="002E1F86" w:rsidRPr="00286CC9" w:rsidRDefault="002E1F86" w:rsidP="002E1F86">
      <w:pPr>
        <w:pStyle w:val="Akapitzlist"/>
        <w:numPr>
          <w:ilvl w:val="0"/>
          <w:numId w:val="5"/>
        </w:numPr>
        <w:spacing w:after="0"/>
        <w:ind w:left="284" w:hanging="284"/>
        <w:jc w:val="both"/>
        <w:rPr>
          <w:rFonts w:ascii="Arial" w:hAnsi="Arial" w:cs="Arial"/>
          <w:color w:val="000000" w:themeColor="text1"/>
          <w:sz w:val="16"/>
          <w:szCs w:val="16"/>
          <w:lang w:val="en-GB"/>
        </w:rPr>
      </w:pPr>
      <w:r w:rsidRPr="002E1F86">
        <w:rPr>
          <w:rFonts w:ascii="Arial" w:hAnsi="Arial"/>
          <w:color w:val="000000" w:themeColor="text1"/>
          <w:sz w:val="16"/>
          <w:szCs w:val="16"/>
          <w:lang w:val="en-GB"/>
        </w:rPr>
        <w:t>You have the right to file a complaint with the President of the Office for Personal Data Protection.</w:t>
      </w:r>
      <w:bookmarkStart w:id="21" w:name="bookmark273"/>
      <w:bookmarkEnd w:id="18"/>
      <w:bookmarkEnd w:id="19"/>
      <w:bookmarkEnd w:id="20"/>
      <w:bookmarkEnd w:id="21"/>
    </w:p>
    <w:p w14:paraId="40AC827A" w14:textId="1BE43B64" w:rsidR="00910225" w:rsidRPr="00286CC9" w:rsidRDefault="00286CC9" w:rsidP="004B3847">
      <w:pPr>
        <w:pStyle w:val="Nagwek2"/>
        <w:jc w:val="right"/>
        <w:rPr>
          <w:rFonts w:ascii="Arial" w:hAnsi="Arial" w:cs="Arial"/>
          <w:b/>
          <w:color w:val="000000" w:themeColor="text1"/>
          <w:sz w:val="20"/>
          <w:szCs w:val="20"/>
          <w:lang w:val="en-GB"/>
        </w:rPr>
      </w:pPr>
      <w:bookmarkStart w:id="22" w:name="_Toc185421810"/>
      <w:r w:rsidRPr="00286CC9">
        <w:rPr>
          <w:rFonts w:ascii="Arial" w:hAnsi="Arial" w:cs="Arial"/>
          <w:b/>
          <w:color w:val="000000" w:themeColor="text1"/>
          <w:sz w:val="20"/>
          <w:szCs w:val="20"/>
          <w:lang w:val="en-GB"/>
        </w:rPr>
        <w:t>Appendix n</w:t>
      </w:r>
      <w:r w:rsidR="00910225" w:rsidRPr="00286CC9">
        <w:rPr>
          <w:rFonts w:ascii="Arial" w:hAnsi="Arial" w:cs="Arial"/>
          <w:b/>
          <w:color w:val="000000" w:themeColor="text1"/>
          <w:sz w:val="20"/>
          <w:szCs w:val="20"/>
          <w:lang w:val="en-GB"/>
        </w:rPr>
        <w:t>o. 4C - MAR Clause</w:t>
      </w:r>
      <w:bookmarkEnd w:id="22"/>
    </w:p>
    <w:p w14:paraId="1B3EEE81" w14:textId="77777777" w:rsidR="00286CC9" w:rsidRDefault="00286CC9" w:rsidP="00286CC9">
      <w:pPr>
        <w:jc w:val="center"/>
        <w:rPr>
          <w:rFonts w:ascii="Arial" w:hAnsi="Arial" w:cs="Arial"/>
          <w:b/>
          <w:color w:val="000000" w:themeColor="text1"/>
          <w:sz w:val="22"/>
          <w:lang w:val="en-GB"/>
        </w:rPr>
      </w:pPr>
    </w:p>
    <w:p w14:paraId="3516483B" w14:textId="6A6AB8C3" w:rsidR="00910225" w:rsidRPr="004B3847" w:rsidRDefault="00910225" w:rsidP="00286CC9">
      <w:pPr>
        <w:jc w:val="center"/>
        <w:rPr>
          <w:rFonts w:ascii="Arial" w:hAnsi="Arial" w:cs="Arial"/>
          <w:b/>
          <w:color w:val="000000" w:themeColor="text1"/>
          <w:sz w:val="22"/>
          <w:lang w:val="en-GB"/>
        </w:rPr>
      </w:pPr>
      <w:r w:rsidRPr="004B3847">
        <w:rPr>
          <w:rFonts w:ascii="Arial" w:hAnsi="Arial" w:cs="Arial"/>
          <w:b/>
          <w:color w:val="000000" w:themeColor="text1"/>
          <w:sz w:val="22"/>
          <w:lang w:val="en-GB"/>
        </w:rPr>
        <w:t>INFORMATION NOTE</w:t>
      </w:r>
    </w:p>
    <w:p w14:paraId="32DDC4F8" w14:textId="77777777" w:rsidR="00910225" w:rsidRPr="00910225" w:rsidRDefault="00910225" w:rsidP="00910225">
      <w:pPr>
        <w:spacing w:line="276" w:lineRule="auto"/>
        <w:ind w:left="567" w:hanging="567"/>
        <w:jc w:val="both"/>
        <w:rPr>
          <w:rFonts w:ascii="Arial" w:hAnsi="Arial" w:cs="Arial"/>
          <w:b/>
          <w:lang w:val="en-GB"/>
        </w:rPr>
      </w:pPr>
    </w:p>
    <w:p w14:paraId="00DA2727" w14:textId="77777777" w:rsidR="00910225" w:rsidRPr="00910225" w:rsidRDefault="00910225" w:rsidP="00910225">
      <w:pPr>
        <w:spacing w:line="276" w:lineRule="auto"/>
        <w:ind w:left="567" w:hanging="567"/>
        <w:jc w:val="both"/>
        <w:rPr>
          <w:rFonts w:ascii="Arial" w:hAnsi="Arial" w:cs="Arial"/>
          <w:b/>
          <w:lang w:val="en-GB"/>
        </w:rPr>
      </w:pPr>
      <w:r w:rsidRPr="00910225">
        <w:rPr>
          <w:rFonts w:ascii="Arial" w:hAnsi="Arial" w:cs="Arial"/>
          <w:b/>
          <w:lang w:val="en-GB"/>
        </w:rPr>
        <w:t>Regarding disclosure requirements of public company</w:t>
      </w:r>
    </w:p>
    <w:p w14:paraId="4C1CBA77" w14:textId="77777777" w:rsidR="00910225" w:rsidRPr="00910225" w:rsidRDefault="00910225" w:rsidP="00910225">
      <w:pPr>
        <w:spacing w:before="360"/>
        <w:jc w:val="both"/>
        <w:textAlignment w:val="baseline"/>
        <w:rPr>
          <w:rFonts w:ascii="Arial" w:eastAsiaTheme="minorHAnsi" w:hAnsi="Arial" w:cs="Arial"/>
          <w:color w:val="000000"/>
          <w:spacing w:val="3"/>
          <w:szCs w:val="18"/>
          <w:lang w:val="en-US"/>
        </w:rPr>
      </w:pPr>
      <w:r w:rsidRPr="00910225">
        <w:rPr>
          <w:rFonts w:ascii="Arial" w:eastAsiaTheme="minorHAnsi" w:hAnsi="Arial" w:cs="Arial"/>
          <w:color w:val="000000"/>
          <w:spacing w:val="3"/>
          <w:szCs w:val="18"/>
          <w:lang w:val="en-US"/>
        </w:rPr>
        <w:t>ORLEN S.A. is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with changes („MAR Regulation”).</w:t>
      </w:r>
    </w:p>
    <w:p w14:paraId="052A4306" w14:textId="77777777" w:rsidR="00910225" w:rsidRPr="00910225" w:rsidRDefault="00910225" w:rsidP="00910225">
      <w:pPr>
        <w:spacing w:before="360"/>
        <w:jc w:val="both"/>
        <w:textAlignment w:val="baseline"/>
        <w:rPr>
          <w:rFonts w:ascii="Arial" w:eastAsiaTheme="minorHAnsi" w:hAnsi="Arial" w:cs="Arial"/>
          <w:color w:val="000000"/>
          <w:spacing w:val="3"/>
          <w:szCs w:val="18"/>
          <w:lang w:val="en-US"/>
        </w:rPr>
      </w:pPr>
      <w:r w:rsidRPr="00910225">
        <w:rPr>
          <w:rFonts w:ascii="Arial" w:eastAsiaTheme="minorHAnsi" w:hAnsi="Arial" w:cs="Arial"/>
          <w:color w:val="000000"/>
          <w:spacing w:val="3"/>
          <w:szCs w:val="18"/>
          <w:lang w:val="en-US"/>
        </w:rPr>
        <w:t>Accordingly, in applying the provisions of the above Regulation:</w:t>
      </w:r>
    </w:p>
    <w:p w14:paraId="4159E950" w14:textId="77777777" w:rsidR="00910225" w:rsidRPr="00910225" w:rsidRDefault="00910225" w:rsidP="00A80ADA">
      <w:pPr>
        <w:numPr>
          <w:ilvl w:val="0"/>
          <w:numId w:val="40"/>
        </w:numPr>
        <w:jc w:val="both"/>
        <w:textAlignment w:val="baseline"/>
        <w:rPr>
          <w:rFonts w:ascii="Arial" w:eastAsiaTheme="minorHAnsi" w:hAnsi="Arial" w:cs="Arial"/>
          <w:color w:val="000000"/>
          <w:spacing w:val="3"/>
          <w:szCs w:val="18"/>
          <w:lang w:val="en-US"/>
        </w:rPr>
      </w:pPr>
      <w:r w:rsidRPr="00910225">
        <w:rPr>
          <w:rFonts w:ascii="Arial" w:eastAsiaTheme="minorHAnsi" w:hAnsi="Arial" w:cs="Arial"/>
          <w:color w:val="000000"/>
          <w:spacing w:val="3"/>
          <w:szCs w:val="18"/>
          <w:lang w:val="en-US"/>
        </w:rPr>
        <w:t>ORLEN S.A. informs the other party of the agreement that as a result of performing its tasks for ORLEN S.A., it has an access to the inside information within the meaning of MAR Regulation, and ORLEN S.A. shall publish the information immediately or with delay.</w:t>
      </w:r>
    </w:p>
    <w:p w14:paraId="31587B61" w14:textId="77777777" w:rsidR="00910225" w:rsidRPr="00910225" w:rsidRDefault="00910225" w:rsidP="00A80ADA">
      <w:pPr>
        <w:numPr>
          <w:ilvl w:val="0"/>
          <w:numId w:val="40"/>
        </w:numPr>
        <w:jc w:val="both"/>
        <w:textAlignment w:val="baseline"/>
        <w:rPr>
          <w:rFonts w:ascii="Arial" w:eastAsiaTheme="minorHAnsi" w:hAnsi="Arial" w:cs="Arial"/>
          <w:color w:val="000000"/>
          <w:spacing w:val="3"/>
          <w:szCs w:val="18"/>
          <w:lang w:val="en-US"/>
        </w:rPr>
      </w:pPr>
      <w:r w:rsidRPr="00910225">
        <w:rPr>
          <w:rFonts w:ascii="Arial" w:eastAsiaTheme="minorHAnsi" w:hAnsi="Arial" w:cs="Arial"/>
          <w:color w:val="000000"/>
          <w:spacing w:val="3"/>
          <w:szCs w:val="18"/>
          <w:lang w:val="en-US"/>
        </w:rPr>
        <w:t>An inside information within the meaning of MAR Regulation cannot be used or unlawfully disclosed by the other party of the agreement and persons working on its behalf. In case of use of inside information or its unlawful disclosure, the sanctions according to MAR Regulation apply.</w:t>
      </w:r>
    </w:p>
    <w:p w14:paraId="2A81FF7F" w14:textId="77777777" w:rsidR="00910225" w:rsidRPr="00910225" w:rsidRDefault="00910225" w:rsidP="00A80ADA">
      <w:pPr>
        <w:numPr>
          <w:ilvl w:val="0"/>
          <w:numId w:val="40"/>
        </w:numPr>
        <w:jc w:val="both"/>
        <w:textAlignment w:val="baseline"/>
        <w:rPr>
          <w:rFonts w:ascii="Arial" w:eastAsiaTheme="minorHAnsi" w:hAnsi="Arial" w:cs="Arial"/>
          <w:color w:val="000000"/>
          <w:spacing w:val="3"/>
          <w:szCs w:val="18"/>
          <w:lang w:val="en-US"/>
        </w:rPr>
      </w:pPr>
      <w:r w:rsidRPr="00910225">
        <w:rPr>
          <w:rFonts w:ascii="Arial" w:eastAsiaTheme="minorHAnsi" w:hAnsi="Arial" w:cs="Arial"/>
          <w:color w:val="000000"/>
          <w:spacing w:val="3"/>
          <w:szCs w:val="18"/>
          <w:lang w:val="en-US"/>
        </w:rPr>
        <w:t>If the circumstances mentioned in point 1 arise, then acc. to Art. 18 of MAR Regulation:</w:t>
      </w:r>
    </w:p>
    <w:p w14:paraId="58337B02" w14:textId="77777777" w:rsidR="00910225" w:rsidRPr="00910225" w:rsidRDefault="00910225" w:rsidP="00A80ADA">
      <w:pPr>
        <w:numPr>
          <w:ilvl w:val="0"/>
          <w:numId w:val="41"/>
        </w:numPr>
        <w:ind w:left="1276"/>
        <w:jc w:val="both"/>
        <w:textAlignment w:val="baseline"/>
        <w:rPr>
          <w:rFonts w:ascii="Arial" w:eastAsiaTheme="minorHAnsi" w:hAnsi="Arial" w:cs="Arial"/>
          <w:color w:val="000000"/>
          <w:spacing w:val="3"/>
          <w:szCs w:val="18"/>
          <w:lang w:val="en-US"/>
        </w:rPr>
      </w:pPr>
      <w:r w:rsidRPr="00910225">
        <w:rPr>
          <w:rFonts w:ascii="Arial" w:eastAsiaTheme="minorHAnsi" w:hAnsi="Arial" w:cs="Arial"/>
          <w:color w:val="000000"/>
          <w:spacing w:val="3"/>
          <w:szCs w:val="18"/>
          <w:lang w:val="en-US"/>
        </w:rPr>
        <w:t>The other party of the agreement will be obliged to prepare a list of all persons who have access to the inside information mentioned above. The other party shall include on the list its employees and persons working on its behalf or on its account.</w:t>
      </w:r>
    </w:p>
    <w:p w14:paraId="4A02EDB1" w14:textId="77777777" w:rsidR="00910225" w:rsidRPr="00910225" w:rsidRDefault="00910225" w:rsidP="00A80ADA">
      <w:pPr>
        <w:numPr>
          <w:ilvl w:val="0"/>
          <w:numId w:val="41"/>
        </w:numPr>
        <w:ind w:left="1276"/>
        <w:jc w:val="both"/>
        <w:textAlignment w:val="baseline"/>
        <w:rPr>
          <w:rFonts w:ascii="Arial" w:eastAsiaTheme="minorHAnsi" w:hAnsi="Arial" w:cs="Arial"/>
          <w:color w:val="000000"/>
          <w:spacing w:val="3"/>
          <w:szCs w:val="18"/>
          <w:lang w:val="en-US"/>
        </w:rPr>
      </w:pPr>
      <w:r w:rsidRPr="00910225">
        <w:rPr>
          <w:rFonts w:ascii="Arial" w:eastAsiaTheme="minorHAnsi" w:hAnsi="Arial" w:cs="Arial"/>
          <w:color w:val="000000"/>
          <w:spacing w:val="3"/>
          <w:szCs w:val="18"/>
          <w:lang w:val="en-US"/>
        </w:rPr>
        <w:t>The other party of the agreement shall take all reasonable steps to ensure that any person on the list of persons who have access to inside information acknowledges in writing the legal and regulatory duties entailed and is aware of the sanctions applicable in case of use of inside information or its unlawful disclosure.</w:t>
      </w:r>
    </w:p>
    <w:p w14:paraId="6D6583B4" w14:textId="77777777" w:rsidR="00910225" w:rsidRPr="00910225" w:rsidRDefault="00910225" w:rsidP="00A80ADA">
      <w:pPr>
        <w:numPr>
          <w:ilvl w:val="0"/>
          <w:numId w:val="41"/>
        </w:numPr>
        <w:ind w:left="1276"/>
        <w:jc w:val="both"/>
        <w:textAlignment w:val="baseline"/>
        <w:rPr>
          <w:rFonts w:ascii="Arial" w:eastAsiaTheme="minorHAnsi" w:hAnsi="Arial" w:cs="Arial"/>
          <w:color w:val="000000"/>
          <w:spacing w:val="3"/>
          <w:szCs w:val="18"/>
          <w:lang w:val="en-US"/>
        </w:rPr>
      </w:pPr>
      <w:r w:rsidRPr="00910225">
        <w:rPr>
          <w:rFonts w:ascii="Arial" w:eastAsiaTheme="minorHAnsi" w:hAnsi="Arial" w:cs="Arial"/>
          <w:color w:val="000000"/>
          <w:spacing w:val="3"/>
          <w:szCs w:val="18"/>
          <w:lang w:val="en-US"/>
        </w:rPr>
        <w:t>The other party of the agreement will be obliged to update the list promptly, strictly acc. to Art. 18 item 4 of MAR Regulation.</w:t>
      </w:r>
    </w:p>
    <w:p w14:paraId="6A7A7983" w14:textId="77777777" w:rsidR="00910225" w:rsidRPr="00910225" w:rsidRDefault="00910225" w:rsidP="00A80ADA">
      <w:pPr>
        <w:numPr>
          <w:ilvl w:val="0"/>
          <w:numId w:val="41"/>
        </w:numPr>
        <w:ind w:left="1276"/>
        <w:jc w:val="both"/>
        <w:textAlignment w:val="baseline"/>
        <w:rPr>
          <w:rFonts w:ascii="Arial" w:eastAsiaTheme="minorHAnsi" w:hAnsi="Arial" w:cs="Arial"/>
          <w:color w:val="000000"/>
          <w:spacing w:val="3"/>
          <w:szCs w:val="18"/>
          <w:lang w:val="en-US"/>
        </w:rPr>
      </w:pPr>
      <w:r w:rsidRPr="00910225">
        <w:rPr>
          <w:rFonts w:ascii="Arial" w:eastAsiaTheme="minorHAnsi" w:hAnsi="Arial" w:cs="Arial"/>
          <w:color w:val="000000"/>
          <w:spacing w:val="3"/>
          <w:szCs w:val="18"/>
          <w:lang w:val="en-US"/>
        </w:rPr>
        <w:t>The other party of the agreement will be obliged to retain its insider list for a period of at least five years after it is drawn up or updated.</w:t>
      </w:r>
    </w:p>
    <w:p w14:paraId="779490CB" w14:textId="77777777" w:rsidR="00910225" w:rsidRPr="00910225" w:rsidRDefault="00910225" w:rsidP="00A80ADA">
      <w:pPr>
        <w:numPr>
          <w:ilvl w:val="0"/>
          <w:numId w:val="41"/>
        </w:numPr>
        <w:ind w:left="1276"/>
        <w:jc w:val="both"/>
        <w:textAlignment w:val="baseline"/>
        <w:rPr>
          <w:rFonts w:ascii="Arial" w:eastAsiaTheme="minorHAnsi" w:hAnsi="Arial" w:cs="Arial"/>
          <w:color w:val="000000"/>
          <w:spacing w:val="3"/>
          <w:szCs w:val="18"/>
          <w:lang w:val="en-US"/>
        </w:rPr>
      </w:pPr>
      <w:r w:rsidRPr="00910225">
        <w:rPr>
          <w:rFonts w:ascii="Arial" w:eastAsiaTheme="minorHAnsi" w:hAnsi="Arial" w:cs="Arial"/>
          <w:color w:val="000000"/>
          <w:spacing w:val="3"/>
          <w:szCs w:val="18"/>
          <w:lang w:val="en-US"/>
        </w:rPr>
        <w:t>The other party of the agreement shall provide the list of persons who have access to inside information to the Polish Financial Authority upon its request.</w:t>
      </w:r>
    </w:p>
    <w:p w14:paraId="1983C5C4" w14:textId="77777777" w:rsidR="00910225" w:rsidRPr="00910225" w:rsidRDefault="00910225" w:rsidP="00A80ADA">
      <w:pPr>
        <w:numPr>
          <w:ilvl w:val="0"/>
          <w:numId w:val="40"/>
        </w:numPr>
        <w:jc w:val="both"/>
        <w:textAlignment w:val="baseline"/>
        <w:rPr>
          <w:rFonts w:ascii="Arial" w:eastAsiaTheme="minorHAnsi" w:hAnsi="Arial" w:cs="Arial"/>
          <w:color w:val="000000"/>
          <w:spacing w:val="3"/>
          <w:szCs w:val="18"/>
          <w:lang w:val="en-US"/>
        </w:rPr>
      </w:pPr>
      <w:r w:rsidRPr="00910225">
        <w:rPr>
          <w:rFonts w:ascii="Arial" w:eastAsiaTheme="minorHAnsi" w:hAnsi="Arial" w:cs="Arial"/>
          <w:color w:val="000000"/>
          <w:spacing w:val="3"/>
          <w:szCs w:val="18"/>
          <w:lang w:val="en-US"/>
        </w:rPr>
        <w:t>Format of the list of persons who have access to inside information determines Commission Implementing Regulation (EU) 2022/1210 of 13 July 2022 laying down implementing technical standards for the application of Regulation (EU) No 596/2014 of the European Parliament and of the Council with regard to the format of insider lists and their updates. </w:t>
      </w:r>
    </w:p>
    <w:p w14:paraId="6F46BA28" w14:textId="77777777" w:rsidR="00910225" w:rsidRPr="00910225" w:rsidRDefault="00910225" w:rsidP="00910225">
      <w:pPr>
        <w:spacing w:line="276" w:lineRule="auto"/>
        <w:ind w:left="567" w:hanging="567"/>
        <w:jc w:val="both"/>
        <w:rPr>
          <w:rFonts w:ascii="Arial" w:hAnsi="Arial" w:cs="Arial"/>
          <w:sz w:val="22"/>
          <w:lang w:val="en-US"/>
        </w:rPr>
      </w:pPr>
    </w:p>
    <w:p w14:paraId="07607517" w14:textId="77777777" w:rsidR="00910225" w:rsidRPr="00910225" w:rsidRDefault="00910225" w:rsidP="00910225">
      <w:pPr>
        <w:spacing w:line="276" w:lineRule="auto"/>
        <w:ind w:left="567" w:hanging="567"/>
        <w:jc w:val="both"/>
        <w:rPr>
          <w:rFonts w:ascii="Arial" w:hAnsi="Arial" w:cs="Arial"/>
          <w:lang w:val="en-GB"/>
        </w:rPr>
      </w:pPr>
    </w:p>
    <w:p w14:paraId="1A789DD8" w14:textId="77777777" w:rsidR="00910225" w:rsidRPr="00910225" w:rsidRDefault="00910225" w:rsidP="00910225">
      <w:pPr>
        <w:spacing w:line="276" w:lineRule="auto"/>
        <w:ind w:left="567" w:hanging="567"/>
        <w:jc w:val="both"/>
        <w:rPr>
          <w:rFonts w:ascii="Arial" w:hAnsi="Arial" w:cs="Arial"/>
          <w:lang w:val="en-GB"/>
        </w:rPr>
      </w:pPr>
      <w:r w:rsidRPr="00910225">
        <w:rPr>
          <w:rFonts w:ascii="Arial" w:hAnsi="Arial" w:cs="Arial"/>
          <w:lang w:val="en-GB"/>
        </w:rPr>
        <w:t xml:space="preserve"> </w:t>
      </w:r>
    </w:p>
    <w:p w14:paraId="204C1A92" w14:textId="77777777" w:rsidR="00910225" w:rsidRPr="00910225" w:rsidRDefault="00910225" w:rsidP="00910225">
      <w:pPr>
        <w:spacing w:line="276" w:lineRule="auto"/>
        <w:ind w:left="567" w:hanging="567"/>
        <w:jc w:val="both"/>
        <w:rPr>
          <w:rFonts w:ascii="Arial" w:hAnsi="Arial" w:cs="Arial"/>
          <w:lang w:val="en-GB"/>
        </w:rPr>
      </w:pPr>
    </w:p>
    <w:p w14:paraId="22A4283C" w14:textId="77777777" w:rsidR="00910225" w:rsidRPr="00910225" w:rsidRDefault="00910225" w:rsidP="00910225">
      <w:pPr>
        <w:spacing w:line="276" w:lineRule="auto"/>
        <w:ind w:left="567" w:hanging="567"/>
        <w:jc w:val="both"/>
        <w:rPr>
          <w:rFonts w:ascii="Arial" w:hAnsi="Arial" w:cs="Arial"/>
          <w:lang w:val="en-GB"/>
        </w:rPr>
      </w:pPr>
    </w:p>
    <w:p w14:paraId="0EA84D6F" w14:textId="77777777" w:rsidR="00910225" w:rsidRPr="00910225" w:rsidRDefault="00910225" w:rsidP="00910225">
      <w:pPr>
        <w:spacing w:line="276" w:lineRule="auto"/>
        <w:ind w:left="567" w:hanging="567"/>
        <w:jc w:val="both"/>
        <w:rPr>
          <w:rFonts w:ascii="Arial" w:hAnsi="Arial" w:cs="Arial"/>
          <w:lang w:val="en-GB"/>
        </w:rPr>
      </w:pPr>
    </w:p>
    <w:p w14:paraId="69AF4150" w14:textId="77777777" w:rsidR="00910225" w:rsidRPr="00910225" w:rsidRDefault="00910225" w:rsidP="00910225">
      <w:pPr>
        <w:spacing w:line="276" w:lineRule="auto"/>
        <w:ind w:left="567" w:hanging="567"/>
        <w:jc w:val="both"/>
        <w:rPr>
          <w:rFonts w:ascii="Arial" w:hAnsi="Arial" w:cs="Arial"/>
          <w:lang w:val="en-GB"/>
        </w:rPr>
      </w:pPr>
    </w:p>
    <w:p w14:paraId="0369776D" w14:textId="77777777" w:rsidR="00910225" w:rsidRDefault="00910225" w:rsidP="000F65F6">
      <w:pPr>
        <w:spacing w:line="276" w:lineRule="auto"/>
        <w:jc w:val="right"/>
        <w:rPr>
          <w:rFonts w:ascii="Arial" w:hAnsi="Arial" w:cs="Arial"/>
          <w:b/>
          <w:lang w:val="en-GB"/>
        </w:rPr>
      </w:pPr>
    </w:p>
    <w:p w14:paraId="00175084" w14:textId="77777777" w:rsidR="00910225" w:rsidRDefault="00910225" w:rsidP="000F65F6">
      <w:pPr>
        <w:spacing w:line="276" w:lineRule="auto"/>
        <w:jc w:val="right"/>
        <w:rPr>
          <w:rFonts w:ascii="Arial" w:hAnsi="Arial" w:cs="Arial"/>
          <w:b/>
          <w:lang w:val="en-GB"/>
        </w:rPr>
      </w:pPr>
    </w:p>
    <w:p w14:paraId="6B198AAB" w14:textId="2AA8D300" w:rsidR="00910225" w:rsidRDefault="00910225" w:rsidP="00286CC9">
      <w:pPr>
        <w:spacing w:line="276" w:lineRule="auto"/>
        <w:rPr>
          <w:rFonts w:ascii="Arial" w:hAnsi="Arial" w:cs="Arial"/>
          <w:b/>
          <w:lang w:val="en-GB"/>
        </w:rPr>
      </w:pPr>
    </w:p>
    <w:p w14:paraId="4DE9AC4B" w14:textId="0127ED23" w:rsidR="000F65F6" w:rsidRPr="00286CC9" w:rsidRDefault="000F65F6" w:rsidP="004B3847">
      <w:pPr>
        <w:pStyle w:val="Nagwek2"/>
        <w:jc w:val="right"/>
        <w:rPr>
          <w:rFonts w:ascii="Arial" w:hAnsi="Arial" w:cs="Arial"/>
          <w:b/>
          <w:color w:val="000000" w:themeColor="text1"/>
          <w:sz w:val="20"/>
          <w:szCs w:val="20"/>
          <w:lang w:val="en-GB"/>
        </w:rPr>
      </w:pPr>
      <w:bookmarkStart w:id="23" w:name="_Toc185421811"/>
      <w:r w:rsidRPr="00286CC9">
        <w:rPr>
          <w:rFonts w:ascii="Arial" w:hAnsi="Arial" w:cs="Arial"/>
          <w:b/>
          <w:color w:val="000000" w:themeColor="text1"/>
          <w:sz w:val="20"/>
          <w:szCs w:val="20"/>
          <w:lang w:val="en-GB"/>
        </w:rPr>
        <w:lastRenderedPageBreak/>
        <w:t>A</w:t>
      </w:r>
      <w:r w:rsidR="00286CC9" w:rsidRPr="00286CC9">
        <w:rPr>
          <w:rFonts w:ascii="Arial" w:hAnsi="Arial" w:cs="Arial"/>
          <w:b/>
          <w:color w:val="000000" w:themeColor="text1"/>
          <w:sz w:val="20"/>
          <w:szCs w:val="20"/>
          <w:lang w:val="en-GB"/>
        </w:rPr>
        <w:t xml:space="preserve">ppendix no. 4D </w:t>
      </w:r>
      <w:r w:rsidR="00286CC9" w:rsidRPr="00286CC9">
        <w:rPr>
          <w:rFonts w:ascii="Arial" w:hAnsi="Arial" w:cs="Arial"/>
          <w:b/>
          <w:color w:val="auto"/>
          <w:sz w:val="20"/>
          <w:szCs w:val="20"/>
          <w:lang w:val="en-GB"/>
        </w:rPr>
        <w:t>–</w:t>
      </w:r>
      <w:r w:rsidRPr="00286CC9">
        <w:rPr>
          <w:rFonts w:ascii="Arial" w:hAnsi="Arial" w:cs="Arial"/>
          <w:b/>
          <w:color w:val="000000" w:themeColor="text1"/>
          <w:sz w:val="20"/>
          <w:szCs w:val="20"/>
          <w:lang w:val="en-GB"/>
        </w:rPr>
        <w:t xml:space="preserve">  Sanction Clause</w:t>
      </w:r>
      <w:bookmarkEnd w:id="23"/>
    </w:p>
    <w:p w14:paraId="1883A1EC" w14:textId="77777777" w:rsidR="00205D02" w:rsidRPr="00205D02" w:rsidRDefault="00205D02" w:rsidP="00170380">
      <w:pPr>
        <w:rPr>
          <w:rFonts w:ascii="Arial" w:hAnsi="Arial" w:cs="Arial"/>
          <w:b/>
          <w:lang w:val="en-GB"/>
        </w:rPr>
      </w:pPr>
    </w:p>
    <w:p w14:paraId="0CE7AB10" w14:textId="19080171" w:rsidR="00205D02" w:rsidRPr="00170380" w:rsidRDefault="00205D02" w:rsidP="00170380">
      <w:pPr>
        <w:pStyle w:val="Akapitzlist"/>
        <w:numPr>
          <w:ilvl w:val="0"/>
          <w:numId w:val="50"/>
        </w:numPr>
        <w:rPr>
          <w:rFonts w:ascii="Arial" w:hAnsi="Arial" w:cs="Arial"/>
          <w:b/>
          <w:caps/>
          <w:color w:val="000000"/>
          <w:sz w:val="18"/>
          <w:szCs w:val="18"/>
        </w:rPr>
      </w:pPr>
      <w:r w:rsidRPr="00170380">
        <w:rPr>
          <w:rFonts w:ascii="Arial" w:hAnsi="Arial" w:cs="Arial"/>
          <w:b/>
          <w:caps/>
          <w:color w:val="000000"/>
          <w:sz w:val="18"/>
          <w:szCs w:val="18"/>
        </w:rPr>
        <w:t>REPRESENTATIONS OF THE CONTRACTOR</w:t>
      </w:r>
    </w:p>
    <w:p w14:paraId="2E9A2D80" w14:textId="0CAB0649" w:rsidR="00205D02" w:rsidRDefault="00205D02" w:rsidP="00170380">
      <w:pPr>
        <w:ind w:left="709"/>
        <w:rPr>
          <w:rFonts w:ascii="Arial" w:hAnsi="Arial" w:cs="Arial"/>
          <w:sz w:val="18"/>
          <w:szCs w:val="18"/>
          <w:lang w:val="en-US"/>
        </w:rPr>
      </w:pPr>
      <w:r w:rsidRPr="00205D02">
        <w:rPr>
          <w:rFonts w:ascii="Arial" w:hAnsi="Arial" w:cs="Arial"/>
          <w:sz w:val="18"/>
          <w:szCs w:val="18"/>
          <w:lang w:val="en-US"/>
        </w:rPr>
        <w:t>The Contractor represents that, to the best of its knowledge, as of the date of the Agreement, it and its subsidiaries, parent companies and members of its bodies and persons acting in its name and on its behalf:</w:t>
      </w:r>
    </w:p>
    <w:p w14:paraId="181CD0E0" w14:textId="77777777" w:rsidR="00170380" w:rsidRPr="00205D02" w:rsidRDefault="00170380" w:rsidP="00170380">
      <w:pPr>
        <w:rPr>
          <w:rFonts w:ascii="Arial" w:hAnsi="Arial" w:cs="Arial"/>
          <w:sz w:val="18"/>
          <w:szCs w:val="18"/>
          <w:lang w:val="en-US"/>
        </w:rPr>
      </w:pPr>
    </w:p>
    <w:p w14:paraId="6BD0532D" w14:textId="77777777" w:rsidR="00205D02" w:rsidRPr="00170380" w:rsidRDefault="00205D02" w:rsidP="00170380">
      <w:pPr>
        <w:pStyle w:val="Akapitzlist"/>
        <w:numPr>
          <w:ilvl w:val="0"/>
          <w:numId w:val="51"/>
        </w:numPr>
        <w:ind w:left="1276"/>
        <w:rPr>
          <w:rFonts w:ascii="Arial" w:hAnsi="Arial" w:cs="Arial"/>
          <w:sz w:val="18"/>
          <w:szCs w:val="18"/>
          <w:lang w:val="en-US"/>
        </w:rPr>
      </w:pPr>
      <w:r w:rsidRPr="00170380">
        <w:rPr>
          <w:rFonts w:ascii="Arial" w:hAnsi="Arial" w:cs="Arial"/>
          <w:sz w:val="18"/>
          <w:szCs w:val="18"/>
          <w:lang w:val="en-US"/>
        </w:rPr>
        <w:t>comply with sanctions provisions introduced by the United Nations, the European Union, Member States of the European Union and the European Economic Area, the United States of America, the United Kingdom of Great Britain and Northern Ireland, and by other authorities of a similar nature and bodies acting on their behalf (hereinafter: the “</w:t>
      </w:r>
      <w:r w:rsidRPr="00170380">
        <w:rPr>
          <w:rFonts w:ascii="Arial" w:hAnsi="Arial" w:cs="Arial"/>
          <w:b/>
          <w:bCs/>
          <w:sz w:val="18"/>
          <w:szCs w:val="18"/>
          <w:lang w:val="en-US"/>
        </w:rPr>
        <w:t>Sanction Provisions</w:t>
      </w:r>
      <w:r w:rsidRPr="00170380">
        <w:rPr>
          <w:rFonts w:ascii="Arial" w:hAnsi="Arial" w:cs="Arial"/>
          <w:sz w:val="18"/>
          <w:szCs w:val="18"/>
          <w:lang w:val="en-US"/>
        </w:rPr>
        <w:t xml:space="preserve">”); </w:t>
      </w:r>
    </w:p>
    <w:p w14:paraId="3213D0B9" w14:textId="77777777" w:rsidR="00205D02" w:rsidRPr="00170380" w:rsidRDefault="00205D02" w:rsidP="00170380">
      <w:pPr>
        <w:pStyle w:val="Akapitzlist"/>
        <w:numPr>
          <w:ilvl w:val="0"/>
          <w:numId w:val="51"/>
        </w:numPr>
        <w:ind w:left="1276"/>
        <w:rPr>
          <w:rFonts w:ascii="Arial" w:hAnsi="Arial" w:cs="Arial"/>
          <w:sz w:val="18"/>
          <w:szCs w:val="18"/>
          <w:lang w:val="en-US"/>
        </w:rPr>
      </w:pPr>
      <w:r w:rsidRPr="00170380">
        <w:rPr>
          <w:rFonts w:ascii="Arial" w:hAnsi="Arial" w:cs="Arial"/>
          <w:sz w:val="18"/>
          <w:szCs w:val="18"/>
          <w:lang w:val="en-US"/>
        </w:rPr>
        <w:t>are not subject to any sanctions, including economic sanctions, trade embargoes or other restrictive measures under the Sanction Provisions and are not legal or natural persons with whom the Sanction Provisions prohibit transactions (hereinafter: the “</w:t>
      </w:r>
      <w:r w:rsidRPr="00170380">
        <w:rPr>
          <w:rFonts w:ascii="Arial" w:hAnsi="Arial" w:cs="Arial"/>
          <w:b/>
          <w:bCs/>
          <w:sz w:val="18"/>
          <w:szCs w:val="18"/>
          <w:lang w:val="en-US"/>
        </w:rPr>
        <w:t>Sanctioned Entity</w:t>
      </w:r>
      <w:r w:rsidRPr="00170380">
        <w:rPr>
          <w:rFonts w:ascii="Arial" w:hAnsi="Arial" w:cs="Arial"/>
          <w:sz w:val="18"/>
          <w:szCs w:val="18"/>
          <w:lang w:val="en-US"/>
        </w:rPr>
        <w:t>”);</w:t>
      </w:r>
    </w:p>
    <w:p w14:paraId="3D3B07EC" w14:textId="77777777" w:rsidR="00205D02" w:rsidRPr="00170380" w:rsidRDefault="00205D02" w:rsidP="00170380">
      <w:pPr>
        <w:pStyle w:val="Akapitzlist"/>
        <w:numPr>
          <w:ilvl w:val="0"/>
          <w:numId w:val="51"/>
        </w:numPr>
        <w:ind w:left="1276"/>
        <w:rPr>
          <w:rFonts w:ascii="Arial" w:hAnsi="Arial" w:cs="Arial"/>
          <w:sz w:val="18"/>
          <w:szCs w:val="18"/>
          <w:lang w:val="en-US"/>
        </w:rPr>
      </w:pPr>
      <w:r w:rsidRPr="00170380">
        <w:rPr>
          <w:rFonts w:ascii="Arial" w:hAnsi="Arial" w:cs="Arial"/>
          <w:sz w:val="18"/>
          <w:szCs w:val="18"/>
          <w:lang w:val="en-US"/>
        </w:rPr>
        <w:t>are not directly or indirectly owned or controlled by legal or natural persons meeting the criteria set out in point (ii) above;</w:t>
      </w:r>
    </w:p>
    <w:p w14:paraId="1CABC3DA" w14:textId="77777777" w:rsidR="00205D02" w:rsidRPr="00170380" w:rsidRDefault="00205D02" w:rsidP="00170380">
      <w:pPr>
        <w:pStyle w:val="Akapitzlist"/>
        <w:numPr>
          <w:ilvl w:val="0"/>
          <w:numId w:val="51"/>
        </w:numPr>
        <w:ind w:left="1276"/>
        <w:rPr>
          <w:rFonts w:ascii="Arial" w:hAnsi="Arial" w:cs="Arial"/>
          <w:sz w:val="18"/>
          <w:szCs w:val="18"/>
          <w:lang w:val="en-US"/>
        </w:rPr>
      </w:pPr>
      <w:r w:rsidRPr="00170380">
        <w:rPr>
          <w:rFonts w:ascii="Arial" w:hAnsi="Arial" w:cs="Arial"/>
          <w:sz w:val="18"/>
          <w:szCs w:val="18"/>
          <w:lang w:val="en-US"/>
        </w:rPr>
        <w:t>do not have their domicile or their principal place of business in a country subject to the Sanction Provisions or are not incorporated under the laws of a country subject to the Sanction Provisions;</w:t>
      </w:r>
    </w:p>
    <w:p w14:paraId="048530E1" w14:textId="700947F5" w:rsidR="00205D02" w:rsidRDefault="00205D02" w:rsidP="00170380">
      <w:pPr>
        <w:pStyle w:val="Akapitzlist"/>
        <w:numPr>
          <w:ilvl w:val="0"/>
          <w:numId w:val="51"/>
        </w:numPr>
        <w:ind w:left="1276"/>
        <w:rPr>
          <w:rFonts w:ascii="Arial" w:hAnsi="Arial" w:cs="Arial"/>
          <w:sz w:val="18"/>
          <w:szCs w:val="18"/>
          <w:lang w:val="en-US"/>
        </w:rPr>
      </w:pPr>
      <w:r w:rsidRPr="00170380">
        <w:rPr>
          <w:rFonts w:ascii="Arial" w:hAnsi="Arial" w:cs="Arial"/>
          <w:sz w:val="18"/>
          <w:szCs w:val="18"/>
          <w:lang w:val="en-US"/>
        </w:rPr>
        <w:t>are neither subject to nor involved in proceedings or an investigation against them in relation to the Sanction Provisions.</w:t>
      </w:r>
    </w:p>
    <w:p w14:paraId="2F1A6416" w14:textId="77777777" w:rsidR="00170380" w:rsidRPr="00170380" w:rsidRDefault="00170380" w:rsidP="00170380">
      <w:pPr>
        <w:pStyle w:val="Akapitzlist"/>
        <w:rPr>
          <w:rFonts w:ascii="Arial" w:hAnsi="Arial" w:cs="Arial"/>
          <w:sz w:val="18"/>
          <w:szCs w:val="18"/>
          <w:lang w:val="en-US"/>
        </w:rPr>
      </w:pPr>
    </w:p>
    <w:p w14:paraId="04B0E170" w14:textId="6E9A1585" w:rsidR="00205D02" w:rsidRDefault="00205D02" w:rsidP="00170380">
      <w:pPr>
        <w:pStyle w:val="Akapitzlist"/>
        <w:numPr>
          <w:ilvl w:val="0"/>
          <w:numId w:val="50"/>
        </w:numPr>
        <w:rPr>
          <w:rFonts w:ascii="Arial" w:hAnsi="Arial" w:cs="Arial"/>
          <w:b/>
          <w:caps/>
          <w:color w:val="000000"/>
          <w:sz w:val="18"/>
          <w:szCs w:val="18"/>
        </w:rPr>
      </w:pPr>
      <w:r w:rsidRPr="00205D02">
        <w:rPr>
          <w:rFonts w:ascii="Arial" w:hAnsi="Arial" w:cs="Arial"/>
          <w:b/>
          <w:caps/>
          <w:color w:val="000000"/>
          <w:sz w:val="18"/>
          <w:szCs w:val="18"/>
        </w:rPr>
        <w:t>ObligationS OF THE CONTRACTOR</w:t>
      </w:r>
    </w:p>
    <w:p w14:paraId="283879DE" w14:textId="77777777" w:rsidR="00170380" w:rsidRPr="00205D02" w:rsidRDefault="00170380" w:rsidP="00170380">
      <w:pPr>
        <w:pStyle w:val="Akapitzlist"/>
        <w:rPr>
          <w:rFonts w:ascii="Arial" w:hAnsi="Arial" w:cs="Arial"/>
          <w:b/>
          <w:caps/>
          <w:color w:val="000000"/>
          <w:sz w:val="18"/>
          <w:szCs w:val="18"/>
        </w:rPr>
      </w:pPr>
    </w:p>
    <w:p w14:paraId="10C533EC" w14:textId="011BD0F6" w:rsidR="00205D02" w:rsidRPr="00170380" w:rsidRDefault="00205D02" w:rsidP="00170380">
      <w:pPr>
        <w:pStyle w:val="Akapitzlist"/>
        <w:numPr>
          <w:ilvl w:val="1"/>
          <w:numId w:val="50"/>
        </w:numPr>
        <w:spacing w:before="240"/>
        <w:rPr>
          <w:rFonts w:ascii="Arial" w:hAnsi="Arial" w:cs="Arial"/>
          <w:color w:val="000000"/>
          <w:sz w:val="18"/>
          <w:szCs w:val="18"/>
          <w:lang w:val="en-US"/>
        </w:rPr>
      </w:pPr>
      <w:r w:rsidRPr="00170380">
        <w:rPr>
          <w:rFonts w:ascii="Arial" w:hAnsi="Arial" w:cs="Arial"/>
          <w:color w:val="000000"/>
          <w:sz w:val="18"/>
          <w:szCs w:val="18"/>
          <w:lang w:val="en-US"/>
        </w:rPr>
        <w:t>The Contractor hereby undertakes to ensure that during the term of the Agreement:</w:t>
      </w:r>
    </w:p>
    <w:p w14:paraId="78659AFB" w14:textId="77777777" w:rsidR="00205D02" w:rsidRPr="00170380" w:rsidRDefault="00205D02" w:rsidP="00170380">
      <w:pPr>
        <w:pStyle w:val="Akapitzlist"/>
        <w:numPr>
          <w:ilvl w:val="0"/>
          <w:numId w:val="52"/>
        </w:numPr>
        <w:spacing w:before="240"/>
        <w:ind w:left="1276"/>
        <w:rPr>
          <w:rFonts w:ascii="Arial" w:hAnsi="Arial" w:cs="Arial"/>
          <w:color w:val="000000"/>
          <w:sz w:val="18"/>
          <w:szCs w:val="18"/>
          <w:lang w:val="en-US"/>
        </w:rPr>
      </w:pPr>
      <w:r w:rsidRPr="00170380">
        <w:rPr>
          <w:rFonts w:ascii="Arial" w:hAnsi="Arial" w:cs="Arial"/>
          <w:color w:val="000000"/>
          <w:sz w:val="18"/>
          <w:szCs w:val="18"/>
          <w:lang w:val="en-US"/>
        </w:rPr>
        <w:t xml:space="preserve">it and its subsidiaries, and members of its bodies and persons acting on its behalf and for its benefit, shall comply with the Sanction Provisions; </w:t>
      </w:r>
    </w:p>
    <w:p w14:paraId="6CF77C80" w14:textId="77777777" w:rsidR="00205D02" w:rsidRPr="00170380" w:rsidRDefault="00205D02" w:rsidP="00170380">
      <w:pPr>
        <w:pStyle w:val="Akapitzlist"/>
        <w:numPr>
          <w:ilvl w:val="0"/>
          <w:numId w:val="52"/>
        </w:numPr>
        <w:spacing w:before="240"/>
        <w:ind w:left="1276"/>
        <w:rPr>
          <w:rFonts w:ascii="Arial" w:hAnsi="Arial" w:cs="Arial"/>
          <w:color w:val="000000"/>
          <w:sz w:val="18"/>
          <w:szCs w:val="18"/>
          <w:lang w:val="en-US"/>
        </w:rPr>
      </w:pPr>
      <w:r w:rsidRPr="00170380">
        <w:rPr>
          <w:rFonts w:ascii="Arial" w:hAnsi="Arial" w:cs="Arial"/>
          <w:color w:val="000000"/>
          <w:sz w:val="18"/>
          <w:szCs w:val="18"/>
          <w:lang w:val="en-US"/>
        </w:rPr>
        <w:t xml:space="preserve">any remuneration to which it is entitled under the Agreement will not be available (directly or indirectly) to the Sanctioned Entity and neither used for the advantage of the Sanctioned Entity to the extent that such action is prohibited under the Sanction Provisions; </w:t>
      </w:r>
    </w:p>
    <w:p w14:paraId="6D703B4D" w14:textId="0D079F15" w:rsidR="00205D02" w:rsidRDefault="00205D02" w:rsidP="00170380">
      <w:pPr>
        <w:pStyle w:val="Akapitzlist"/>
        <w:numPr>
          <w:ilvl w:val="0"/>
          <w:numId w:val="52"/>
        </w:numPr>
        <w:spacing w:before="240"/>
        <w:ind w:left="1276"/>
        <w:rPr>
          <w:rFonts w:ascii="Arial" w:hAnsi="Arial" w:cs="Arial"/>
          <w:color w:val="000000"/>
          <w:sz w:val="18"/>
          <w:szCs w:val="18"/>
          <w:lang w:val="en-US"/>
        </w:rPr>
      </w:pPr>
      <w:r w:rsidRPr="00170380">
        <w:rPr>
          <w:rFonts w:ascii="Arial" w:hAnsi="Arial" w:cs="Arial"/>
          <w:color w:val="000000"/>
          <w:sz w:val="18"/>
          <w:szCs w:val="18"/>
          <w:lang w:val="en-US"/>
        </w:rPr>
        <w:t>any of the representations represented in Clause 1 will remain correct.</w:t>
      </w:r>
    </w:p>
    <w:p w14:paraId="786EB1FB" w14:textId="77777777" w:rsidR="00170380" w:rsidRPr="00170380" w:rsidRDefault="00170380" w:rsidP="00170380">
      <w:pPr>
        <w:pStyle w:val="Akapitzlist"/>
        <w:spacing w:before="240"/>
        <w:ind w:left="1276"/>
        <w:rPr>
          <w:rFonts w:ascii="Arial" w:hAnsi="Arial" w:cs="Arial"/>
          <w:color w:val="000000"/>
          <w:sz w:val="18"/>
          <w:szCs w:val="18"/>
          <w:lang w:val="en-US"/>
        </w:rPr>
      </w:pPr>
    </w:p>
    <w:p w14:paraId="059FDC1B" w14:textId="492E134A" w:rsidR="00205D02" w:rsidRDefault="00205D02" w:rsidP="00170380">
      <w:pPr>
        <w:pStyle w:val="Akapitzlist"/>
        <w:numPr>
          <w:ilvl w:val="1"/>
          <w:numId w:val="50"/>
        </w:numPr>
        <w:spacing w:before="240"/>
        <w:rPr>
          <w:rFonts w:ascii="Arial" w:hAnsi="Arial" w:cs="Arial"/>
          <w:color w:val="000000"/>
          <w:sz w:val="18"/>
          <w:szCs w:val="18"/>
          <w:lang w:val="en-US"/>
        </w:rPr>
      </w:pPr>
      <w:r w:rsidRPr="00205D02">
        <w:rPr>
          <w:rFonts w:ascii="Arial" w:hAnsi="Arial" w:cs="Arial"/>
          <w:color w:val="000000"/>
          <w:sz w:val="18"/>
          <w:szCs w:val="18"/>
          <w:lang w:val="en-US"/>
        </w:rPr>
        <w:t>In the event that any of the representations represented in Clause 2.1 becomes incorrect, the Contractor shall, unless prohibited by law, promptly, but in any event within 30 days of becoming aware of such a case, inform the Purchaser of each such event and of the steps undertaken to restore the correctness of such representations.</w:t>
      </w:r>
    </w:p>
    <w:p w14:paraId="07A6E271" w14:textId="77777777" w:rsidR="00170380" w:rsidRPr="00205D02" w:rsidRDefault="00170380" w:rsidP="00170380">
      <w:pPr>
        <w:pStyle w:val="Akapitzlist"/>
        <w:spacing w:before="240"/>
        <w:rPr>
          <w:rFonts w:ascii="Arial" w:hAnsi="Arial" w:cs="Arial"/>
          <w:color w:val="000000"/>
          <w:sz w:val="18"/>
          <w:szCs w:val="18"/>
          <w:lang w:val="en-US"/>
        </w:rPr>
      </w:pPr>
    </w:p>
    <w:p w14:paraId="60CBB745" w14:textId="77777777" w:rsidR="00205D02" w:rsidRPr="00205D02" w:rsidRDefault="00205D02" w:rsidP="00170380">
      <w:pPr>
        <w:pStyle w:val="Akapitzlist"/>
        <w:numPr>
          <w:ilvl w:val="1"/>
          <w:numId w:val="50"/>
        </w:numPr>
        <w:spacing w:before="240"/>
        <w:rPr>
          <w:rFonts w:ascii="Arial" w:hAnsi="Arial" w:cs="Arial"/>
          <w:color w:val="000000"/>
          <w:sz w:val="18"/>
          <w:szCs w:val="18"/>
          <w:lang w:val="en-US"/>
        </w:rPr>
      </w:pPr>
      <w:r w:rsidRPr="00205D02">
        <w:rPr>
          <w:rFonts w:ascii="Arial" w:hAnsi="Arial" w:cs="Arial"/>
          <w:color w:val="000000"/>
          <w:sz w:val="18"/>
          <w:szCs w:val="18"/>
          <w:lang w:val="en-US"/>
        </w:rPr>
        <w:t>In the event of breach of the obligations set forth in Clause 2.1, the Purchaser shall be entitled to terminate the Agreement due to the fault of the Contractor and to compensation covering any damages related thereto. In addition, if as a result of violation of the obligations set forth in Clause 2.1 or Clause 2.2, the Purchaser shall be subjected to any restrictions, sanctions or limitations by the entities listed in Clause 1 (</w:t>
      </w:r>
      <w:proofErr w:type="spellStart"/>
      <w:r w:rsidRPr="00205D02">
        <w:rPr>
          <w:rFonts w:ascii="Arial" w:hAnsi="Arial" w:cs="Arial"/>
          <w:color w:val="000000"/>
          <w:sz w:val="18"/>
          <w:szCs w:val="18"/>
          <w:lang w:val="en-US"/>
        </w:rPr>
        <w:t>i</w:t>
      </w:r>
      <w:proofErr w:type="spellEnd"/>
      <w:r w:rsidRPr="00205D02">
        <w:rPr>
          <w:rFonts w:ascii="Arial" w:hAnsi="Arial" w:cs="Arial"/>
          <w:color w:val="000000"/>
          <w:sz w:val="18"/>
          <w:szCs w:val="18"/>
          <w:lang w:val="en-US"/>
        </w:rPr>
        <w:t>), the Purchaser shall be entitled to compensation covering any damages related to such restrictions, sanctions or limitations.</w:t>
      </w:r>
    </w:p>
    <w:p w14:paraId="0242CC81" w14:textId="77777777" w:rsidR="00205D02" w:rsidRPr="00205D02" w:rsidRDefault="00205D02" w:rsidP="00205D02">
      <w:pPr>
        <w:tabs>
          <w:tab w:val="left" w:pos="851"/>
        </w:tabs>
        <w:suppressAutoHyphens/>
        <w:spacing w:before="120" w:after="120" w:line="288" w:lineRule="auto"/>
        <w:ind w:left="1417"/>
        <w:jc w:val="both"/>
        <w:outlineLvl w:val="2"/>
        <w:rPr>
          <w:rFonts w:ascii="Georgia" w:hAnsi="Georgia"/>
          <w:color w:val="000000"/>
          <w:sz w:val="22"/>
          <w:szCs w:val="24"/>
          <w:lang w:val="en-US"/>
        </w:rPr>
      </w:pPr>
    </w:p>
    <w:p w14:paraId="57AC1CB2" w14:textId="77777777" w:rsidR="00205D02" w:rsidRPr="00205D02" w:rsidRDefault="00205D02" w:rsidP="00205D02">
      <w:pPr>
        <w:spacing w:line="276" w:lineRule="auto"/>
        <w:ind w:left="567" w:hanging="567"/>
        <w:jc w:val="both"/>
        <w:rPr>
          <w:rFonts w:ascii="Arial" w:hAnsi="Arial" w:cs="Arial"/>
          <w:b/>
          <w:sz w:val="16"/>
          <w:lang w:val="en-GB"/>
        </w:rPr>
      </w:pPr>
    </w:p>
    <w:p w14:paraId="00D5BC7A" w14:textId="77777777" w:rsidR="00205D02" w:rsidRPr="00205D02" w:rsidRDefault="00205D02" w:rsidP="00205D02">
      <w:pPr>
        <w:tabs>
          <w:tab w:val="left" w:pos="1418"/>
        </w:tabs>
        <w:suppressAutoHyphens/>
        <w:spacing w:before="120" w:after="120" w:line="276" w:lineRule="auto"/>
        <w:ind w:left="567" w:hanging="567"/>
        <w:jc w:val="both"/>
        <w:outlineLvl w:val="2"/>
        <w:rPr>
          <w:rFonts w:ascii="Arial" w:hAnsi="Arial" w:cs="Arial"/>
          <w:color w:val="000000"/>
          <w:sz w:val="16"/>
          <w:lang w:val="en-GB"/>
        </w:rPr>
      </w:pPr>
    </w:p>
    <w:p w14:paraId="22AC3657" w14:textId="77777777" w:rsidR="00205D02" w:rsidRPr="00205D02" w:rsidRDefault="00205D02" w:rsidP="00205D02">
      <w:pPr>
        <w:rPr>
          <w:lang w:val="en-GB"/>
        </w:rPr>
      </w:pPr>
    </w:p>
    <w:p w14:paraId="43AD6CEA" w14:textId="77777777" w:rsidR="00205D02" w:rsidRPr="00205D02" w:rsidRDefault="00205D02" w:rsidP="00205D02">
      <w:pPr>
        <w:rPr>
          <w:lang w:val="en-GB"/>
        </w:rPr>
      </w:pPr>
    </w:p>
    <w:p w14:paraId="6F383305" w14:textId="77777777" w:rsidR="00205D02" w:rsidRPr="00205D02" w:rsidRDefault="00205D02" w:rsidP="00205D02">
      <w:pPr>
        <w:rPr>
          <w:lang w:val="en-GB"/>
        </w:rPr>
      </w:pPr>
    </w:p>
    <w:p w14:paraId="5A0A3F73" w14:textId="77777777" w:rsidR="000F65F6" w:rsidRPr="000F65F6" w:rsidRDefault="000F65F6" w:rsidP="000F65F6">
      <w:pPr>
        <w:tabs>
          <w:tab w:val="left" w:pos="1418"/>
        </w:tabs>
        <w:suppressAutoHyphens/>
        <w:spacing w:before="120" w:after="120" w:line="276" w:lineRule="auto"/>
        <w:ind w:left="567" w:hanging="567"/>
        <w:jc w:val="both"/>
        <w:outlineLvl w:val="2"/>
        <w:rPr>
          <w:rFonts w:ascii="Arial" w:hAnsi="Arial" w:cs="Arial"/>
          <w:color w:val="000000"/>
          <w:sz w:val="16"/>
          <w:lang w:val="en-GB"/>
        </w:rPr>
      </w:pPr>
    </w:p>
    <w:p w14:paraId="36CCF638" w14:textId="48D3D2FF" w:rsidR="00170380" w:rsidRPr="000F65F6" w:rsidRDefault="00170380" w:rsidP="000F65F6">
      <w:pPr>
        <w:rPr>
          <w:lang w:val="en-GB"/>
        </w:rPr>
      </w:pPr>
    </w:p>
    <w:p w14:paraId="746CB5FF" w14:textId="345FB371" w:rsidR="007A7417" w:rsidRPr="004B3847" w:rsidRDefault="00286CC9" w:rsidP="004B3847">
      <w:pPr>
        <w:pStyle w:val="Nagwek2"/>
        <w:jc w:val="right"/>
        <w:rPr>
          <w:rFonts w:ascii="Arial" w:hAnsi="Arial" w:cs="Arial"/>
          <w:b/>
          <w:color w:val="000000" w:themeColor="text1"/>
          <w:sz w:val="20"/>
          <w:szCs w:val="20"/>
          <w:lang w:val="en-GB"/>
        </w:rPr>
      </w:pPr>
      <w:bookmarkStart w:id="24" w:name="_Toc185421812"/>
      <w:r>
        <w:rPr>
          <w:rFonts w:ascii="Arial" w:hAnsi="Arial" w:cs="Arial"/>
          <w:b/>
          <w:color w:val="000000" w:themeColor="text1"/>
          <w:sz w:val="20"/>
          <w:szCs w:val="20"/>
          <w:lang w:val="en-GB"/>
        </w:rPr>
        <w:lastRenderedPageBreak/>
        <w:t>Appendix n</w:t>
      </w:r>
      <w:r w:rsidR="007A7417" w:rsidRPr="004B3847">
        <w:rPr>
          <w:rFonts w:ascii="Arial" w:hAnsi="Arial" w:cs="Arial"/>
          <w:b/>
          <w:color w:val="000000" w:themeColor="text1"/>
          <w:sz w:val="20"/>
          <w:szCs w:val="20"/>
          <w:lang w:val="en-GB"/>
        </w:rPr>
        <w:t>o. 4F –  Anti-corruption Clause</w:t>
      </w:r>
      <w:bookmarkEnd w:id="24"/>
      <w:r w:rsidR="007A7417" w:rsidRPr="004B3847">
        <w:rPr>
          <w:rFonts w:ascii="Arial" w:hAnsi="Arial" w:cs="Arial"/>
          <w:b/>
          <w:color w:val="000000" w:themeColor="text1"/>
          <w:sz w:val="20"/>
          <w:szCs w:val="20"/>
          <w:lang w:val="en-GB"/>
        </w:rPr>
        <w:t xml:space="preserve"> </w:t>
      </w:r>
    </w:p>
    <w:p w14:paraId="098EF4EC" w14:textId="77777777" w:rsidR="007A7417" w:rsidRPr="007A7417" w:rsidRDefault="007A7417" w:rsidP="007A7417">
      <w:pPr>
        <w:jc w:val="both"/>
        <w:rPr>
          <w:rFonts w:ascii="Arial" w:hAnsi="Arial" w:cs="Arial"/>
          <w:lang w:val="en-GB"/>
        </w:rPr>
      </w:pPr>
    </w:p>
    <w:p w14:paraId="4C56A9D2" w14:textId="77777777" w:rsidR="007A7417" w:rsidRPr="007A7417" w:rsidRDefault="007A7417" w:rsidP="00A80ADA">
      <w:pPr>
        <w:numPr>
          <w:ilvl w:val="0"/>
          <w:numId w:val="39"/>
        </w:numPr>
        <w:contextualSpacing/>
        <w:jc w:val="both"/>
        <w:rPr>
          <w:rFonts w:ascii="Arial" w:hAnsi="Arial" w:cs="Arial"/>
          <w:lang w:val="en-GB"/>
        </w:rPr>
      </w:pPr>
      <w:r w:rsidRPr="007A7417">
        <w:rPr>
          <w:rFonts w:ascii="Arial" w:hAnsi="Arial" w:cs="Arial"/>
          <w:lang w:val="en-GB"/>
        </w:rPr>
        <w:t xml:space="preserve">Each of the Parties certifies that, in connection with performance hereof, it shall exercise due diligence and shall comply with all legal provisions applicable to the Parties as regards the prevention of corruption, issued by competent authorities in Poland and in the territory of the European Union, both directly and while acting through business entities controlled by or affiliated with the Parties. </w:t>
      </w:r>
    </w:p>
    <w:p w14:paraId="33BDBDF3" w14:textId="77777777" w:rsidR="007A7417" w:rsidRPr="007A7417" w:rsidRDefault="007A7417" w:rsidP="00A80ADA">
      <w:pPr>
        <w:numPr>
          <w:ilvl w:val="0"/>
          <w:numId w:val="39"/>
        </w:numPr>
        <w:contextualSpacing/>
        <w:jc w:val="both"/>
        <w:rPr>
          <w:rFonts w:ascii="Arial" w:hAnsi="Arial" w:cs="Arial"/>
          <w:lang w:val="en-GB"/>
        </w:rPr>
      </w:pPr>
      <w:r w:rsidRPr="007A7417">
        <w:rPr>
          <w:rFonts w:ascii="Arial" w:hAnsi="Arial" w:cs="Arial"/>
          <w:lang w:val="en-GB"/>
        </w:rPr>
        <w:t xml:space="preserve">Each Party declares that it has implemented procedures for the prevention of corruption </w:t>
      </w:r>
      <w:r w:rsidRPr="007A7417">
        <w:rPr>
          <w:rFonts w:ascii="Arial" w:hAnsi="Arial" w:cs="Arial"/>
          <w:lang w:val="en-GB"/>
        </w:rPr>
        <w:br/>
        <w:t xml:space="preserve">and conflict of interests. </w:t>
      </w:r>
    </w:p>
    <w:p w14:paraId="112CD2E5" w14:textId="77777777" w:rsidR="007A7417" w:rsidRPr="007A7417" w:rsidRDefault="007A7417" w:rsidP="00A80ADA">
      <w:pPr>
        <w:numPr>
          <w:ilvl w:val="0"/>
          <w:numId w:val="39"/>
        </w:numPr>
        <w:contextualSpacing/>
        <w:jc w:val="both"/>
        <w:rPr>
          <w:rFonts w:ascii="Arial" w:hAnsi="Arial" w:cs="Arial"/>
          <w:lang w:val="en-GB"/>
        </w:rPr>
      </w:pPr>
      <w:r w:rsidRPr="007A7417">
        <w:rPr>
          <w:rFonts w:ascii="Arial" w:hAnsi="Arial" w:cs="Arial"/>
          <w:lang w:val="en-GB"/>
        </w:rPr>
        <w:t>Each of the Parties additionally certifies that, in connection with performance hereof, they shall comply with all requirements and internal regulations applicable to the Parties as regards standards of ethical conduct, prevention of corruption, settlement of transactions, costs and expenses in compliance with the law, conflict of interests, giving and accepting gifts and anonymous reporting and clarification of irregularities, both directly and while acting through business entities controlled by or affiliated with the Parties.</w:t>
      </w:r>
    </w:p>
    <w:p w14:paraId="7FA356D5" w14:textId="77777777" w:rsidR="007A7417" w:rsidRPr="007A7417" w:rsidRDefault="007A7417" w:rsidP="00A80ADA">
      <w:pPr>
        <w:numPr>
          <w:ilvl w:val="0"/>
          <w:numId w:val="39"/>
        </w:numPr>
        <w:contextualSpacing/>
        <w:jc w:val="both"/>
        <w:rPr>
          <w:rFonts w:ascii="Arial" w:hAnsi="Arial" w:cs="Arial"/>
          <w:lang w:val="en-GB"/>
        </w:rPr>
      </w:pPr>
      <w:r w:rsidRPr="007A7417">
        <w:rPr>
          <w:rFonts w:ascii="Arial" w:hAnsi="Arial" w:cs="Arial"/>
          <w:lang w:val="en-GB"/>
        </w:rPr>
        <w:t xml:space="preserve">The Parties guarantee that, in connection with the conclusion and performance hereof, neither of the Parties and none of their owners, shareholders, stockholders, members of the management board, directors, employees, subcontractors and no other person acting on their behalf have made, proposed, promised to make or will propose to make or authorise any payment or another transfer constituting a financial benefit or any other benefit, either directly or indirectly, to any of the following: </w:t>
      </w:r>
    </w:p>
    <w:p w14:paraId="384719B2" w14:textId="77777777" w:rsidR="007A7417" w:rsidRPr="007A7417" w:rsidRDefault="007A7417" w:rsidP="00A80ADA">
      <w:pPr>
        <w:numPr>
          <w:ilvl w:val="0"/>
          <w:numId w:val="38"/>
        </w:numPr>
        <w:ind w:hanging="371"/>
        <w:contextualSpacing/>
        <w:jc w:val="both"/>
        <w:rPr>
          <w:rFonts w:ascii="Arial" w:hAnsi="Arial" w:cs="Arial"/>
          <w:lang w:val="en-GB"/>
        </w:rPr>
      </w:pPr>
      <w:r w:rsidRPr="007A7417">
        <w:rPr>
          <w:rFonts w:ascii="Arial" w:hAnsi="Arial" w:cs="Arial"/>
          <w:lang w:val="en-GB"/>
        </w:rPr>
        <w:t>any member of the management board, director or another employee or agent of a Party or any business entity controlled by or affiliated with the Parties,</w:t>
      </w:r>
    </w:p>
    <w:p w14:paraId="1AB1A64C" w14:textId="77777777" w:rsidR="007A7417" w:rsidRPr="007A7417" w:rsidRDefault="007A7417" w:rsidP="00A80ADA">
      <w:pPr>
        <w:numPr>
          <w:ilvl w:val="0"/>
          <w:numId w:val="38"/>
        </w:numPr>
        <w:ind w:hanging="371"/>
        <w:contextualSpacing/>
        <w:jc w:val="both"/>
        <w:rPr>
          <w:rFonts w:ascii="Arial" w:hAnsi="Arial" w:cs="Arial"/>
          <w:lang w:val="en-GB"/>
        </w:rPr>
      </w:pPr>
      <w:r w:rsidRPr="007A7417">
        <w:rPr>
          <w:rFonts w:ascii="Arial" w:hAnsi="Arial" w:cs="Arial"/>
          <w:lang w:val="en-GB"/>
        </w:rPr>
        <w:t>a public official understood as a natural person performing a public function within the meaning granted to this term in the legal system of a country in which the present Agreement is performed or in which registered offices of the Parties or any business entity controlled by or affiliated with the Parties are located;</w:t>
      </w:r>
    </w:p>
    <w:p w14:paraId="2C4562EA" w14:textId="77777777" w:rsidR="007A7417" w:rsidRPr="007A7417" w:rsidRDefault="007A7417" w:rsidP="00A80ADA">
      <w:pPr>
        <w:numPr>
          <w:ilvl w:val="0"/>
          <w:numId w:val="38"/>
        </w:numPr>
        <w:ind w:hanging="371"/>
        <w:contextualSpacing/>
        <w:jc w:val="both"/>
        <w:rPr>
          <w:rFonts w:ascii="Arial" w:hAnsi="Arial" w:cs="Arial"/>
          <w:lang w:val="en-GB"/>
        </w:rPr>
      </w:pPr>
      <w:r w:rsidRPr="007A7417">
        <w:rPr>
          <w:rFonts w:ascii="Arial" w:hAnsi="Arial" w:cs="Arial"/>
          <w:lang w:val="en-GB"/>
        </w:rPr>
        <w:t xml:space="preserve">any political party, member of a political party or candidate for a post in a state office; </w:t>
      </w:r>
    </w:p>
    <w:p w14:paraId="7CF07269" w14:textId="77777777" w:rsidR="007A7417" w:rsidRPr="007A7417" w:rsidRDefault="007A7417" w:rsidP="00A80ADA">
      <w:pPr>
        <w:numPr>
          <w:ilvl w:val="0"/>
          <w:numId w:val="38"/>
        </w:numPr>
        <w:ind w:hanging="371"/>
        <w:contextualSpacing/>
        <w:jc w:val="both"/>
        <w:rPr>
          <w:rFonts w:ascii="Arial" w:hAnsi="Arial" w:cs="Arial"/>
          <w:lang w:val="en-GB"/>
        </w:rPr>
      </w:pPr>
      <w:r w:rsidRPr="007A7417">
        <w:rPr>
          <w:rFonts w:ascii="Arial" w:hAnsi="Arial" w:cs="Arial"/>
          <w:lang w:val="en-GB"/>
        </w:rPr>
        <w:t xml:space="preserve">any agent or intermediary in exchange for payment to any of the aforementioned; and </w:t>
      </w:r>
    </w:p>
    <w:p w14:paraId="2F622A52" w14:textId="77777777" w:rsidR="007A7417" w:rsidRPr="007A7417" w:rsidRDefault="007A7417" w:rsidP="00A80ADA">
      <w:pPr>
        <w:numPr>
          <w:ilvl w:val="0"/>
          <w:numId w:val="38"/>
        </w:numPr>
        <w:ind w:hanging="371"/>
        <w:contextualSpacing/>
        <w:jc w:val="both"/>
        <w:rPr>
          <w:rFonts w:ascii="Arial" w:hAnsi="Arial" w:cs="Arial"/>
          <w:lang w:val="en-GB"/>
        </w:rPr>
      </w:pPr>
      <w:r w:rsidRPr="007A7417">
        <w:rPr>
          <w:rFonts w:ascii="Arial" w:hAnsi="Arial" w:cs="Arial"/>
          <w:lang w:val="en-GB"/>
        </w:rPr>
        <w:t>any other person or entity – in order to obtain their decision, influence, or actions which may result in any privilege inconsistent with the law or for any other improper purpose, if the said action is or would be in breach of legal provisions on the prevention of corruption, issued by competent authorities in Poland and in the territory of the European Union, both directly and while acting through business entities controlled by or affiliated with the Parties.</w:t>
      </w:r>
    </w:p>
    <w:p w14:paraId="63FE4F26" w14:textId="77777777" w:rsidR="007A7417" w:rsidRPr="007A7417" w:rsidRDefault="007A7417" w:rsidP="00A80ADA">
      <w:pPr>
        <w:numPr>
          <w:ilvl w:val="0"/>
          <w:numId w:val="39"/>
        </w:numPr>
        <w:contextualSpacing/>
        <w:jc w:val="both"/>
        <w:rPr>
          <w:rFonts w:ascii="Arial" w:hAnsi="Arial" w:cs="Arial"/>
          <w:lang w:val="en-GB"/>
        </w:rPr>
      </w:pPr>
      <w:r w:rsidRPr="007A7417">
        <w:rPr>
          <w:rFonts w:ascii="Arial" w:hAnsi="Arial" w:cs="Arial"/>
          <w:lang w:val="en-GB"/>
        </w:rPr>
        <w:t>The Parties are under an obligation to immediately inform each other about each and every case of a breach of provisions laid down in this anti-corruption clause. At a written request of one of the Parties, the other Party shall provide information and answers to justified questions concerning the performance of this Agreement, to the extent compliant with the provisions of this anti-corruption clause.</w:t>
      </w:r>
    </w:p>
    <w:p w14:paraId="2E2F49F6" w14:textId="77777777" w:rsidR="007A7417" w:rsidRPr="007A7417" w:rsidRDefault="007A7417" w:rsidP="00A80ADA">
      <w:pPr>
        <w:numPr>
          <w:ilvl w:val="0"/>
          <w:numId w:val="39"/>
        </w:numPr>
        <w:contextualSpacing/>
        <w:jc w:val="both"/>
        <w:rPr>
          <w:rFonts w:ascii="Arial" w:hAnsi="Arial" w:cs="Arial"/>
          <w:lang w:val="en-GB"/>
        </w:rPr>
      </w:pPr>
      <w:r w:rsidRPr="007A7417">
        <w:rPr>
          <w:rFonts w:ascii="Arial" w:hAnsi="Arial" w:cs="Arial"/>
          <w:lang w:val="en-GB"/>
        </w:rPr>
        <w:t xml:space="preserve">Each of the Parties certifies that during the period of performance of this Agreement, it shall enable each person acting in good faith to report breaches of law via electronic mail to the address: </w:t>
      </w:r>
      <w:hyperlink r:id="rId20" w:history="1">
        <w:r w:rsidRPr="007A7417">
          <w:rPr>
            <w:rFonts w:ascii="Arial" w:hAnsi="Arial" w:cs="Arial"/>
            <w:color w:val="0000FF"/>
            <w:u w:val="single"/>
            <w:lang w:val="en-GB"/>
          </w:rPr>
          <w:t>naruszenieprawa@orlen.pl</w:t>
        </w:r>
      </w:hyperlink>
      <w:r w:rsidRPr="007A7417">
        <w:rPr>
          <w:rFonts w:ascii="Arial" w:hAnsi="Arial" w:cs="Arial"/>
          <w:lang w:val="en-GB"/>
        </w:rPr>
        <w:t xml:space="preserve"> or by phone: +48 800 322 323 – without caller identification.</w:t>
      </w:r>
    </w:p>
    <w:p w14:paraId="67351E15" w14:textId="77777777" w:rsidR="007A7417" w:rsidRPr="007A7417" w:rsidRDefault="007A7417" w:rsidP="00A80ADA">
      <w:pPr>
        <w:numPr>
          <w:ilvl w:val="0"/>
          <w:numId w:val="39"/>
        </w:numPr>
        <w:spacing w:after="200" w:line="276" w:lineRule="auto"/>
        <w:contextualSpacing/>
        <w:jc w:val="both"/>
        <w:rPr>
          <w:lang w:val="en-GB"/>
        </w:rPr>
      </w:pPr>
      <w:r w:rsidRPr="007A7417">
        <w:rPr>
          <w:rFonts w:ascii="Arial" w:hAnsi="Arial"/>
          <w:lang w:val="en-GB"/>
        </w:rPr>
        <w:t>In case where it is suspected that corrupt actions may have been committed in connection with or for the purpose of performance of this Agreement by any representatives of any Party, the Parties shall cooperate in good faith to clarify the circumstances pertaining to potential corrupt actions.</w:t>
      </w:r>
    </w:p>
    <w:p w14:paraId="7BD002E9" w14:textId="77777777" w:rsidR="007A7417" w:rsidRPr="007A7417" w:rsidRDefault="007A7417" w:rsidP="007A7417">
      <w:pPr>
        <w:tabs>
          <w:tab w:val="left" w:pos="1659"/>
        </w:tabs>
        <w:spacing w:line="276" w:lineRule="auto"/>
        <w:ind w:left="567" w:hanging="567"/>
        <w:jc w:val="both"/>
        <w:rPr>
          <w:rFonts w:ascii="Arial" w:hAnsi="Arial" w:cs="Arial"/>
          <w:lang w:val="en-GB"/>
        </w:rPr>
      </w:pPr>
    </w:p>
    <w:p w14:paraId="760CAB70" w14:textId="77777777" w:rsidR="000F65F6" w:rsidRPr="000F65F6" w:rsidRDefault="000F65F6" w:rsidP="000F65F6">
      <w:pPr>
        <w:rPr>
          <w:lang w:val="en-GB"/>
        </w:rPr>
      </w:pPr>
    </w:p>
    <w:p w14:paraId="2F76F593" w14:textId="21B77581" w:rsidR="00F0581E" w:rsidRDefault="00F0581E" w:rsidP="00F0581E">
      <w:pPr>
        <w:rPr>
          <w:lang w:val="en-GB"/>
        </w:rPr>
      </w:pPr>
    </w:p>
    <w:p w14:paraId="1623A584" w14:textId="70D8AD52" w:rsidR="004B3847" w:rsidRDefault="004B3847" w:rsidP="00F0581E">
      <w:pPr>
        <w:rPr>
          <w:lang w:val="en-GB"/>
        </w:rPr>
      </w:pPr>
    </w:p>
    <w:p w14:paraId="437E0685" w14:textId="4A5C5D8F" w:rsidR="004B3847" w:rsidRDefault="004B3847" w:rsidP="00F0581E">
      <w:pPr>
        <w:rPr>
          <w:lang w:val="en-GB"/>
        </w:rPr>
      </w:pPr>
    </w:p>
    <w:p w14:paraId="547E2338" w14:textId="26680DC4" w:rsidR="004B3847" w:rsidRDefault="004B3847" w:rsidP="00F0581E">
      <w:pPr>
        <w:rPr>
          <w:lang w:val="en-GB"/>
        </w:rPr>
      </w:pPr>
    </w:p>
    <w:p w14:paraId="00E4D2E0" w14:textId="47B69B53" w:rsidR="004B3847" w:rsidDel="0009620F" w:rsidRDefault="004B3847" w:rsidP="00F0581E">
      <w:pPr>
        <w:rPr>
          <w:del w:id="25" w:author="Ostrowska Eliza (ORL)" w:date="2025-02-21T14:23:00Z"/>
          <w:lang w:val="en-GB"/>
        </w:rPr>
      </w:pPr>
    </w:p>
    <w:p w14:paraId="43718B21" w14:textId="63C51ED5" w:rsidR="004B3847" w:rsidRDefault="004B3847" w:rsidP="0009620F">
      <w:pPr>
        <w:jc w:val="right"/>
        <w:rPr>
          <w:lang w:val="en-GB"/>
        </w:rPr>
      </w:pPr>
    </w:p>
    <w:p w14:paraId="01B7D4FC" w14:textId="6E1A4875" w:rsidR="00594869" w:rsidRPr="004B3847" w:rsidRDefault="00E518CB" w:rsidP="0009620F">
      <w:pPr>
        <w:pStyle w:val="Nagwek2"/>
        <w:jc w:val="right"/>
        <w:rPr>
          <w:rFonts w:ascii="Arial" w:hAnsi="Arial" w:cs="Arial"/>
          <w:b/>
          <w:color w:val="000000" w:themeColor="text1"/>
          <w:sz w:val="20"/>
          <w:szCs w:val="20"/>
          <w:lang w:val="en-GB"/>
        </w:rPr>
      </w:pPr>
      <w:bookmarkStart w:id="26" w:name="_Toc185421813"/>
      <w:r w:rsidRPr="004B3847">
        <w:rPr>
          <w:rFonts w:ascii="Arial" w:hAnsi="Arial" w:cs="Arial"/>
          <w:b/>
          <w:color w:val="000000" w:themeColor="text1"/>
          <w:sz w:val="20"/>
          <w:szCs w:val="20"/>
          <w:lang w:val="en-GB"/>
        </w:rPr>
        <w:lastRenderedPageBreak/>
        <w:t xml:space="preserve">Appendix </w:t>
      </w:r>
      <w:r w:rsidR="00E00CF2" w:rsidRPr="004B3847">
        <w:rPr>
          <w:rFonts w:ascii="Arial" w:hAnsi="Arial" w:cs="Arial"/>
          <w:b/>
          <w:color w:val="000000" w:themeColor="text1"/>
          <w:sz w:val="20"/>
          <w:szCs w:val="20"/>
          <w:lang w:val="en-GB"/>
        </w:rPr>
        <w:t>F6</w:t>
      </w:r>
      <w:r w:rsidR="00286CC9">
        <w:rPr>
          <w:rFonts w:ascii="Arial" w:hAnsi="Arial" w:cs="Arial"/>
          <w:b/>
          <w:color w:val="000000" w:themeColor="text1"/>
          <w:sz w:val="20"/>
          <w:szCs w:val="20"/>
          <w:lang w:val="en-GB"/>
        </w:rPr>
        <w:t xml:space="preserve"> </w:t>
      </w:r>
      <w:r w:rsidR="00286CC9" w:rsidRPr="00CA74C9">
        <w:rPr>
          <w:rFonts w:ascii="Arial" w:hAnsi="Arial" w:cs="Arial"/>
          <w:b/>
          <w:color w:val="auto"/>
          <w:sz w:val="20"/>
          <w:szCs w:val="20"/>
          <w:lang w:val="en-GB"/>
        </w:rPr>
        <w:t>–</w:t>
      </w:r>
      <w:r w:rsidR="00286CC9">
        <w:rPr>
          <w:rFonts w:ascii="Arial" w:hAnsi="Arial" w:cs="Arial"/>
          <w:b/>
          <w:color w:val="auto"/>
          <w:sz w:val="20"/>
          <w:szCs w:val="20"/>
          <w:lang w:val="en-GB"/>
        </w:rPr>
        <w:t xml:space="preserve"> Beneficial owner statement</w:t>
      </w:r>
      <w:bookmarkEnd w:id="26"/>
      <w:r w:rsidR="003A210E" w:rsidRPr="004B3847">
        <w:rPr>
          <w:rFonts w:ascii="Arial" w:hAnsi="Arial" w:cs="Arial"/>
          <w:b/>
          <w:color w:val="000000" w:themeColor="text1"/>
          <w:sz w:val="20"/>
          <w:szCs w:val="20"/>
          <w:lang w:val="en-GB"/>
        </w:rPr>
        <w:t xml:space="preserve"> </w:t>
      </w:r>
    </w:p>
    <w:p w14:paraId="04726D17" w14:textId="18F30697" w:rsidR="00594869" w:rsidRPr="004B3847" w:rsidRDefault="00594869" w:rsidP="004B3847">
      <w:pPr>
        <w:pStyle w:val="Nagwek2"/>
        <w:jc w:val="right"/>
        <w:rPr>
          <w:rFonts w:ascii="Arial" w:eastAsia="Calibri" w:hAnsi="Arial" w:cs="Arial"/>
          <w:b/>
          <w:color w:val="000000" w:themeColor="text1"/>
          <w:sz w:val="20"/>
          <w:szCs w:val="20"/>
          <w:lang w:val="en-GB" w:eastAsia="zh-CN"/>
        </w:rPr>
      </w:pPr>
    </w:p>
    <w:p w14:paraId="34CFBEE9" w14:textId="77777777" w:rsidR="00594869" w:rsidRPr="00493BFA" w:rsidRDefault="00594869" w:rsidP="003A5057">
      <w:pPr>
        <w:suppressAutoHyphens/>
        <w:spacing w:line="276" w:lineRule="auto"/>
        <w:ind w:left="567" w:hanging="567"/>
        <w:contextualSpacing/>
        <w:jc w:val="right"/>
        <w:rPr>
          <w:rFonts w:ascii="Arial" w:eastAsia="Calibri" w:hAnsi="Arial" w:cs="Arial"/>
          <w:lang w:val="en-GB" w:eastAsia="zh-CN"/>
        </w:rPr>
      </w:pPr>
      <w:r w:rsidRPr="00493BFA">
        <w:rPr>
          <w:rFonts w:ascii="Arial" w:eastAsia="Calibri" w:hAnsi="Arial" w:cs="Arial"/>
          <w:lang w:val="en-GB" w:eastAsia="zh-CN"/>
        </w:rPr>
        <w:t>…………………………, date ……………..</w:t>
      </w:r>
    </w:p>
    <w:p w14:paraId="20DBB9EB" w14:textId="77777777" w:rsidR="00594869" w:rsidRPr="00493BFA" w:rsidRDefault="00594869" w:rsidP="003A5057">
      <w:pPr>
        <w:suppressAutoHyphens/>
        <w:spacing w:line="276" w:lineRule="auto"/>
        <w:ind w:left="3399" w:firstLine="141"/>
        <w:contextualSpacing/>
        <w:jc w:val="center"/>
        <w:rPr>
          <w:rFonts w:ascii="Arial" w:eastAsia="Calibri" w:hAnsi="Arial" w:cs="Arial"/>
          <w:lang w:val="en-GB" w:eastAsia="zh-CN"/>
        </w:rPr>
      </w:pPr>
      <w:r w:rsidRPr="00493BFA">
        <w:rPr>
          <w:rFonts w:ascii="Arial" w:eastAsia="Calibri" w:hAnsi="Arial" w:cs="Arial"/>
          <w:lang w:val="en-GB" w:eastAsia="zh-CN"/>
        </w:rPr>
        <w:t xml:space="preserve"> </w:t>
      </w:r>
      <w:r w:rsidRPr="00493BFA">
        <w:rPr>
          <w:rFonts w:ascii="Arial" w:eastAsia="Calibri" w:hAnsi="Arial" w:cs="Arial"/>
          <w:sz w:val="16"/>
          <w:lang w:val="en-GB" w:eastAsia="zh-CN"/>
        </w:rPr>
        <w:tab/>
        <w:t>(place)</w:t>
      </w:r>
      <w:r w:rsidRPr="00493BFA">
        <w:rPr>
          <w:rFonts w:ascii="Arial" w:eastAsia="Calibri" w:hAnsi="Arial" w:cs="Arial"/>
          <w:sz w:val="16"/>
          <w:lang w:val="en-GB" w:eastAsia="zh-CN"/>
        </w:rPr>
        <w:tab/>
      </w:r>
    </w:p>
    <w:tbl>
      <w:tblPr>
        <w:tblStyle w:val="Tabela-Siatka"/>
        <w:tblW w:w="0" w:type="auto"/>
        <w:tblLook w:val="04A0" w:firstRow="1" w:lastRow="0" w:firstColumn="1" w:lastColumn="0" w:noHBand="0" w:noVBand="1"/>
      </w:tblPr>
      <w:tblGrid>
        <w:gridCol w:w="361"/>
        <w:gridCol w:w="3675"/>
        <w:gridCol w:w="4872"/>
      </w:tblGrid>
      <w:tr w:rsidR="00594869" w:rsidRPr="003A5057" w14:paraId="24D63925" w14:textId="77777777" w:rsidTr="003A5057">
        <w:tc>
          <w:tcPr>
            <w:tcW w:w="8908" w:type="dxa"/>
            <w:gridSpan w:val="3"/>
            <w:shd w:val="clear" w:color="auto" w:fill="F2F2F2" w:themeFill="background1" w:themeFillShade="F2"/>
          </w:tcPr>
          <w:p w14:paraId="28782954" w14:textId="77777777" w:rsidR="00594869" w:rsidRPr="003A5057" w:rsidRDefault="00594869" w:rsidP="003A5057">
            <w:pPr>
              <w:spacing w:line="276" w:lineRule="auto"/>
              <w:ind w:left="567" w:hanging="567"/>
              <w:rPr>
                <w:rFonts w:ascii="Arial" w:hAnsi="Arial" w:cs="Arial"/>
                <w:sz w:val="18"/>
              </w:rPr>
            </w:pPr>
            <w:proofErr w:type="spellStart"/>
            <w:r w:rsidRPr="003A5057">
              <w:rPr>
                <w:rFonts w:ascii="Arial" w:eastAsia="Calibri" w:hAnsi="Arial" w:cs="Arial"/>
                <w:sz w:val="18"/>
                <w:lang w:eastAsia="zh-CN"/>
              </w:rPr>
              <w:t>Customer’s</w:t>
            </w:r>
            <w:proofErr w:type="spellEnd"/>
            <w:r w:rsidRPr="003A5057">
              <w:rPr>
                <w:rFonts w:ascii="Arial" w:eastAsia="Calibri" w:hAnsi="Arial" w:cs="Arial"/>
                <w:sz w:val="18"/>
                <w:lang w:eastAsia="zh-CN"/>
              </w:rPr>
              <w:t xml:space="preserve"> data („Company”, „</w:t>
            </w:r>
            <w:proofErr w:type="spellStart"/>
            <w:r w:rsidRPr="003A5057">
              <w:rPr>
                <w:rFonts w:ascii="Arial" w:eastAsia="Calibri" w:hAnsi="Arial" w:cs="Arial"/>
                <w:sz w:val="18"/>
                <w:lang w:eastAsia="zh-CN"/>
              </w:rPr>
              <w:t>Customer</w:t>
            </w:r>
            <w:proofErr w:type="spellEnd"/>
            <w:r w:rsidRPr="003A5057">
              <w:rPr>
                <w:rFonts w:ascii="Arial" w:eastAsia="Calibri" w:hAnsi="Arial" w:cs="Arial"/>
                <w:sz w:val="18"/>
                <w:lang w:eastAsia="zh-CN"/>
              </w:rPr>
              <w:t>”)</w:t>
            </w:r>
          </w:p>
        </w:tc>
      </w:tr>
      <w:tr w:rsidR="00594869" w:rsidRPr="003A5057" w14:paraId="10FC4C81" w14:textId="77777777" w:rsidTr="003A5057">
        <w:tc>
          <w:tcPr>
            <w:tcW w:w="361" w:type="dxa"/>
            <w:vAlign w:val="center"/>
          </w:tcPr>
          <w:p w14:paraId="495B166C" w14:textId="77777777" w:rsidR="00594869" w:rsidRPr="003A5057" w:rsidRDefault="00594869" w:rsidP="003A5057">
            <w:pPr>
              <w:spacing w:line="276" w:lineRule="auto"/>
              <w:ind w:left="567" w:hanging="567"/>
              <w:rPr>
                <w:rFonts w:ascii="Arial" w:hAnsi="Arial" w:cs="Arial"/>
                <w:sz w:val="18"/>
              </w:rPr>
            </w:pPr>
            <w:r w:rsidRPr="003A5057">
              <w:rPr>
                <w:rFonts w:ascii="Arial" w:hAnsi="Arial" w:cs="Arial"/>
                <w:sz w:val="18"/>
              </w:rPr>
              <w:t>1</w:t>
            </w:r>
          </w:p>
        </w:tc>
        <w:tc>
          <w:tcPr>
            <w:tcW w:w="3675" w:type="dxa"/>
            <w:vAlign w:val="center"/>
          </w:tcPr>
          <w:p w14:paraId="4678047D" w14:textId="77777777" w:rsidR="00594869" w:rsidRPr="003A5057" w:rsidRDefault="00594869" w:rsidP="003A5057">
            <w:pPr>
              <w:spacing w:line="276" w:lineRule="auto"/>
              <w:ind w:left="567" w:hanging="567"/>
              <w:rPr>
                <w:rFonts w:ascii="Arial" w:hAnsi="Arial" w:cs="Arial"/>
                <w:sz w:val="18"/>
              </w:rPr>
            </w:pPr>
            <w:proofErr w:type="spellStart"/>
            <w:r w:rsidRPr="003A5057">
              <w:rPr>
                <w:rFonts w:ascii="Arial" w:hAnsi="Arial" w:cs="Arial"/>
                <w:sz w:val="18"/>
              </w:rPr>
              <w:t>Name</w:t>
            </w:r>
            <w:proofErr w:type="spellEnd"/>
          </w:p>
        </w:tc>
        <w:tc>
          <w:tcPr>
            <w:tcW w:w="4872" w:type="dxa"/>
            <w:vAlign w:val="center"/>
          </w:tcPr>
          <w:p w14:paraId="05510A14" w14:textId="77777777" w:rsidR="00594869" w:rsidRPr="003A5057" w:rsidRDefault="00594869" w:rsidP="003A5057">
            <w:pPr>
              <w:spacing w:line="276" w:lineRule="auto"/>
              <w:ind w:left="567" w:hanging="567"/>
              <w:rPr>
                <w:rFonts w:ascii="Arial" w:hAnsi="Arial" w:cs="Arial"/>
                <w:sz w:val="18"/>
              </w:rPr>
            </w:pPr>
          </w:p>
        </w:tc>
      </w:tr>
      <w:tr w:rsidR="00594869" w:rsidRPr="003A5057" w14:paraId="72116539" w14:textId="77777777" w:rsidTr="003A5057">
        <w:tc>
          <w:tcPr>
            <w:tcW w:w="361" w:type="dxa"/>
            <w:vAlign w:val="center"/>
          </w:tcPr>
          <w:p w14:paraId="3A0F9CEC" w14:textId="77777777" w:rsidR="00594869" w:rsidRPr="003A5057" w:rsidRDefault="00594869" w:rsidP="003A5057">
            <w:pPr>
              <w:spacing w:line="276" w:lineRule="auto"/>
              <w:ind w:left="567" w:hanging="567"/>
              <w:rPr>
                <w:rFonts w:ascii="Arial" w:hAnsi="Arial" w:cs="Arial"/>
                <w:sz w:val="18"/>
              </w:rPr>
            </w:pPr>
            <w:r w:rsidRPr="003A5057">
              <w:rPr>
                <w:rFonts w:ascii="Arial" w:hAnsi="Arial" w:cs="Arial"/>
                <w:sz w:val="18"/>
              </w:rPr>
              <w:t>2</w:t>
            </w:r>
          </w:p>
        </w:tc>
        <w:tc>
          <w:tcPr>
            <w:tcW w:w="3675" w:type="dxa"/>
            <w:vAlign w:val="center"/>
          </w:tcPr>
          <w:p w14:paraId="0403DC16" w14:textId="77777777" w:rsidR="00594869" w:rsidRPr="003A5057" w:rsidRDefault="00594869" w:rsidP="003A5057">
            <w:pPr>
              <w:spacing w:line="276" w:lineRule="auto"/>
              <w:ind w:left="567" w:hanging="567"/>
              <w:rPr>
                <w:rFonts w:ascii="Arial" w:hAnsi="Arial" w:cs="Arial"/>
                <w:sz w:val="18"/>
              </w:rPr>
            </w:pPr>
            <w:proofErr w:type="spellStart"/>
            <w:r w:rsidRPr="003A5057">
              <w:rPr>
                <w:rFonts w:ascii="Arial" w:hAnsi="Arial" w:cs="Arial"/>
                <w:sz w:val="18"/>
              </w:rPr>
              <w:t>Address</w:t>
            </w:r>
            <w:proofErr w:type="spellEnd"/>
          </w:p>
        </w:tc>
        <w:tc>
          <w:tcPr>
            <w:tcW w:w="4872" w:type="dxa"/>
            <w:vAlign w:val="center"/>
          </w:tcPr>
          <w:p w14:paraId="231EDD02" w14:textId="77777777" w:rsidR="00594869" w:rsidRPr="003A5057" w:rsidRDefault="00594869" w:rsidP="003A5057">
            <w:pPr>
              <w:spacing w:line="276" w:lineRule="auto"/>
              <w:ind w:left="567" w:hanging="567"/>
              <w:rPr>
                <w:rFonts w:ascii="Arial" w:hAnsi="Arial" w:cs="Arial"/>
                <w:sz w:val="18"/>
              </w:rPr>
            </w:pPr>
          </w:p>
        </w:tc>
      </w:tr>
      <w:tr w:rsidR="00594869" w:rsidRPr="003A5057" w14:paraId="045FA229" w14:textId="77777777" w:rsidTr="003A5057">
        <w:tc>
          <w:tcPr>
            <w:tcW w:w="361" w:type="dxa"/>
            <w:vAlign w:val="center"/>
          </w:tcPr>
          <w:p w14:paraId="20653132" w14:textId="77777777" w:rsidR="00594869" w:rsidRPr="003A5057" w:rsidRDefault="00594869" w:rsidP="003A5057">
            <w:pPr>
              <w:spacing w:line="276" w:lineRule="auto"/>
              <w:ind w:left="567" w:hanging="567"/>
              <w:rPr>
                <w:rFonts w:ascii="Arial" w:hAnsi="Arial" w:cs="Arial"/>
                <w:sz w:val="18"/>
              </w:rPr>
            </w:pPr>
            <w:r w:rsidRPr="003A5057">
              <w:rPr>
                <w:rFonts w:ascii="Arial" w:hAnsi="Arial" w:cs="Arial"/>
                <w:sz w:val="18"/>
              </w:rPr>
              <w:t>3</w:t>
            </w:r>
          </w:p>
        </w:tc>
        <w:tc>
          <w:tcPr>
            <w:tcW w:w="3675" w:type="dxa"/>
            <w:vAlign w:val="center"/>
          </w:tcPr>
          <w:p w14:paraId="651D1DCF" w14:textId="77777777" w:rsidR="00594869" w:rsidRPr="003A5057" w:rsidRDefault="00594869" w:rsidP="003A5057">
            <w:pPr>
              <w:spacing w:line="276" w:lineRule="auto"/>
              <w:ind w:left="567" w:hanging="567"/>
              <w:rPr>
                <w:rFonts w:ascii="Arial" w:hAnsi="Arial" w:cs="Arial"/>
                <w:sz w:val="18"/>
              </w:rPr>
            </w:pPr>
            <w:proofErr w:type="spellStart"/>
            <w:r w:rsidRPr="003A5057">
              <w:rPr>
                <w:rFonts w:ascii="Arial" w:hAnsi="Arial" w:cs="Arial"/>
                <w:sz w:val="18"/>
              </w:rPr>
              <w:t>Tax</w:t>
            </w:r>
            <w:proofErr w:type="spellEnd"/>
            <w:r w:rsidRPr="003A5057">
              <w:rPr>
                <w:rFonts w:ascii="Arial" w:hAnsi="Arial" w:cs="Arial"/>
                <w:sz w:val="18"/>
              </w:rPr>
              <w:t xml:space="preserve"> </w:t>
            </w:r>
            <w:proofErr w:type="spellStart"/>
            <w:r w:rsidRPr="003A5057">
              <w:rPr>
                <w:rFonts w:ascii="Arial" w:hAnsi="Arial" w:cs="Arial"/>
                <w:sz w:val="18"/>
              </w:rPr>
              <w:t>identification</w:t>
            </w:r>
            <w:proofErr w:type="spellEnd"/>
            <w:r w:rsidRPr="003A5057">
              <w:rPr>
                <w:rFonts w:ascii="Arial" w:hAnsi="Arial" w:cs="Arial"/>
                <w:sz w:val="18"/>
              </w:rPr>
              <w:t xml:space="preserve"> </w:t>
            </w:r>
            <w:proofErr w:type="spellStart"/>
            <w:r w:rsidRPr="003A5057">
              <w:rPr>
                <w:rFonts w:ascii="Arial" w:hAnsi="Arial" w:cs="Arial"/>
                <w:sz w:val="18"/>
              </w:rPr>
              <w:t>number</w:t>
            </w:r>
            <w:proofErr w:type="spellEnd"/>
            <w:r w:rsidRPr="003A5057">
              <w:rPr>
                <w:rFonts w:ascii="Arial" w:hAnsi="Arial" w:cs="Arial"/>
                <w:sz w:val="18"/>
              </w:rPr>
              <w:t xml:space="preserve"> (NIP) </w:t>
            </w:r>
          </w:p>
        </w:tc>
        <w:tc>
          <w:tcPr>
            <w:tcW w:w="4872" w:type="dxa"/>
            <w:vAlign w:val="center"/>
          </w:tcPr>
          <w:p w14:paraId="290D7574" w14:textId="77777777" w:rsidR="00594869" w:rsidRPr="003A5057" w:rsidRDefault="00594869" w:rsidP="003A5057">
            <w:pPr>
              <w:spacing w:line="276" w:lineRule="auto"/>
              <w:ind w:left="567" w:hanging="567"/>
              <w:rPr>
                <w:rFonts w:ascii="Arial" w:hAnsi="Arial" w:cs="Arial"/>
                <w:sz w:val="18"/>
              </w:rPr>
            </w:pPr>
          </w:p>
        </w:tc>
      </w:tr>
      <w:tr w:rsidR="00594869" w:rsidRPr="008643CE" w14:paraId="17796685" w14:textId="77777777" w:rsidTr="003A5057">
        <w:tc>
          <w:tcPr>
            <w:tcW w:w="361" w:type="dxa"/>
            <w:vAlign w:val="center"/>
          </w:tcPr>
          <w:p w14:paraId="63DCA927" w14:textId="77777777" w:rsidR="00594869" w:rsidRPr="003A5057" w:rsidRDefault="00594869" w:rsidP="003A5057">
            <w:pPr>
              <w:spacing w:line="276" w:lineRule="auto"/>
              <w:ind w:left="567" w:hanging="567"/>
              <w:rPr>
                <w:rFonts w:ascii="Arial" w:hAnsi="Arial" w:cs="Arial"/>
                <w:sz w:val="18"/>
              </w:rPr>
            </w:pPr>
            <w:r w:rsidRPr="003A5057">
              <w:rPr>
                <w:rFonts w:ascii="Arial" w:hAnsi="Arial" w:cs="Arial"/>
                <w:sz w:val="18"/>
              </w:rPr>
              <w:t>4</w:t>
            </w:r>
          </w:p>
        </w:tc>
        <w:tc>
          <w:tcPr>
            <w:tcW w:w="3675" w:type="dxa"/>
            <w:vAlign w:val="center"/>
          </w:tcPr>
          <w:p w14:paraId="23522818" w14:textId="77777777" w:rsidR="00594869" w:rsidRPr="003A5057" w:rsidRDefault="00594869" w:rsidP="003A5057">
            <w:pPr>
              <w:spacing w:line="276" w:lineRule="auto"/>
              <w:ind w:left="567" w:hanging="567"/>
              <w:rPr>
                <w:rFonts w:ascii="Arial" w:hAnsi="Arial" w:cs="Arial"/>
                <w:sz w:val="18"/>
                <w:lang w:val="en-GB"/>
              </w:rPr>
            </w:pPr>
            <w:r w:rsidRPr="003A5057">
              <w:rPr>
                <w:rFonts w:ascii="Arial" w:hAnsi="Arial" w:cs="Arial"/>
                <w:sz w:val="18"/>
                <w:lang w:val="en-GB"/>
              </w:rPr>
              <w:t>If the case of unavailability of NIP:</w:t>
            </w:r>
          </w:p>
        </w:tc>
        <w:tc>
          <w:tcPr>
            <w:tcW w:w="4872" w:type="dxa"/>
            <w:vAlign w:val="center"/>
          </w:tcPr>
          <w:p w14:paraId="21D8DBEA" w14:textId="77777777" w:rsidR="00594869" w:rsidRPr="003A5057" w:rsidRDefault="00594869" w:rsidP="003A5057">
            <w:pPr>
              <w:spacing w:line="276" w:lineRule="auto"/>
              <w:ind w:left="567" w:hanging="567"/>
              <w:rPr>
                <w:rFonts w:ascii="Arial" w:hAnsi="Arial" w:cs="Arial"/>
                <w:sz w:val="18"/>
                <w:lang w:val="en-GB"/>
              </w:rPr>
            </w:pPr>
          </w:p>
        </w:tc>
      </w:tr>
      <w:tr w:rsidR="00594869" w:rsidRPr="003A5057" w14:paraId="7C0E0ACE" w14:textId="77777777" w:rsidTr="003A5057">
        <w:tc>
          <w:tcPr>
            <w:tcW w:w="361" w:type="dxa"/>
            <w:vAlign w:val="center"/>
          </w:tcPr>
          <w:p w14:paraId="275EACDF" w14:textId="77777777" w:rsidR="00594869" w:rsidRPr="003A5057" w:rsidRDefault="00594869" w:rsidP="003A5057">
            <w:pPr>
              <w:spacing w:line="276" w:lineRule="auto"/>
              <w:ind w:left="567" w:hanging="567"/>
              <w:rPr>
                <w:rFonts w:ascii="Arial" w:hAnsi="Arial" w:cs="Arial"/>
                <w:sz w:val="18"/>
              </w:rPr>
            </w:pPr>
            <w:r w:rsidRPr="003A5057">
              <w:rPr>
                <w:rFonts w:ascii="Arial" w:hAnsi="Arial" w:cs="Arial"/>
                <w:sz w:val="18"/>
              </w:rPr>
              <w:t>A</w:t>
            </w:r>
          </w:p>
        </w:tc>
        <w:tc>
          <w:tcPr>
            <w:tcW w:w="3675" w:type="dxa"/>
          </w:tcPr>
          <w:p w14:paraId="761AB575" w14:textId="77777777" w:rsidR="00594869" w:rsidRPr="003A5057" w:rsidRDefault="00594869" w:rsidP="003A5057">
            <w:pPr>
              <w:spacing w:line="276" w:lineRule="auto"/>
              <w:ind w:left="567" w:hanging="567"/>
              <w:rPr>
                <w:rFonts w:ascii="Arial" w:hAnsi="Arial" w:cs="Arial"/>
                <w:sz w:val="18"/>
              </w:rPr>
            </w:pPr>
            <w:r w:rsidRPr="003A5057">
              <w:rPr>
                <w:rFonts w:ascii="Arial" w:hAnsi="Arial" w:cs="Arial"/>
                <w:sz w:val="18"/>
              </w:rPr>
              <w:t xml:space="preserve">   The </w:t>
            </w:r>
            <w:proofErr w:type="spellStart"/>
            <w:r w:rsidRPr="003A5057">
              <w:rPr>
                <w:rFonts w:ascii="Arial" w:hAnsi="Arial" w:cs="Arial"/>
                <w:sz w:val="18"/>
              </w:rPr>
              <w:t>state</w:t>
            </w:r>
            <w:proofErr w:type="spellEnd"/>
            <w:r w:rsidRPr="003A5057">
              <w:rPr>
                <w:rFonts w:ascii="Arial" w:hAnsi="Arial" w:cs="Arial"/>
                <w:sz w:val="18"/>
              </w:rPr>
              <w:t xml:space="preserve"> of </w:t>
            </w:r>
            <w:proofErr w:type="spellStart"/>
            <w:r w:rsidRPr="003A5057">
              <w:rPr>
                <w:rFonts w:ascii="Arial" w:hAnsi="Arial" w:cs="Arial"/>
                <w:sz w:val="18"/>
              </w:rPr>
              <w:t>registration</w:t>
            </w:r>
            <w:proofErr w:type="spellEnd"/>
          </w:p>
        </w:tc>
        <w:tc>
          <w:tcPr>
            <w:tcW w:w="4872" w:type="dxa"/>
            <w:vAlign w:val="center"/>
          </w:tcPr>
          <w:p w14:paraId="79B05086" w14:textId="77777777" w:rsidR="00594869" w:rsidRPr="003A5057" w:rsidRDefault="00594869" w:rsidP="003A5057">
            <w:pPr>
              <w:spacing w:line="276" w:lineRule="auto"/>
              <w:ind w:left="567" w:hanging="567"/>
              <w:rPr>
                <w:rFonts w:ascii="Arial" w:hAnsi="Arial" w:cs="Arial"/>
                <w:sz w:val="18"/>
              </w:rPr>
            </w:pPr>
          </w:p>
        </w:tc>
      </w:tr>
      <w:tr w:rsidR="00594869" w:rsidRPr="008643CE" w14:paraId="44E54EE3" w14:textId="77777777" w:rsidTr="003A5057">
        <w:tc>
          <w:tcPr>
            <w:tcW w:w="361" w:type="dxa"/>
            <w:vAlign w:val="center"/>
          </w:tcPr>
          <w:p w14:paraId="41C170DB" w14:textId="77777777" w:rsidR="00594869" w:rsidRPr="003A5057" w:rsidRDefault="00594869" w:rsidP="003A5057">
            <w:pPr>
              <w:spacing w:line="276" w:lineRule="auto"/>
              <w:ind w:left="567" w:hanging="567"/>
              <w:rPr>
                <w:rFonts w:ascii="Arial" w:hAnsi="Arial" w:cs="Arial"/>
                <w:sz w:val="18"/>
              </w:rPr>
            </w:pPr>
            <w:r w:rsidRPr="003A5057">
              <w:rPr>
                <w:rFonts w:ascii="Arial" w:hAnsi="Arial" w:cs="Arial"/>
                <w:sz w:val="18"/>
              </w:rPr>
              <w:t>B</w:t>
            </w:r>
          </w:p>
        </w:tc>
        <w:tc>
          <w:tcPr>
            <w:tcW w:w="3675" w:type="dxa"/>
          </w:tcPr>
          <w:p w14:paraId="35134A51" w14:textId="77777777" w:rsidR="00594869" w:rsidRPr="003A5057" w:rsidRDefault="00594869" w:rsidP="003A5057">
            <w:pPr>
              <w:spacing w:line="276" w:lineRule="auto"/>
              <w:ind w:left="567" w:hanging="567"/>
              <w:rPr>
                <w:rFonts w:ascii="Arial" w:hAnsi="Arial" w:cs="Arial"/>
                <w:sz w:val="18"/>
                <w:lang w:val="en-GB"/>
              </w:rPr>
            </w:pPr>
            <w:r w:rsidRPr="003A5057">
              <w:rPr>
                <w:rFonts w:ascii="Arial" w:hAnsi="Arial" w:cs="Arial"/>
                <w:sz w:val="18"/>
                <w:lang w:val="en-GB"/>
              </w:rPr>
              <w:t xml:space="preserve">   The name of relevant register (</w:t>
            </w:r>
            <w:proofErr w:type="spellStart"/>
            <w:r w:rsidRPr="003A5057">
              <w:rPr>
                <w:rFonts w:ascii="Arial" w:hAnsi="Arial" w:cs="Arial"/>
                <w:sz w:val="18"/>
                <w:lang w:val="en-GB"/>
              </w:rPr>
              <w:t>eg</w:t>
            </w:r>
            <w:proofErr w:type="spellEnd"/>
            <w:r w:rsidRPr="003A5057">
              <w:rPr>
                <w:rFonts w:ascii="Arial" w:hAnsi="Arial" w:cs="Arial"/>
                <w:sz w:val="18"/>
                <w:lang w:val="en-GB"/>
              </w:rPr>
              <w:t>. commercial register)</w:t>
            </w:r>
          </w:p>
        </w:tc>
        <w:tc>
          <w:tcPr>
            <w:tcW w:w="4872" w:type="dxa"/>
            <w:vAlign w:val="center"/>
          </w:tcPr>
          <w:p w14:paraId="4016C737" w14:textId="77777777" w:rsidR="00594869" w:rsidRPr="003A5057" w:rsidRDefault="00594869" w:rsidP="003A5057">
            <w:pPr>
              <w:spacing w:line="276" w:lineRule="auto"/>
              <w:ind w:left="567" w:hanging="567"/>
              <w:rPr>
                <w:rFonts w:ascii="Arial" w:hAnsi="Arial" w:cs="Arial"/>
                <w:sz w:val="18"/>
                <w:lang w:val="en-GB"/>
              </w:rPr>
            </w:pPr>
          </w:p>
        </w:tc>
      </w:tr>
      <w:tr w:rsidR="00594869" w:rsidRPr="008643CE" w14:paraId="3A7CB1FE" w14:textId="77777777" w:rsidTr="003A5057">
        <w:tc>
          <w:tcPr>
            <w:tcW w:w="361" w:type="dxa"/>
            <w:vAlign w:val="center"/>
          </w:tcPr>
          <w:p w14:paraId="2C10465D" w14:textId="77777777" w:rsidR="00594869" w:rsidRPr="003A5057" w:rsidRDefault="00594869" w:rsidP="003A5057">
            <w:pPr>
              <w:spacing w:line="276" w:lineRule="auto"/>
              <w:ind w:left="567" w:hanging="567"/>
              <w:rPr>
                <w:rFonts w:ascii="Arial" w:hAnsi="Arial" w:cs="Arial"/>
                <w:sz w:val="18"/>
              </w:rPr>
            </w:pPr>
            <w:r w:rsidRPr="003A5057">
              <w:rPr>
                <w:rFonts w:ascii="Arial" w:hAnsi="Arial" w:cs="Arial"/>
                <w:sz w:val="18"/>
              </w:rPr>
              <w:t>C</w:t>
            </w:r>
          </w:p>
        </w:tc>
        <w:tc>
          <w:tcPr>
            <w:tcW w:w="3675" w:type="dxa"/>
          </w:tcPr>
          <w:p w14:paraId="076826D8" w14:textId="77777777" w:rsidR="00594869" w:rsidRPr="003A5057" w:rsidRDefault="00594869" w:rsidP="003A5057">
            <w:pPr>
              <w:spacing w:line="276" w:lineRule="auto"/>
              <w:ind w:left="567" w:hanging="567"/>
              <w:rPr>
                <w:rFonts w:ascii="Arial" w:hAnsi="Arial" w:cs="Arial"/>
                <w:sz w:val="18"/>
                <w:lang w:val="en-GB"/>
              </w:rPr>
            </w:pPr>
            <w:r w:rsidRPr="003A5057">
              <w:rPr>
                <w:rFonts w:ascii="Arial" w:hAnsi="Arial" w:cs="Arial"/>
                <w:sz w:val="18"/>
                <w:lang w:val="en-GB"/>
              </w:rPr>
              <w:t xml:space="preserve">   The number and date of registration</w:t>
            </w:r>
          </w:p>
        </w:tc>
        <w:tc>
          <w:tcPr>
            <w:tcW w:w="4872" w:type="dxa"/>
            <w:vAlign w:val="center"/>
          </w:tcPr>
          <w:p w14:paraId="41A6E3C4" w14:textId="77777777" w:rsidR="00594869" w:rsidRPr="003A5057" w:rsidRDefault="00594869" w:rsidP="003A5057">
            <w:pPr>
              <w:spacing w:line="276" w:lineRule="auto"/>
              <w:ind w:left="567" w:hanging="567"/>
              <w:rPr>
                <w:rFonts w:ascii="Arial" w:hAnsi="Arial" w:cs="Arial"/>
                <w:sz w:val="18"/>
                <w:lang w:val="en-GB"/>
              </w:rPr>
            </w:pPr>
          </w:p>
        </w:tc>
      </w:tr>
    </w:tbl>
    <w:p w14:paraId="5CC5244E" w14:textId="77777777" w:rsidR="00594869" w:rsidRPr="003A5057" w:rsidRDefault="00594869" w:rsidP="00A80ADA">
      <w:pPr>
        <w:pStyle w:val="Akapitzlist"/>
        <w:numPr>
          <w:ilvl w:val="0"/>
          <w:numId w:val="6"/>
        </w:numPr>
        <w:suppressAutoHyphens/>
        <w:spacing w:after="60"/>
        <w:ind w:left="567" w:hanging="567"/>
        <w:rPr>
          <w:rFonts w:ascii="Arial" w:hAnsi="Arial" w:cs="Arial"/>
          <w:sz w:val="18"/>
          <w:szCs w:val="20"/>
          <w:lang w:val="en-GB" w:eastAsia="zh-CN"/>
        </w:rPr>
      </w:pPr>
      <w:r w:rsidRPr="003A5057">
        <w:rPr>
          <w:rFonts w:ascii="Arial" w:hAnsi="Arial" w:cs="Arial"/>
          <w:sz w:val="18"/>
          <w:szCs w:val="20"/>
          <w:lang w:val="en-GB" w:eastAsia="zh-CN"/>
        </w:rPr>
        <w:t xml:space="preserve">Are the Company’s securities admitted to trading on a regulated market that is subject to information disclosure requirements arising from European Union law or corresponding regulation  of a third country: </w:t>
      </w:r>
    </w:p>
    <w:p w14:paraId="120EA5AC" w14:textId="77777777" w:rsidR="00594869" w:rsidRPr="003A5057" w:rsidRDefault="005E330B" w:rsidP="003A5057">
      <w:pPr>
        <w:suppressAutoHyphens/>
        <w:spacing w:after="60" w:line="276" w:lineRule="auto"/>
        <w:ind w:left="567" w:hanging="567"/>
        <w:rPr>
          <w:rFonts w:ascii="Arial" w:eastAsia="Calibri" w:hAnsi="Arial" w:cs="Arial"/>
          <w:sz w:val="18"/>
          <w:lang w:val="en-GB" w:eastAsia="zh-CN"/>
        </w:rPr>
      </w:pPr>
      <w:sdt>
        <w:sdtPr>
          <w:rPr>
            <w:rFonts w:ascii="Arial" w:eastAsia="MS Gothic" w:hAnsi="Arial" w:cs="Arial"/>
            <w:sz w:val="18"/>
            <w:lang w:val="en-GB" w:eastAsia="zh-CN"/>
          </w:rPr>
          <w:id w:val="1813987227"/>
          <w14:checkbox>
            <w14:checked w14:val="0"/>
            <w14:checkedState w14:val="2612" w14:font="MS Gothic"/>
            <w14:uncheckedState w14:val="2610" w14:font="MS Gothic"/>
          </w14:checkbox>
        </w:sdtPr>
        <w:sdtEndPr/>
        <w:sdtContent>
          <w:r w:rsidR="00594869" w:rsidRPr="003A5057">
            <w:rPr>
              <w:rFonts w:ascii="Segoe UI Symbol" w:eastAsia="MS Gothic" w:hAnsi="Segoe UI Symbol" w:cs="Segoe UI Symbol"/>
              <w:sz w:val="18"/>
              <w:lang w:val="en-GB" w:eastAsia="zh-CN"/>
            </w:rPr>
            <w:t>☐</w:t>
          </w:r>
        </w:sdtContent>
      </w:sdt>
      <w:r w:rsidR="00594869" w:rsidRPr="003A5057">
        <w:rPr>
          <w:rFonts w:ascii="Arial" w:eastAsia="MS Gothic" w:hAnsi="Arial" w:cs="Arial"/>
          <w:sz w:val="18"/>
          <w:lang w:val="en-GB" w:eastAsia="zh-CN"/>
        </w:rPr>
        <w:t xml:space="preserve"> </w:t>
      </w:r>
      <w:r w:rsidR="00594869" w:rsidRPr="003A5057">
        <w:rPr>
          <w:rFonts w:ascii="Arial" w:eastAsia="Calibri" w:hAnsi="Arial" w:cs="Arial"/>
          <w:sz w:val="18"/>
          <w:lang w:val="en-GB" w:eastAsia="zh-CN"/>
        </w:rPr>
        <w:t>YES , name of the regulated market: ……………………………………………………...............</w:t>
      </w:r>
    </w:p>
    <w:p w14:paraId="56F66916" w14:textId="77777777" w:rsidR="00594869" w:rsidRPr="003A5057" w:rsidRDefault="005E330B" w:rsidP="003A5057">
      <w:pPr>
        <w:suppressAutoHyphens/>
        <w:spacing w:after="60" w:line="276" w:lineRule="auto"/>
        <w:ind w:left="567" w:hanging="567"/>
        <w:rPr>
          <w:rFonts w:ascii="Arial" w:eastAsia="Calibri" w:hAnsi="Arial" w:cs="Arial"/>
          <w:sz w:val="18"/>
          <w:lang w:val="en-GB" w:eastAsia="zh-CN"/>
        </w:rPr>
      </w:pPr>
      <w:sdt>
        <w:sdtPr>
          <w:rPr>
            <w:rFonts w:ascii="Arial" w:eastAsia="MS Gothic" w:hAnsi="Arial" w:cs="Arial"/>
            <w:sz w:val="18"/>
            <w:lang w:val="en-GB" w:eastAsia="zh-CN"/>
          </w:rPr>
          <w:id w:val="2005159764"/>
          <w14:checkbox>
            <w14:checked w14:val="0"/>
            <w14:checkedState w14:val="2612" w14:font="MS Gothic"/>
            <w14:uncheckedState w14:val="2610" w14:font="MS Gothic"/>
          </w14:checkbox>
        </w:sdtPr>
        <w:sdtEndPr/>
        <w:sdtContent>
          <w:r w:rsidR="00594869" w:rsidRPr="003A5057">
            <w:rPr>
              <w:rFonts w:ascii="Segoe UI Symbol" w:eastAsia="MS Gothic" w:hAnsi="Segoe UI Symbol" w:cs="Segoe UI Symbol"/>
              <w:sz w:val="18"/>
              <w:lang w:val="en-GB" w:eastAsia="zh-CN"/>
            </w:rPr>
            <w:t>☐</w:t>
          </w:r>
        </w:sdtContent>
      </w:sdt>
      <w:r w:rsidR="00594869" w:rsidRPr="003A5057">
        <w:rPr>
          <w:rFonts w:ascii="Arial" w:eastAsia="MS Gothic" w:hAnsi="Arial" w:cs="Arial"/>
          <w:sz w:val="18"/>
          <w:lang w:val="en-GB" w:eastAsia="zh-CN"/>
        </w:rPr>
        <w:t xml:space="preserve"> </w:t>
      </w:r>
      <w:r w:rsidR="00594869" w:rsidRPr="003A5057">
        <w:rPr>
          <w:rFonts w:ascii="Arial" w:eastAsia="Calibri" w:hAnsi="Arial" w:cs="Arial"/>
          <w:sz w:val="18"/>
          <w:lang w:val="en-GB" w:eastAsia="zh-CN"/>
        </w:rPr>
        <w:t xml:space="preserve">NO </w:t>
      </w:r>
    </w:p>
    <w:p w14:paraId="462A5446" w14:textId="77777777" w:rsidR="00594869" w:rsidRPr="003A5057" w:rsidRDefault="00594869" w:rsidP="003A5057">
      <w:pPr>
        <w:suppressAutoHyphens/>
        <w:spacing w:after="60" w:line="276" w:lineRule="auto"/>
        <w:ind w:left="567" w:hanging="567"/>
        <w:rPr>
          <w:rFonts w:ascii="Arial" w:eastAsia="Calibri" w:hAnsi="Arial" w:cs="Arial"/>
          <w:i/>
          <w:sz w:val="16"/>
          <w:lang w:val="en-GB" w:eastAsia="zh-CN"/>
        </w:rPr>
      </w:pPr>
      <w:r w:rsidRPr="003A5057">
        <w:rPr>
          <w:rFonts w:ascii="Arial" w:eastAsia="Calibri" w:hAnsi="Arial" w:cs="Arial"/>
          <w:i/>
          <w:sz w:val="16"/>
          <w:lang w:val="en-GB" w:eastAsia="zh-CN"/>
        </w:rPr>
        <w:t>[If „</w:t>
      </w:r>
      <w:r w:rsidRPr="003A5057">
        <w:rPr>
          <w:rFonts w:ascii="Cambria Math" w:eastAsia="Calibri" w:hAnsi="Cambria Math" w:cs="Cambria Math"/>
          <w:i/>
          <w:sz w:val="16"/>
          <w:lang w:val="en-GB" w:eastAsia="zh-CN"/>
        </w:rPr>
        <w:t>⎕</w:t>
      </w:r>
      <w:r w:rsidRPr="003A5057">
        <w:rPr>
          <w:rFonts w:ascii="Arial" w:eastAsia="Cambria Math" w:hAnsi="Arial" w:cs="Arial"/>
          <w:i/>
          <w:sz w:val="16"/>
          <w:lang w:val="en-GB" w:eastAsia="zh-CN"/>
        </w:rPr>
        <w:t xml:space="preserve"> </w:t>
      </w:r>
      <w:r w:rsidRPr="003A5057">
        <w:rPr>
          <w:rFonts w:ascii="Arial" w:eastAsia="Calibri" w:hAnsi="Arial" w:cs="Arial"/>
          <w:i/>
          <w:sz w:val="16"/>
          <w:lang w:val="en-GB" w:eastAsia="zh-CN"/>
        </w:rPr>
        <w:t xml:space="preserve">YES” is checked go to part III] </w:t>
      </w:r>
    </w:p>
    <w:p w14:paraId="60EFCEC1" w14:textId="77777777" w:rsidR="00594869" w:rsidRPr="003A5057" w:rsidRDefault="00594869" w:rsidP="00A80ADA">
      <w:pPr>
        <w:pStyle w:val="Akapitzlist"/>
        <w:numPr>
          <w:ilvl w:val="0"/>
          <w:numId w:val="6"/>
        </w:numPr>
        <w:suppressAutoHyphens/>
        <w:spacing w:after="60"/>
        <w:ind w:left="567" w:hanging="567"/>
        <w:rPr>
          <w:rFonts w:ascii="Arial" w:hAnsi="Arial" w:cs="Arial"/>
          <w:sz w:val="18"/>
          <w:szCs w:val="20"/>
          <w:lang w:val="en-GB" w:eastAsia="zh-CN"/>
        </w:rPr>
      </w:pPr>
      <w:r w:rsidRPr="003A5057">
        <w:rPr>
          <w:rFonts w:ascii="Arial" w:hAnsi="Arial" w:cs="Arial"/>
          <w:sz w:val="18"/>
          <w:szCs w:val="20"/>
          <w:lang w:val="en-GB" w:eastAsia="zh-CN"/>
        </w:rPr>
        <w:t>The ultimate beneficial owners („Beneficial owner”) of the Company are the following natural persons:</w:t>
      </w:r>
    </w:p>
    <w:tbl>
      <w:tblPr>
        <w:tblStyle w:val="Tabela-Siatka"/>
        <w:tblW w:w="5103" w:type="dxa"/>
        <w:tblInd w:w="392" w:type="dxa"/>
        <w:tblLayout w:type="fixed"/>
        <w:tblLook w:val="04A0" w:firstRow="1" w:lastRow="0" w:firstColumn="1" w:lastColumn="0" w:noHBand="0" w:noVBand="1"/>
      </w:tblPr>
      <w:tblGrid>
        <w:gridCol w:w="567"/>
        <w:gridCol w:w="4536"/>
      </w:tblGrid>
      <w:tr w:rsidR="00594869" w:rsidRPr="003A5057" w14:paraId="6D411A3C" w14:textId="77777777" w:rsidTr="008B4FE6">
        <w:tc>
          <w:tcPr>
            <w:tcW w:w="567" w:type="dxa"/>
            <w:shd w:val="clear" w:color="auto" w:fill="F2F2F2" w:themeFill="background1" w:themeFillShade="F2"/>
          </w:tcPr>
          <w:p w14:paraId="6ADBAD55" w14:textId="77777777" w:rsidR="00594869" w:rsidRPr="003A5057" w:rsidRDefault="00594869" w:rsidP="003A5057">
            <w:pPr>
              <w:suppressAutoHyphens/>
              <w:spacing w:after="60" w:line="276" w:lineRule="auto"/>
              <w:ind w:left="567" w:hanging="567"/>
              <w:rPr>
                <w:rFonts w:ascii="Arial" w:eastAsia="Calibri" w:hAnsi="Arial" w:cs="Arial"/>
                <w:sz w:val="18"/>
                <w:lang w:eastAsia="zh-CN"/>
              </w:rPr>
            </w:pPr>
            <w:r w:rsidRPr="003A5057">
              <w:rPr>
                <w:rFonts w:ascii="Arial" w:eastAsia="Calibri" w:hAnsi="Arial" w:cs="Arial"/>
                <w:sz w:val="18"/>
                <w:lang w:eastAsia="zh-CN"/>
              </w:rPr>
              <w:t>No.</w:t>
            </w:r>
          </w:p>
        </w:tc>
        <w:tc>
          <w:tcPr>
            <w:tcW w:w="4536" w:type="dxa"/>
            <w:shd w:val="clear" w:color="auto" w:fill="F2F2F2" w:themeFill="background1" w:themeFillShade="F2"/>
          </w:tcPr>
          <w:p w14:paraId="08959350" w14:textId="77777777" w:rsidR="00594869" w:rsidRPr="003A5057" w:rsidRDefault="00594869" w:rsidP="003A5057">
            <w:pPr>
              <w:suppressAutoHyphens/>
              <w:spacing w:after="60" w:line="276" w:lineRule="auto"/>
              <w:ind w:left="567" w:hanging="567"/>
              <w:rPr>
                <w:rFonts w:ascii="Arial" w:eastAsia="Calibri" w:hAnsi="Arial" w:cs="Arial"/>
                <w:sz w:val="18"/>
                <w:lang w:eastAsia="zh-CN"/>
              </w:rPr>
            </w:pPr>
            <w:proofErr w:type="spellStart"/>
            <w:r w:rsidRPr="003A5057">
              <w:rPr>
                <w:rFonts w:ascii="Arial" w:eastAsia="Calibri" w:hAnsi="Arial" w:cs="Arial"/>
                <w:sz w:val="18"/>
                <w:lang w:eastAsia="zh-CN"/>
              </w:rPr>
              <w:t>Surname</w:t>
            </w:r>
            <w:proofErr w:type="spellEnd"/>
            <w:r w:rsidRPr="003A5057">
              <w:rPr>
                <w:rFonts w:ascii="Arial" w:eastAsia="Calibri" w:hAnsi="Arial" w:cs="Arial"/>
                <w:sz w:val="18"/>
                <w:lang w:eastAsia="zh-CN"/>
              </w:rPr>
              <w:t xml:space="preserve"> and </w:t>
            </w:r>
            <w:proofErr w:type="spellStart"/>
            <w:r w:rsidRPr="003A5057">
              <w:rPr>
                <w:rFonts w:ascii="Arial" w:eastAsia="Calibri" w:hAnsi="Arial" w:cs="Arial"/>
                <w:sz w:val="18"/>
                <w:lang w:eastAsia="zh-CN"/>
              </w:rPr>
              <w:t>first</w:t>
            </w:r>
            <w:proofErr w:type="spellEnd"/>
            <w:r w:rsidRPr="003A5057">
              <w:rPr>
                <w:rFonts w:ascii="Arial" w:eastAsia="Calibri" w:hAnsi="Arial" w:cs="Arial"/>
                <w:sz w:val="18"/>
                <w:lang w:eastAsia="zh-CN"/>
              </w:rPr>
              <w:t xml:space="preserve"> </w:t>
            </w:r>
            <w:proofErr w:type="spellStart"/>
            <w:r w:rsidRPr="003A5057">
              <w:rPr>
                <w:rFonts w:ascii="Arial" w:eastAsia="Calibri" w:hAnsi="Arial" w:cs="Arial"/>
                <w:sz w:val="18"/>
                <w:lang w:eastAsia="zh-CN"/>
              </w:rPr>
              <w:t>name</w:t>
            </w:r>
            <w:proofErr w:type="spellEnd"/>
          </w:p>
        </w:tc>
      </w:tr>
      <w:tr w:rsidR="00594869" w:rsidRPr="003A5057" w14:paraId="2855886A" w14:textId="77777777" w:rsidTr="008B4FE6">
        <w:tc>
          <w:tcPr>
            <w:tcW w:w="567" w:type="dxa"/>
          </w:tcPr>
          <w:p w14:paraId="75985625" w14:textId="77777777" w:rsidR="00594869" w:rsidRPr="003A5057" w:rsidRDefault="00594869" w:rsidP="003A5057">
            <w:pPr>
              <w:suppressAutoHyphens/>
              <w:spacing w:after="60" w:line="276" w:lineRule="auto"/>
              <w:ind w:left="567" w:hanging="567"/>
              <w:rPr>
                <w:rFonts w:ascii="Arial" w:eastAsia="Calibri" w:hAnsi="Arial" w:cs="Arial"/>
                <w:sz w:val="18"/>
                <w:lang w:eastAsia="zh-CN"/>
              </w:rPr>
            </w:pPr>
            <w:r w:rsidRPr="003A5057">
              <w:rPr>
                <w:rFonts w:ascii="Arial" w:eastAsia="Calibri" w:hAnsi="Arial" w:cs="Arial"/>
                <w:sz w:val="18"/>
                <w:lang w:eastAsia="zh-CN"/>
              </w:rPr>
              <w:t>1</w:t>
            </w:r>
          </w:p>
        </w:tc>
        <w:tc>
          <w:tcPr>
            <w:tcW w:w="4536" w:type="dxa"/>
          </w:tcPr>
          <w:p w14:paraId="702DCE70" w14:textId="77777777" w:rsidR="00594869" w:rsidRPr="003A5057" w:rsidRDefault="00594869" w:rsidP="003A5057">
            <w:pPr>
              <w:suppressAutoHyphens/>
              <w:spacing w:after="60" w:line="276" w:lineRule="auto"/>
              <w:ind w:left="567" w:hanging="567"/>
              <w:rPr>
                <w:rFonts w:ascii="Arial" w:eastAsia="Calibri" w:hAnsi="Arial" w:cs="Arial"/>
                <w:sz w:val="18"/>
                <w:lang w:eastAsia="zh-CN"/>
              </w:rPr>
            </w:pPr>
          </w:p>
        </w:tc>
      </w:tr>
      <w:tr w:rsidR="00594869" w:rsidRPr="003A5057" w14:paraId="3ABFE344" w14:textId="77777777" w:rsidTr="008B4FE6">
        <w:tc>
          <w:tcPr>
            <w:tcW w:w="567" w:type="dxa"/>
          </w:tcPr>
          <w:p w14:paraId="745F095F" w14:textId="77777777" w:rsidR="00594869" w:rsidRPr="003A5057" w:rsidRDefault="00594869" w:rsidP="003A5057">
            <w:pPr>
              <w:suppressAutoHyphens/>
              <w:spacing w:after="60" w:line="276" w:lineRule="auto"/>
              <w:ind w:left="567" w:hanging="567"/>
              <w:rPr>
                <w:rFonts w:ascii="Arial" w:eastAsia="Calibri" w:hAnsi="Arial" w:cs="Arial"/>
                <w:sz w:val="18"/>
                <w:lang w:eastAsia="zh-CN"/>
              </w:rPr>
            </w:pPr>
            <w:r w:rsidRPr="003A5057">
              <w:rPr>
                <w:rFonts w:ascii="Arial" w:eastAsia="Calibri" w:hAnsi="Arial" w:cs="Arial"/>
                <w:sz w:val="18"/>
                <w:lang w:eastAsia="zh-CN"/>
              </w:rPr>
              <w:t>2</w:t>
            </w:r>
          </w:p>
        </w:tc>
        <w:tc>
          <w:tcPr>
            <w:tcW w:w="4536" w:type="dxa"/>
          </w:tcPr>
          <w:p w14:paraId="7CF76A8F" w14:textId="77777777" w:rsidR="00594869" w:rsidRPr="003A5057" w:rsidRDefault="00594869" w:rsidP="003A5057">
            <w:pPr>
              <w:suppressAutoHyphens/>
              <w:spacing w:after="60" w:line="276" w:lineRule="auto"/>
              <w:ind w:left="567" w:hanging="567"/>
              <w:rPr>
                <w:rFonts w:ascii="Arial" w:eastAsia="Calibri" w:hAnsi="Arial" w:cs="Arial"/>
                <w:sz w:val="18"/>
                <w:lang w:eastAsia="zh-CN"/>
              </w:rPr>
            </w:pPr>
          </w:p>
        </w:tc>
      </w:tr>
      <w:tr w:rsidR="00594869" w:rsidRPr="003A5057" w14:paraId="6AB0EB86" w14:textId="77777777" w:rsidTr="008B4FE6">
        <w:tc>
          <w:tcPr>
            <w:tcW w:w="567" w:type="dxa"/>
          </w:tcPr>
          <w:p w14:paraId="6E7E7028" w14:textId="77777777" w:rsidR="00594869" w:rsidRPr="003A5057" w:rsidRDefault="00594869" w:rsidP="003A5057">
            <w:pPr>
              <w:suppressAutoHyphens/>
              <w:spacing w:after="60" w:line="276" w:lineRule="auto"/>
              <w:ind w:left="567" w:hanging="567"/>
              <w:rPr>
                <w:rFonts w:ascii="Arial" w:eastAsia="Calibri" w:hAnsi="Arial" w:cs="Arial"/>
                <w:sz w:val="18"/>
                <w:lang w:eastAsia="zh-CN"/>
              </w:rPr>
            </w:pPr>
            <w:r w:rsidRPr="003A5057">
              <w:rPr>
                <w:rFonts w:ascii="Arial" w:eastAsia="Calibri" w:hAnsi="Arial" w:cs="Arial"/>
                <w:sz w:val="18"/>
                <w:lang w:eastAsia="zh-CN"/>
              </w:rPr>
              <w:t>3</w:t>
            </w:r>
          </w:p>
        </w:tc>
        <w:tc>
          <w:tcPr>
            <w:tcW w:w="4536" w:type="dxa"/>
          </w:tcPr>
          <w:p w14:paraId="03A1A12D" w14:textId="77777777" w:rsidR="00594869" w:rsidRPr="003A5057" w:rsidRDefault="00594869" w:rsidP="003A5057">
            <w:pPr>
              <w:suppressAutoHyphens/>
              <w:spacing w:after="60" w:line="276" w:lineRule="auto"/>
              <w:ind w:left="567" w:hanging="567"/>
              <w:rPr>
                <w:rFonts w:ascii="Arial" w:eastAsia="Calibri" w:hAnsi="Arial" w:cs="Arial"/>
                <w:sz w:val="18"/>
                <w:lang w:eastAsia="zh-CN"/>
              </w:rPr>
            </w:pPr>
          </w:p>
        </w:tc>
      </w:tr>
      <w:tr w:rsidR="00594869" w:rsidRPr="003A5057" w14:paraId="5101F4CC" w14:textId="77777777" w:rsidTr="008B4FE6">
        <w:tc>
          <w:tcPr>
            <w:tcW w:w="567" w:type="dxa"/>
          </w:tcPr>
          <w:p w14:paraId="20486C04" w14:textId="77777777" w:rsidR="00594869" w:rsidRPr="003A5057" w:rsidRDefault="00594869" w:rsidP="003A5057">
            <w:pPr>
              <w:suppressAutoHyphens/>
              <w:spacing w:after="60" w:line="276" w:lineRule="auto"/>
              <w:ind w:left="567" w:hanging="567"/>
              <w:rPr>
                <w:rFonts w:ascii="Arial" w:eastAsia="Calibri" w:hAnsi="Arial" w:cs="Arial"/>
                <w:sz w:val="18"/>
                <w:lang w:eastAsia="zh-CN"/>
              </w:rPr>
            </w:pPr>
            <w:r w:rsidRPr="003A5057">
              <w:rPr>
                <w:rFonts w:ascii="Arial" w:eastAsia="Calibri" w:hAnsi="Arial" w:cs="Arial"/>
                <w:sz w:val="18"/>
                <w:lang w:eastAsia="zh-CN"/>
              </w:rPr>
              <w:t>4</w:t>
            </w:r>
          </w:p>
        </w:tc>
        <w:tc>
          <w:tcPr>
            <w:tcW w:w="4536" w:type="dxa"/>
          </w:tcPr>
          <w:p w14:paraId="1564A45B" w14:textId="77777777" w:rsidR="00594869" w:rsidRPr="003A5057" w:rsidRDefault="00594869" w:rsidP="003A5057">
            <w:pPr>
              <w:suppressAutoHyphens/>
              <w:spacing w:after="60" w:line="276" w:lineRule="auto"/>
              <w:ind w:left="567" w:hanging="567"/>
              <w:rPr>
                <w:rFonts w:ascii="Arial" w:eastAsia="Calibri" w:hAnsi="Arial" w:cs="Arial"/>
                <w:sz w:val="18"/>
                <w:lang w:eastAsia="zh-CN"/>
              </w:rPr>
            </w:pPr>
          </w:p>
        </w:tc>
      </w:tr>
    </w:tbl>
    <w:p w14:paraId="531929B9" w14:textId="77777777" w:rsidR="00594869" w:rsidRPr="003A5057" w:rsidRDefault="00594869" w:rsidP="00A80ADA">
      <w:pPr>
        <w:pStyle w:val="Akapitzlist"/>
        <w:numPr>
          <w:ilvl w:val="0"/>
          <w:numId w:val="6"/>
        </w:numPr>
        <w:suppressAutoHyphens/>
        <w:spacing w:after="60"/>
        <w:ind w:left="0" w:firstLine="0"/>
        <w:jc w:val="both"/>
        <w:rPr>
          <w:rFonts w:ascii="Arial" w:hAnsi="Arial" w:cs="Arial"/>
          <w:sz w:val="18"/>
          <w:szCs w:val="20"/>
          <w:lang w:eastAsia="zh-CN"/>
        </w:rPr>
      </w:pPr>
      <w:proofErr w:type="spellStart"/>
      <w:r w:rsidRPr="003A5057">
        <w:rPr>
          <w:rFonts w:ascii="Arial" w:hAnsi="Arial" w:cs="Arial"/>
          <w:sz w:val="18"/>
          <w:szCs w:val="20"/>
          <w:lang w:eastAsia="zh-CN"/>
        </w:rPr>
        <w:t>Statements</w:t>
      </w:r>
      <w:proofErr w:type="spellEnd"/>
    </w:p>
    <w:p w14:paraId="07628277" w14:textId="77777777" w:rsidR="00594869" w:rsidRPr="003A5057" w:rsidRDefault="00594869" w:rsidP="003A5057">
      <w:pPr>
        <w:suppressAutoHyphens/>
        <w:spacing w:after="60" w:line="276" w:lineRule="auto"/>
        <w:jc w:val="both"/>
        <w:rPr>
          <w:rFonts w:ascii="Arial" w:eastAsia="Calibri" w:hAnsi="Arial" w:cs="Arial"/>
          <w:sz w:val="18"/>
          <w:lang w:val="en-GB" w:eastAsia="zh-CN"/>
        </w:rPr>
      </w:pPr>
      <w:r w:rsidRPr="003A5057">
        <w:rPr>
          <w:rFonts w:ascii="Arial" w:eastAsia="Calibri" w:hAnsi="Arial" w:cs="Arial"/>
          <w:sz w:val="18"/>
          <w:lang w:val="en-GB" w:eastAsia="zh-CN"/>
        </w:rPr>
        <w:t>I hereby certify that the above data have been provided to the best of my knowledge. In the event of any changes with respect to the information presented above, I shall update them within 7 days from the date when the change occurred and I shall provide additional documents to confirm the authenticity of this  statement in case of necessity.</w:t>
      </w:r>
    </w:p>
    <w:p w14:paraId="6933C40D" w14:textId="77777777" w:rsidR="00594869" w:rsidRPr="003A5057" w:rsidRDefault="00594869" w:rsidP="003A5057">
      <w:pPr>
        <w:suppressAutoHyphens/>
        <w:spacing w:after="60" w:line="276" w:lineRule="auto"/>
        <w:jc w:val="both"/>
        <w:rPr>
          <w:rFonts w:ascii="Arial" w:eastAsia="Calibri" w:hAnsi="Arial" w:cs="Arial"/>
          <w:sz w:val="18"/>
          <w:lang w:val="en-GB" w:eastAsia="zh-CN"/>
        </w:rPr>
      </w:pPr>
      <w:r w:rsidRPr="003A5057">
        <w:rPr>
          <w:rFonts w:ascii="Arial" w:eastAsia="Calibri" w:hAnsi="Arial" w:cs="Arial"/>
          <w:sz w:val="18"/>
          <w:lang w:val="en-GB" w:eastAsia="zh-CN"/>
        </w:rPr>
        <w:t>I, the undersigned, hereby represent that I have read the information clause included as Annex 1 on the processing of my personal data contained in this statement by ORLEN S.A. (hereinafter: ORLEN S.A.). I undertake to transfer on behalf of ORLEN S.A. as the administrator of data in the understanding of the current binding laws on personal data protection, without delay and no later than 30 (thirty) days from the date of submission of this statement, the information obligation towards natural persons whose data is included in this  statement. The obligation referred to in the preceding sentence should be fulfilled by providing such natural persons with the information clause include</w:t>
      </w:r>
      <w:r w:rsidR="000A76C9" w:rsidRPr="003A5057">
        <w:rPr>
          <w:rFonts w:ascii="Arial" w:eastAsia="Calibri" w:hAnsi="Arial" w:cs="Arial"/>
          <w:sz w:val="18"/>
          <w:lang w:val="en-GB" w:eastAsia="zh-CN"/>
        </w:rPr>
        <w:t>d as Annex 1 to this statement.</w:t>
      </w:r>
    </w:p>
    <w:tbl>
      <w:tblPr>
        <w:tblStyle w:val="Tabela-Siatka"/>
        <w:tblpPr w:leftFromText="141" w:rightFromText="141" w:vertAnchor="text" w:horzAnchor="margin" w:tblpY="47"/>
        <w:tblW w:w="0" w:type="auto"/>
        <w:tblLook w:val="04A0" w:firstRow="1" w:lastRow="0" w:firstColumn="1" w:lastColumn="0" w:noHBand="0" w:noVBand="1"/>
      </w:tblPr>
      <w:tblGrid>
        <w:gridCol w:w="1413"/>
        <w:gridCol w:w="2835"/>
        <w:gridCol w:w="425"/>
        <w:gridCol w:w="1429"/>
        <w:gridCol w:w="2925"/>
      </w:tblGrid>
      <w:tr w:rsidR="00594869" w:rsidRPr="008643CE" w14:paraId="775C531C" w14:textId="77777777" w:rsidTr="008B4FE6">
        <w:tc>
          <w:tcPr>
            <w:tcW w:w="4248" w:type="dxa"/>
            <w:gridSpan w:val="2"/>
            <w:tcBorders>
              <w:right w:val="single" w:sz="4" w:space="0" w:color="auto"/>
            </w:tcBorders>
            <w:shd w:val="clear" w:color="auto" w:fill="F2F2F2" w:themeFill="background1" w:themeFillShade="F2"/>
          </w:tcPr>
          <w:p w14:paraId="01F5291A" w14:textId="77777777" w:rsidR="00594869" w:rsidRPr="003A5057" w:rsidRDefault="00594869" w:rsidP="003A5057">
            <w:pPr>
              <w:suppressAutoHyphens/>
              <w:spacing w:after="60" w:line="276" w:lineRule="auto"/>
              <w:ind w:left="567" w:hanging="567"/>
              <w:rPr>
                <w:rFonts w:ascii="Arial" w:eastAsia="Calibri" w:hAnsi="Arial" w:cs="Arial"/>
                <w:sz w:val="18"/>
                <w:lang w:val="en-GB" w:eastAsia="zh-CN"/>
              </w:rPr>
            </w:pPr>
            <w:r w:rsidRPr="003A5057">
              <w:rPr>
                <w:rFonts w:ascii="Arial" w:eastAsia="Calibri" w:hAnsi="Arial" w:cs="Arial"/>
                <w:sz w:val="18"/>
                <w:lang w:val="en-GB" w:eastAsia="zh-CN"/>
              </w:rPr>
              <w:t xml:space="preserve">Person declaring on behalf of the Company  </w:t>
            </w:r>
          </w:p>
        </w:tc>
        <w:tc>
          <w:tcPr>
            <w:tcW w:w="425" w:type="dxa"/>
            <w:tcBorders>
              <w:top w:val="nil"/>
              <w:left w:val="single" w:sz="4" w:space="0" w:color="auto"/>
              <w:bottom w:val="nil"/>
              <w:right w:val="single" w:sz="4" w:space="0" w:color="auto"/>
            </w:tcBorders>
            <w:shd w:val="clear" w:color="auto" w:fill="F2F2F2" w:themeFill="background1" w:themeFillShade="F2"/>
          </w:tcPr>
          <w:p w14:paraId="35368005" w14:textId="77777777" w:rsidR="00594869" w:rsidRPr="003A5057" w:rsidRDefault="00594869" w:rsidP="003A5057">
            <w:pPr>
              <w:suppressAutoHyphens/>
              <w:spacing w:after="60" w:line="276" w:lineRule="auto"/>
              <w:ind w:left="567" w:hanging="567"/>
              <w:rPr>
                <w:rFonts w:ascii="Arial" w:eastAsia="Calibri" w:hAnsi="Arial" w:cs="Arial"/>
                <w:sz w:val="18"/>
                <w:lang w:val="en-GB" w:eastAsia="zh-CN"/>
              </w:rPr>
            </w:pPr>
          </w:p>
        </w:tc>
        <w:tc>
          <w:tcPr>
            <w:tcW w:w="4343" w:type="dxa"/>
            <w:gridSpan w:val="2"/>
            <w:tcBorders>
              <w:left w:val="single" w:sz="4" w:space="0" w:color="auto"/>
            </w:tcBorders>
            <w:shd w:val="clear" w:color="auto" w:fill="F2F2F2" w:themeFill="background1" w:themeFillShade="F2"/>
          </w:tcPr>
          <w:p w14:paraId="06DA14CB" w14:textId="77777777" w:rsidR="00594869" w:rsidRPr="003A5057" w:rsidRDefault="00594869" w:rsidP="003A5057">
            <w:pPr>
              <w:suppressAutoHyphens/>
              <w:spacing w:after="60" w:line="276" w:lineRule="auto"/>
              <w:ind w:left="567" w:hanging="567"/>
              <w:rPr>
                <w:rFonts w:ascii="Arial" w:eastAsia="Calibri" w:hAnsi="Arial" w:cs="Arial"/>
                <w:sz w:val="18"/>
                <w:lang w:val="en-GB" w:eastAsia="zh-CN"/>
              </w:rPr>
            </w:pPr>
            <w:r w:rsidRPr="003A5057">
              <w:rPr>
                <w:rFonts w:ascii="Arial" w:eastAsia="Calibri" w:hAnsi="Arial" w:cs="Arial"/>
                <w:sz w:val="18"/>
                <w:lang w:val="en-GB" w:eastAsia="zh-CN"/>
              </w:rPr>
              <w:t xml:space="preserve">Person declaring on behalf of the Company  </w:t>
            </w:r>
          </w:p>
        </w:tc>
      </w:tr>
      <w:tr w:rsidR="00594869" w:rsidRPr="003A5057" w14:paraId="05477EFA" w14:textId="77777777" w:rsidTr="008B4FE6">
        <w:tc>
          <w:tcPr>
            <w:tcW w:w="1413" w:type="dxa"/>
          </w:tcPr>
          <w:p w14:paraId="2BED4F2F" w14:textId="77777777" w:rsidR="00594869" w:rsidRPr="003A5057" w:rsidRDefault="00594869" w:rsidP="003A5057">
            <w:pPr>
              <w:suppressAutoHyphens/>
              <w:spacing w:after="60" w:line="276" w:lineRule="auto"/>
              <w:rPr>
                <w:rFonts w:ascii="Arial" w:eastAsia="Calibri" w:hAnsi="Arial" w:cs="Arial"/>
                <w:sz w:val="18"/>
                <w:lang w:eastAsia="zh-CN"/>
              </w:rPr>
            </w:pPr>
            <w:proofErr w:type="spellStart"/>
            <w:r w:rsidRPr="003A5057">
              <w:rPr>
                <w:rFonts w:ascii="Arial" w:eastAsia="Calibri" w:hAnsi="Arial" w:cs="Arial"/>
                <w:sz w:val="18"/>
                <w:lang w:eastAsia="zh-CN"/>
              </w:rPr>
              <w:t>Surname</w:t>
            </w:r>
            <w:proofErr w:type="spellEnd"/>
            <w:r w:rsidRPr="003A5057">
              <w:rPr>
                <w:rFonts w:ascii="Arial" w:eastAsia="Calibri" w:hAnsi="Arial" w:cs="Arial"/>
                <w:sz w:val="18"/>
                <w:lang w:eastAsia="zh-CN"/>
              </w:rPr>
              <w:t xml:space="preserve"> and </w:t>
            </w:r>
            <w:proofErr w:type="spellStart"/>
            <w:r w:rsidRPr="003A5057">
              <w:rPr>
                <w:rFonts w:ascii="Arial" w:eastAsia="Calibri" w:hAnsi="Arial" w:cs="Arial"/>
                <w:sz w:val="18"/>
                <w:lang w:eastAsia="zh-CN"/>
              </w:rPr>
              <w:t>first</w:t>
            </w:r>
            <w:proofErr w:type="spellEnd"/>
            <w:r w:rsidRPr="003A5057">
              <w:rPr>
                <w:rFonts w:ascii="Arial" w:eastAsia="Calibri" w:hAnsi="Arial" w:cs="Arial"/>
                <w:sz w:val="18"/>
                <w:lang w:eastAsia="zh-CN"/>
              </w:rPr>
              <w:t xml:space="preserve"> </w:t>
            </w:r>
            <w:proofErr w:type="spellStart"/>
            <w:r w:rsidRPr="003A5057">
              <w:rPr>
                <w:rFonts w:ascii="Arial" w:eastAsia="Calibri" w:hAnsi="Arial" w:cs="Arial"/>
                <w:sz w:val="18"/>
                <w:lang w:eastAsia="zh-CN"/>
              </w:rPr>
              <w:t>name</w:t>
            </w:r>
            <w:proofErr w:type="spellEnd"/>
          </w:p>
        </w:tc>
        <w:tc>
          <w:tcPr>
            <w:tcW w:w="2835" w:type="dxa"/>
            <w:tcBorders>
              <w:right w:val="single" w:sz="4" w:space="0" w:color="auto"/>
            </w:tcBorders>
          </w:tcPr>
          <w:p w14:paraId="4A039B36" w14:textId="77777777" w:rsidR="00594869" w:rsidRPr="003A5057" w:rsidRDefault="00594869" w:rsidP="003A5057">
            <w:pPr>
              <w:suppressAutoHyphens/>
              <w:spacing w:after="60" w:line="276" w:lineRule="auto"/>
              <w:ind w:left="567" w:hanging="567"/>
              <w:rPr>
                <w:rFonts w:ascii="Arial" w:eastAsia="Calibri" w:hAnsi="Arial" w:cs="Arial"/>
                <w:sz w:val="18"/>
                <w:lang w:eastAsia="zh-CN"/>
              </w:rPr>
            </w:pPr>
          </w:p>
        </w:tc>
        <w:tc>
          <w:tcPr>
            <w:tcW w:w="425" w:type="dxa"/>
            <w:tcBorders>
              <w:top w:val="nil"/>
              <w:left w:val="single" w:sz="4" w:space="0" w:color="auto"/>
              <w:bottom w:val="nil"/>
              <w:right w:val="single" w:sz="4" w:space="0" w:color="auto"/>
            </w:tcBorders>
          </w:tcPr>
          <w:p w14:paraId="076637FE" w14:textId="77777777" w:rsidR="00594869" w:rsidRPr="003A5057" w:rsidRDefault="00594869" w:rsidP="003A5057">
            <w:pPr>
              <w:suppressAutoHyphens/>
              <w:spacing w:after="60" w:line="276" w:lineRule="auto"/>
              <w:ind w:left="567" w:hanging="567"/>
              <w:rPr>
                <w:rFonts w:ascii="Arial" w:eastAsia="Calibri" w:hAnsi="Arial" w:cs="Arial"/>
                <w:sz w:val="18"/>
                <w:lang w:eastAsia="zh-CN"/>
              </w:rPr>
            </w:pPr>
          </w:p>
        </w:tc>
        <w:tc>
          <w:tcPr>
            <w:tcW w:w="1418" w:type="dxa"/>
            <w:tcBorders>
              <w:left w:val="single" w:sz="4" w:space="0" w:color="auto"/>
            </w:tcBorders>
          </w:tcPr>
          <w:p w14:paraId="777EC8C9" w14:textId="77777777" w:rsidR="00594869" w:rsidRPr="003A5057" w:rsidRDefault="00594869" w:rsidP="003A5057">
            <w:pPr>
              <w:suppressAutoHyphens/>
              <w:spacing w:after="60" w:line="276" w:lineRule="auto"/>
              <w:ind w:left="62"/>
              <w:rPr>
                <w:rFonts w:ascii="Arial" w:eastAsia="Calibri" w:hAnsi="Arial" w:cs="Arial"/>
                <w:sz w:val="18"/>
                <w:lang w:eastAsia="zh-CN"/>
              </w:rPr>
            </w:pPr>
            <w:proofErr w:type="spellStart"/>
            <w:r w:rsidRPr="003A5057">
              <w:rPr>
                <w:rFonts w:ascii="Arial" w:eastAsia="Calibri" w:hAnsi="Arial" w:cs="Arial"/>
                <w:sz w:val="18"/>
                <w:lang w:eastAsia="zh-CN"/>
              </w:rPr>
              <w:t>Surname</w:t>
            </w:r>
            <w:proofErr w:type="spellEnd"/>
            <w:r w:rsidRPr="003A5057">
              <w:rPr>
                <w:rFonts w:ascii="Arial" w:eastAsia="Calibri" w:hAnsi="Arial" w:cs="Arial"/>
                <w:sz w:val="18"/>
                <w:lang w:eastAsia="zh-CN"/>
              </w:rPr>
              <w:t xml:space="preserve"> and </w:t>
            </w:r>
            <w:proofErr w:type="spellStart"/>
            <w:r w:rsidRPr="003A5057">
              <w:rPr>
                <w:rFonts w:ascii="Arial" w:eastAsia="Calibri" w:hAnsi="Arial" w:cs="Arial"/>
                <w:sz w:val="18"/>
                <w:lang w:eastAsia="zh-CN"/>
              </w:rPr>
              <w:t>first</w:t>
            </w:r>
            <w:proofErr w:type="spellEnd"/>
            <w:r w:rsidRPr="003A5057">
              <w:rPr>
                <w:rFonts w:ascii="Arial" w:eastAsia="Calibri" w:hAnsi="Arial" w:cs="Arial"/>
                <w:sz w:val="18"/>
                <w:lang w:eastAsia="zh-CN"/>
              </w:rPr>
              <w:t xml:space="preserve"> </w:t>
            </w:r>
            <w:proofErr w:type="spellStart"/>
            <w:r w:rsidRPr="003A5057">
              <w:rPr>
                <w:rFonts w:ascii="Arial" w:eastAsia="Calibri" w:hAnsi="Arial" w:cs="Arial"/>
                <w:sz w:val="18"/>
                <w:lang w:eastAsia="zh-CN"/>
              </w:rPr>
              <w:t>name</w:t>
            </w:r>
            <w:proofErr w:type="spellEnd"/>
          </w:p>
        </w:tc>
        <w:tc>
          <w:tcPr>
            <w:tcW w:w="2925" w:type="dxa"/>
          </w:tcPr>
          <w:p w14:paraId="55E9CC17" w14:textId="77777777" w:rsidR="00594869" w:rsidRPr="003A5057" w:rsidRDefault="00594869" w:rsidP="003A5057">
            <w:pPr>
              <w:suppressAutoHyphens/>
              <w:spacing w:after="60" w:line="276" w:lineRule="auto"/>
              <w:ind w:left="62"/>
              <w:rPr>
                <w:rFonts w:ascii="Arial" w:eastAsia="Calibri" w:hAnsi="Arial" w:cs="Arial"/>
                <w:sz w:val="18"/>
                <w:lang w:eastAsia="zh-CN"/>
              </w:rPr>
            </w:pPr>
          </w:p>
        </w:tc>
      </w:tr>
      <w:tr w:rsidR="00594869" w:rsidRPr="003A5057" w14:paraId="0F908022" w14:textId="77777777" w:rsidTr="008B4FE6">
        <w:tc>
          <w:tcPr>
            <w:tcW w:w="1413" w:type="dxa"/>
          </w:tcPr>
          <w:p w14:paraId="22DEF086" w14:textId="77777777" w:rsidR="00594869" w:rsidRPr="003A5057" w:rsidRDefault="00594869" w:rsidP="003A5057">
            <w:pPr>
              <w:suppressAutoHyphens/>
              <w:spacing w:after="60" w:line="276" w:lineRule="auto"/>
              <w:ind w:left="567" w:hanging="567"/>
              <w:rPr>
                <w:rFonts w:ascii="Arial" w:eastAsia="Calibri" w:hAnsi="Arial" w:cs="Arial"/>
                <w:sz w:val="18"/>
                <w:lang w:eastAsia="zh-CN"/>
              </w:rPr>
            </w:pPr>
            <w:proofErr w:type="spellStart"/>
            <w:r w:rsidRPr="003A5057">
              <w:rPr>
                <w:rFonts w:ascii="Arial" w:eastAsia="Calibri" w:hAnsi="Arial" w:cs="Arial"/>
                <w:sz w:val="18"/>
                <w:lang w:eastAsia="zh-CN"/>
              </w:rPr>
              <w:t>Signature</w:t>
            </w:r>
            <w:proofErr w:type="spellEnd"/>
          </w:p>
        </w:tc>
        <w:tc>
          <w:tcPr>
            <w:tcW w:w="2835" w:type="dxa"/>
            <w:tcBorders>
              <w:right w:val="single" w:sz="4" w:space="0" w:color="auto"/>
            </w:tcBorders>
          </w:tcPr>
          <w:p w14:paraId="5DBE04E4" w14:textId="77777777" w:rsidR="00594869" w:rsidRPr="003A5057" w:rsidRDefault="00594869" w:rsidP="003A5057">
            <w:pPr>
              <w:suppressAutoHyphens/>
              <w:spacing w:after="60" w:line="276" w:lineRule="auto"/>
              <w:ind w:left="567" w:hanging="567"/>
              <w:rPr>
                <w:rFonts w:ascii="Arial" w:eastAsia="Calibri" w:hAnsi="Arial" w:cs="Arial"/>
                <w:sz w:val="18"/>
                <w:lang w:eastAsia="zh-CN"/>
              </w:rPr>
            </w:pPr>
          </w:p>
          <w:p w14:paraId="5DCE9237" w14:textId="77777777" w:rsidR="00594869" w:rsidRPr="003A5057" w:rsidRDefault="00594869" w:rsidP="003A5057">
            <w:pPr>
              <w:suppressAutoHyphens/>
              <w:spacing w:after="60" w:line="276" w:lineRule="auto"/>
              <w:ind w:left="567" w:hanging="567"/>
              <w:rPr>
                <w:rFonts w:ascii="Arial" w:eastAsia="Calibri" w:hAnsi="Arial" w:cs="Arial"/>
                <w:sz w:val="18"/>
                <w:lang w:eastAsia="zh-CN"/>
              </w:rPr>
            </w:pPr>
          </w:p>
        </w:tc>
        <w:tc>
          <w:tcPr>
            <w:tcW w:w="425" w:type="dxa"/>
            <w:tcBorders>
              <w:top w:val="nil"/>
              <w:left w:val="single" w:sz="4" w:space="0" w:color="auto"/>
              <w:bottom w:val="nil"/>
              <w:right w:val="single" w:sz="4" w:space="0" w:color="auto"/>
            </w:tcBorders>
          </w:tcPr>
          <w:p w14:paraId="58CC3DB1" w14:textId="77777777" w:rsidR="00594869" w:rsidRPr="003A5057" w:rsidRDefault="00594869" w:rsidP="003A5057">
            <w:pPr>
              <w:suppressAutoHyphens/>
              <w:spacing w:after="60" w:line="276" w:lineRule="auto"/>
              <w:ind w:left="567" w:hanging="567"/>
              <w:rPr>
                <w:rFonts w:ascii="Arial" w:eastAsia="Calibri" w:hAnsi="Arial" w:cs="Arial"/>
                <w:sz w:val="18"/>
                <w:lang w:eastAsia="zh-CN"/>
              </w:rPr>
            </w:pPr>
          </w:p>
        </w:tc>
        <w:tc>
          <w:tcPr>
            <w:tcW w:w="1418" w:type="dxa"/>
            <w:tcBorders>
              <w:left w:val="single" w:sz="4" w:space="0" w:color="auto"/>
            </w:tcBorders>
          </w:tcPr>
          <w:p w14:paraId="2E6796DA" w14:textId="77777777" w:rsidR="00594869" w:rsidRPr="003A5057" w:rsidRDefault="00594869" w:rsidP="003A5057">
            <w:pPr>
              <w:suppressAutoHyphens/>
              <w:spacing w:after="60" w:line="276" w:lineRule="auto"/>
              <w:ind w:left="62"/>
              <w:rPr>
                <w:rFonts w:ascii="Arial" w:eastAsia="Calibri" w:hAnsi="Arial" w:cs="Arial"/>
                <w:sz w:val="18"/>
                <w:lang w:eastAsia="zh-CN"/>
              </w:rPr>
            </w:pPr>
            <w:proofErr w:type="spellStart"/>
            <w:r w:rsidRPr="003A5057">
              <w:rPr>
                <w:rFonts w:ascii="Arial" w:eastAsia="Calibri" w:hAnsi="Arial" w:cs="Arial"/>
                <w:sz w:val="18"/>
                <w:lang w:eastAsia="zh-CN"/>
              </w:rPr>
              <w:t>Signature</w:t>
            </w:r>
            <w:proofErr w:type="spellEnd"/>
          </w:p>
        </w:tc>
        <w:tc>
          <w:tcPr>
            <w:tcW w:w="2925" w:type="dxa"/>
          </w:tcPr>
          <w:p w14:paraId="57130415" w14:textId="77777777" w:rsidR="00594869" w:rsidRPr="003A5057" w:rsidRDefault="00594869" w:rsidP="003A5057">
            <w:pPr>
              <w:suppressAutoHyphens/>
              <w:spacing w:after="60" w:line="276" w:lineRule="auto"/>
              <w:ind w:left="62"/>
              <w:rPr>
                <w:rFonts w:ascii="Arial" w:eastAsia="Calibri" w:hAnsi="Arial" w:cs="Arial"/>
                <w:sz w:val="18"/>
                <w:lang w:eastAsia="zh-CN"/>
              </w:rPr>
            </w:pPr>
          </w:p>
        </w:tc>
      </w:tr>
      <w:tr w:rsidR="00594869" w:rsidRPr="003A5057" w14:paraId="5B13F2D4" w14:textId="77777777" w:rsidTr="008B4FE6">
        <w:tc>
          <w:tcPr>
            <w:tcW w:w="1413" w:type="dxa"/>
          </w:tcPr>
          <w:p w14:paraId="35905E69" w14:textId="77777777" w:rsidR="00594869" w:rsidRPr="003A5057" w:rsidRDefault="00594869" w:rsidP="003A5057">
            <w:pPr>
              <w:suppressAutoHyphens/>
              <w:spacing w:after="60" w:line="276" w:lineRule="auto"/>
              <w:ind w:left="32" w:hanging="32"/>
              <w:rPr>
                <w:rFonts w:ascii="Arial" w:eastAsia="Calibri" w:hAnsi="Arial" w:cs="Arial"/>
                <w:sz w:val="18"/>
                <w:lang w:eastAsia="zh-CN"/>
              </w:rPr>
            </w:pPr>
            <w:proofErr w:type="spellStart"/>
            <w:r w:rsidRPr="003A5057">
              <w:rPr>
                <w:rFonts w:ascii="Arial" w:eastAsia="Calibri" w:hAnsi="Arial" w:cs="Arial"/>
                <w:sz w:val="18"/>
                <w:lang w:eastAsia="zh-CN"/>
              </w:rPr>
              <w:t>Type</w:t>
            </w:r>
            <w:proofErr w:type="spellEnd"/>
            <w:r w:rsidRPr="003A5057">
              <w:rPr>
                <w:rFonts w:ascii="Arial" w:eastAsia="Calibri" w:hAnsi="Arial" w:cs="Arial"/>
                <w:sz w:val="18"/>
                <w:lang w:eastAsia="zh-CN"/>
              </w:rPr>
              <w:t xml:space="preserve"> of </w:t>
            </w:r>
            <w:proofErr w:type="spellStart"/>
            <w:r w:rsidRPr="003A5057">
              <w:rPr>
                <w:rFonts w:ascii="Arial" w:eastAsia="Calibri" w:hAnsi="Arial" w:cs="Arial"/>
                <w:sz w:val="18"/>
                <w:lang w:eastAsia="zh-CN"/>
              </w:rPr>
              <w:t>representation</w:t>
            </w:r>
            <w:proofErr w:type="spellEnd"/>
          </w:p>
        </w:tc>
        <w:tc>
          <w:tcPr>
            <w:tcW w:w="2835" w:type="dxa"/>
            <w:tcBorders>
              <w:right w:val="single" w:sz="4" w:space="0" w:color="auto"/>
            </w:tcBorders>
          </w:tcPr>
          <w:p w14:paraId="7E82B59C" w14:textId="77777777" w:rsidR="00594869" w:rsidRPr="003A5057" w:rsidRDefault="00594869" w:rsidP="003A5057">
            <w:pPr>
              <w:suppressAutoHyphens/>
              <w:spacing w:after="60" w:line="276" w:lineRule="auto"/>
              <w:ind w:left="32" w:hanging="32"/>
              <w:rPr>
                <w:rFonts w:ascii="Arial" w:eastAsia="Calibri" w:hAnsi="Arial" w:cs="Arial"/>
                <w:sz w:val="18"/>
                <w:lang w:eastAsia="zh-CN"/>
              </w:rPr>
            </w:pPr>
            <w:proofErr w:type="spellStart"/>
            <w:r w:rsidRPr="003A5057">
              <w:rPr>
                <w:rFonts w:ascii="Arial" w:eastAsia="Calibri" w:hAnsi="Arial" w:cs="Arial"/>
                <w:sz w:val="18"/>
                <w:lang w:eastAsia="zh-CN"/>
              </w:rPr>
              <w:t>Representative</w:t>
            </w:r>
            <w:proofErr w:type="spellEnd"/>
            <w:r w:rsidRPr="003A5057">
              <w:rPr>
                <w:rFonts w:ascii="Arial" w:eastAsia="Calibri" w:hAnsi="Arial" w:cs="Arial"/>
                <w:sz w:val="18"/>
                <w:lang w:eastAsia="zh-CN"/>
              </w:rPr>
              <w:t>/</w:t>
            </w:r>
            <w:proofErr w:type="spellStart"/>
            <w:r w:rsidRPr="003A5057">
              <w:rPr>
                <w:rFonts w:ascii="Arial" w:eastAsia="Calibri" w:hAnsi="Arial" w:cs="Arial"/>
                <w:sz w:val="18"/>
                <w:lang w:eastAsia="zh-CN"/>
              </w:rPr>
              <w:t>Authorised</w:t>
            </w:r>
            <w:proofErr w:type="spellEnd"/>
            <w:r w:rsidRPr="003A5057">
              <w:rPr>
                <w:rFonts w:ascii="Arial" w:eastAsia="Calibri" w:hAnsi="Arial" w:cs="Arial"/>
                <w:sz w:val="18"/>
                <w:lang w:eastAsia="zh-CN"/>
              </w:rPr>
              <w:t xml:space="preserve"> person</w:t>
            </w:r>
            <w:r w:rsidRPr="003A5057" w:rsidDel="00B72A08">
              <w:rPr>
                <w:rFonts w:ascii="Arial" w:eastAsia="Calibri" w:hAnsi="Arial" w:cs="Arial"/>
                <w:sz w:val="18"/>
                <w:lang w:eastAsia="zh-CN"/>
              </w:rPr>
              <w:t xml:space="preserve"> </w:t>
            </w:r>
            <w:r w:rsidRPr="003A5057">
              <w:rPr>
                <w:rFonts w:ascii="Arial" w:eastAsia="Calibri" w:hAnsi="Arial" w:cs="Arial"/>
                <w:sz w:val="18"/>
                <w:lang w:eastAsia="zh-CN"/>
              </w:rPr>
              <w:t>*</w:t>
            </w:r>
          </w:p>
        </w:tc>
        <w:tc>
          <w:tcPr>
            <w:tcW w:w="425" w:type="dxa"/>
            <w:tcBorders>
              <w:top w:val="nil"/>
              <w:left w:val="single" w:sz="4" w:space="0" w:color="auto"/>
              <w:bottom w:val="nil"/>
              <w:right w:val="single" w:sz="4" w:space="0" w:color="auto"/>
            </w:tcBorders>
          </w:tcPr>
          <w:p w14:paraId="777E2F35" w14:textId="77777777" w:rsidR="00594869" w:rsidRPr="003A5057" w:rsidRDefault="00594869" w:rsidP="003A5057">
            <w:pPr>
              <w:suppressAutoHyphens/>
              <w:spacing w:after="60" w:line="276" w:lineRule="auto"/>
              <w:ind w:left="567" w:hanging="567"/>
              <w:rPr>
                <w:rFonts w:ascii="Arial" w:eastAsia="Calibri" w:hAnsi="Arial" w:cs="Arial"/>
                <w:sz w:val="18"/>
                <w:lang w:eastAsia="zh-CN"/>
              </w:rPr>
            </w:pPr>
          </w:p>
        </w:tc>
        <w:tc>
          <w:tcPr>
            <w:tcW w:w="1418" w:type="dxa"/>
            <w:tcBorders>
              <w:left w:val="single" w:sz="4" w:space="0" w:color="auto"/>
            </w:tcBorders>
          </w:tcPr>
          <w:p w14:paraId="3EE6091A" w14:textId="77777777" w:rsidR="00594869" w:rsidRPr="003A5057" w:rsidRDefault="00594869" w:rsidP="003A5057">
            <w:pPr>
              <w:suppressAutoHyphens/>
              <w:spacing w:after="60" w:line="276" w:lineRule="auto"/>
              <w:ind w:left="62"/>
              <w:rPr>
                <w:rFonts w:ascii="Arial" w:eastAsia="Calibri" w:hAnsi="Arial" w:cs="Arial"/>
                <w:sz w:val="18"/>
                <w:lang w:eastAsia="zh-CN"/>
              </w:rPr>
            </w:pPr>
            <w:proofErr w:type="spellStart"/>
            <w:r w:rsidRPr="003A5057">
              <w:rPr>
                <w:rFonts w:ascii="Arial" w:eastAsia="Calibri" w:hAnsi="Arial" w:cs="Arial"/>
                <w:sz w:val="18"/>
                <w:lang w:eastAsia="zh-CN"/>
              </w:rPr>
              <w:t>Type</w:t>
            </w:r>
            <w:proofErr w:type="spellEnd"/>
            <w:r w:rsidRPr="003A5057">
              <w:rPr>
                <w:rFonts w:ascii="Arial" w:eastAsia="Calibri" w:hAnsi="Arial" w:cs="Arial"/>
                <w:sz w:val="18"/>
                <w:lang w:eastAsia="zh-CN"/>
              </w:rPr>
              <w:t xml:space="preserve"> of </w:t>
            </w:r>
            <w:proofErr w:type="spellStart"/>
            <w:r w:rsidRPr="003A5057">
              <w:rPr>
                <w:rFonts w:ascii="Arial" w:eastAsia="Calibri" w:hAnsi="Arial" w:cs="Arial"/>
                <w:sz w:val="18"/>
                <w:lang w:eastAsia="zh-CN"/>
              </w:rPr>
              <w:t>representation</w:t>
            </w:r>
            <w:proofErr w:type="spellEnd"/>
          </w:p>
        </w:tc>
        <w:tc>
          <w:tcPr>
            <w:tcW w:w="2925" w:type="dxa"/>
          </w:tcPr>
          <w:p w14:paraId="19F8063C" w14:textId="77777777" w:rsidR="00594869" w:rsidRPr="003A5057" w:rsidRDefault="00594869" w:rsidP="003A5057">
            <w:pPr>
              <w:suppressAutoHyphens/>
              <w:spacing w:after="60" w:line="276" w:lineRule="auto"/>
              <w:ind w:left="62"/>
              <w:rPr>
                <w:rFonts w:ascii="Arial" w:eastAsia="Calibri" w:hAnsi="Arial" w:cs="Arial"/>
                <w:sz w:val="18"/>
                <w:lang w:eastAsia="zh-CN"/>
              </w:rPr>
            </w:pPr>
            <w:proofErr w:type="spellStart"/>
            <w:r w:rsidRPr="003A5057">
              <w:rPr>
                <w:rFonts w:ascii="Arial" w:eastAsia="Calibri" w:hAnsi="Arial" w:cs="Arial"/>
                <w:sz w:val="18"/>
                <w:lang w:eastAsia="zh-CN"/>
              </w:rPr>
              <w:t>Representative</w:t>
            </w:r>
            <w:proofErr w:type="spellEnd"/>
            <w:r w:rsidRPr="003A5057">
              <w:rPr>
                <w:rFonts w:ascii="Arial" w:eastAsia="Calibri" w:hAnsi="Arial" w:cs="Arial"/>
                <w:sz w:val="18"/>
                <w:lang w:eastAsia="zh-CN"/>
              </w:rPr>
              <w:t>/</w:t>
            </w:r>
            <w:proofErr w:type="spellStart"/>
            <w:r w:rsidRPr="003A5057">
              <w:rPr>
                <w:rFonts w:ascii="Arial" w:eastAsia="Calibri" w:hAnsi="Arial" w:cs="Arial"/>
                <w:sz w:val="18"/>
                <w:lang w:eastAsia="zh-CN"/>
              </w:rPr>
              <w:t>Authorised</w:t>
            </w:r>
            <w:proofErr w:type="spellEnd"/>
            <w:r w:rsidRPr="003A5057">
              <w:rPr>
                <w:rFonts w:ascii="Arial" w:eastAsia="Calibri" w:hAnsi="Arial" w:cs="Arial"/>
                <w:sz w:val="18"/>
                <w:lang w:eastAsia="zh-CN"/>
              </w:rPr>
              <w:t xml:space="preserve"> person</w:t>
            </w:r>
            <w:r w:rsidRPr="003A5057" w:rsidDel="00B72A08">
              <w:rPr>
                <w:rFonts w:ascii="Arial" w:eastAsia="Calibri" w:hAnsi="Arial" w:cs="Arial"/>
                <w:sz w:val="18"/>
                <w:lang w:eastAsia="zh-CN"/>
              </w:rPr>
              <w:t xml:space="preserve"> </w:t>
            </w:r>
            <w:r w:rsidRPr="003A5057">
              <w:rPr>
                <w:rFonts w:ascii="Arial" w:eastAsia="Calibri" w:hAnsi="Arial" w:cs="Arial"/>
                <w:sz w:val="18"/>
                <w:lang w:eastAsia="zh-CN"/>
              </w:rPr>
              <w:t>*</w:t>
            </w:r>
          </w:p>
        </w:tc>
      </w:tr>
    </w:tbl>
    <w:p w14:paraId="27579059" w14:textId="77777777" w:rsidR="00594869" w:rsidRPr="003A5057" w:rsidRDefault="00594869" w:rsidP="003A5057">
      <w:pPr>
        <w:suppressAutoHyphens/>
        <w:spacing w:line="276" w:lineRule="auto"/>
        <w:ind w:left="567" w:hanging="567"/>
        <w:rPr>
          <w:rFonts w:ascii="Arial" w:eastAsia="Calibri" w:hAnsi="Arial" w:cs="Arial"/>
          <w:sz w:val="18"/>
          <w:u w:val="single"/>
          <w:lang w:val="en-GB" w:eastAsia="zh-CN"/>
        </w:rPr>
      </w:pPr>
      <w:r w:rsidRPr="003A5057">
        <w:rPr>
          <w:rFonts w:ascii="Arial" w:eastAsia="Calibri" w:hAnsi="Arial" w:cs="Arial"/>
          <w:i/>
          <w:sz w:val="18"/>
          <w:lang w:val="en-GB" w:eastAsia="zh-CN"/>
        </w:rPr>
        <w:t>*</w:t>
      </w:r>
      <w:r w:rsidRPr="003A5057">
        <w:rPr>
          <w:rFonts w:ascii="Arial" w:hAnsi="Arial" w:cs="Arial"/>
          <w:sz w:val="18"/>
          <w:lang w:val="en-GB"/>
        </w:rPr>
        <w:t xml:space="preserve"> </w:t>
      </w:r>
      <w:r w:rsidRPr="003A5057">
        <w:rPr>
          <w:rFonts w:ascii="Arial" w:eastAsia="Calibri" w:hAnsi="Arial" w:cs="Arial"/>
          <w:i/>
          <w:sz w:val="18"/>
          <w:lang w:val="en-GB" w:eastAsia="zh-CN"/>
        </w:rPr>
        <w:t>Delete as necessary</w:t>
      </w:r>
      <w:r w:rsidRPr="003A5057" w:rsidDel="00E73D52">
        <w:rPr>
          <w:rFonts w:ascii="Arial" w:eastAsia="Calibri" w:hAnsi="Arial" w:cs="Arial"/>
          <w:i/>
          <w:sz w:val="18"/>
          <w:lang w:val="en-GB" w:eastAsia="zh-CN"/>
        </w:rPr>
        <w:t xml:space="preserve"> </w:t>
      </w:r>
    </w:p>
    <w:p w14:paraId="30F746D0" w14:textId="77777777" w:rsidR="00710B2E" w:rsidRDefault="00710B2E" w:rsidP="003A5057">
      <w:pPr>
        <w:suppressAutoHyphens/>
        <w:spacing w:line="276" w:lineRule="auto"/>
        <w:ind w:left="567" w:hanging="567"/>
        <w:rPr>
          <w:rFonts w:ascii="Arial" w:eastAsia="Calibri" w:hAnsi="Arial" w:cs="Arial"/>
          <w:sz w:val="18"/>
          <w:lang w:val="en-GB" w:eastAsia="zh-CN"/>
        </w:rPr>
      </w:pPr>
    </w:p>
    <w:p w14:paraId="65497E4C" w14:textId="1D5A6C3E" w:rsidR="00594869" w:rsidRPr="003A5057" w:rsidRDefault="00594869" w:rsidP="003A5057">
      <w:pPr>
        <w:suppressAutoHyphens/>
        <w:spacing w:line="276" w:lineRule="auto"/>
        <w:ind w:left="567" w:hanging="567"/>
        <w:rPr>
          <w:rFonts w:ascii="Arial" w:eastAsia="Calibri" w:hAnsi="Arial" w:cs="Arial"/>
          <w:sz w:val="18"/>
          <w:lang w:val="en-GB" w:eastAsia="zh-CN"/>
        </w:rPr>
      </w:pPr>
      <w:r w:rsidRPr="003A5057">
        <w:rPr>
          <w:rFonts w:ascii="Arial" w:eastAsia="Calibri" w:hAnsi="Arial" w:cs="Arial"/>
          <w:sz w:val="18"/>
          <w:lang w:val="en-GB" w:eastAsia="zh-CN"/>
        </w:rPr>
        <w:t>Annexes:</w:t>
      </w:r>
    </w:p>
    <w:p w14:paraId="4F7F0CE4" w14:textId="77777777" w:rsidR="00594869" w:rsidRPr="003A5057" w:rsidRDefault="00594869" w:rsidP="003A5057">
      <w:pPr>
        <w:suppressAutoHyphens/>
        <w:spacing w:line="276" w:lineRule="auto"/>
        <w:ind w:left="567" w:hanging="567"/>
        <w:rPr>
          <w:rFonts w:ascii="Arial" w:eastAsia="Calibri" w:hAnsi="Arial" w:cs="Arial"/>
          <w:sz w:val="18"/>
          <w:lang w:val="en-GB" w:eastAsia="zh-CN"/>
        </w:rPr>
      </w:pPr>
      <w:r w:rsidRPr="003A5057">
        <w:rPr>
          <w:rFonts w:ascii="Arial" w:eastAsia="Calibri" w:hAnsi="Arial" w:cs="Arial"/>
          <w:sz w:val="18"/>
          <w:lang w:val="en-GB" w:eastAsia="zh-CN"/>
        </w:rPr>
        <w:t xml:space="preserve">Annex 1 -  Information clause </w:t>
      </w:r>
    </w:p>
    <w:p w14:paraId="581E5427" w14:textId="77777777" w:rsidR="00594869" w:rsidRPr="003A5057" w:rsidRDefault="00594869" w:rsidP="003A5057">
      <w:pPr>
        <w:suppressAutoHyphens/>
        <w:spacing w:line="276" w:lineRule="auto"/>
        <w:ind w:left="567" w:hanging="567"/>
        <w:rPr>
          <w:rFonts w:ascii="Arial" w:eastAsia="Calibri" w:hAnsi="Arial" w:cs="Arial"/>
          <w:sz w:val="18"/>
          <w:lang w:val="en-GB" w:eastAsia="zh-CN"/>
        </w:rPr>
      </w:pPr>
      <w:r w:rsidRPr="003A5057">
        <w:rPr>
          <w:rFonts w:ascii="Arial" w:eastAsia="Calibri" w:hAnsi="Arial" w:cs="Arial"/>
          <w:sz w:val="18"/>
          <w:lang w:val="en-GB" w:eastAsia="zh-CN"/>
        </w:rPr>
        <w:t>Annex 2 -  Explanations to the Beneficial Owner Statement</w:t>
      </w:r>
    </w:p>
    <w:p w14:paraId="54736514" w14:textId="79B03107" w:rsidR="00B871B2" w:rsidRDefault="00B871B2" w:rsidP="00710B2E">
      <w:pPr>
        <w:spacing w:line="276" w:lineRule="auto"/>
        <w:jc w:val="both"/>
        <w:rPr>
          <w:rFonts w:ascii="Arial" w:eastAsia="Calibri" w:hAnsi="Arial" w:cs="Arial"/>
          <w:b/>
          <w:i/>
          <w:sz w:val="18"/>
          <w:u w:val="single"/>
          <w:lang w:val="en-GB" w:eastAsia="zh-CN"/>
        </w:rPr>
      </w:pPr>
    </w:p>
    <w:p w14:paraId="69F988C1" w14:textId="77777777" w:rsidR="00594869" w:rsidRPr="00B57B8B" w:rsidRDefault="00594869" w:rsidP="00B57B8B">
      <w:pPr>
        <w:spacing w:line="276" w:lineRule="auto"/>
        <w:ind w:left="567" w:hanging="567"/>
        <w:jc w:val="both"/>
        <w:rPr>
          <w:sz w:val="18"/>
          <w:lang w:val="en-GB"/>
        </w:rPr>
      </w:pPr>
      <w:r w:rsidRPr="00B57B8B">
        <w:rPr>
          <w:rFonts w:ascii="Arial" w:eastAsia="Calibri" w:hAnsi="Arial" w:cs="Arial"/>
          <w:b/>
          <w:i/>
          <w:sz w:val="18"/>
          <w:u w:val="single"/>
          <w:lang w:val="en-GB" w:eastAsia="zh-CN"/>
        </w:rPr>
        <w:t xml:space="preserve">Annex 1 do the Beneficial Owner Statement </w:t>
      </w:r>
      <w:r w:rsidR="00B57B8B" w:rsidRPr="00B57B8B">
        <w:rPr>
          <w:rFonts w:ascii="Arial" w:eastAsia="Calibri" w:hAnsi="Arial" w:cs="Arial"/>
          <w:b/>
          <w:i/>
          <w:sz w:val="18"/>
          <w:u w:val="single"/>
          <w:lang w:val="en-GB" w:eastAsia="zh-CN"/>
        </w:rPr>
        <w:t xml:space="preserve"> - </w:t>
      </w:r>
      <w:bookmarkStart w:id="27" w:name="bookmark10"/>
      <w:bookmarkStart w:id="28" w:name="bookmark11"/>
      <w:bookmarkStart w:id="29" w:name="bookmark12"/>
      <w:bookmarkStart w:id="30" w:name="bookmark13"/>
      <w:bookmarkStart w:id="31" w:name="bookmark14"/>
      <w:bookmarkStart w:id="32" w:name="bookmark16"/>
      <w:bookmarkStart w:id="33" w:name="bookmark17"/>
      <w:bookmarkStart w:id="34" w:name="bookmark18"/>
      <w:bookmarkStart w:id="35" w:name="bookmark23"/>
      <w:bookmarkStart w:id="36" w:name="bookmark24"/>
      <w:bookmarkStart w:id="37" w:name="bookmark25"/>
      <w:bookmarkStart w:id="38" w:name="bookmark26"/>
      <w:bookmarkStart w:id="39" w:name="bookmark27"/>
      <w:bookmarkStart w:id="40" w:name="bookmark4"/>
      <w:bookmarkStart w:id="41" w:name="bookmark5"/>
      <w:bookmarkStart w:id="42" w:name="bookmark6"/>
      <w:bookmarkEnd w:id="27"/>
      <w:bookmarkEnd w:id="28"/>
      <w:bookmarkEnd w:id="29"/>
      <w:bookmarkEnd w:id="30"/>
      <w:bookmarkEnd w:id="31"/>
      <w:bookmarkEnd w:id="32"/>
      <w:bookmarkEnd w:id="33"/>
      <w:bookmarkEnd w:id="34"/>
      <w:bookmarkEnd w:id="35"/>
      <w:bookmarkEnd w:id="36"/>
      <w:bookmarkEnd w:id="37"/>
      <w:bookmarkEnd w:id="38"/>
      <w:bookmarkEnd w:id="39"/>
      <w:r w:rsidRPr="00B57B8B">
        <w:rPr>
          <w:rFonts w:ascii="Arial" w:eastAsia="Calibri" w:hAnsi="Arial" w:cs="Arial"/>
          <w:b/>
          <w:i/>
          <w:sz w:val="18"/>
          <w:u w:val="single"/>
          <w:lang w:val="en-GB" w:eastAsia="zh-CN"/>
        </w:rPr>
        <w:t>Information clause</w:t>
      </w:r>
      <w:r w:rsidRPr="00B57B8B">
        <w:rPr>
          <w:sz w:val="18"/>
          <w:lang w:val="en-GB"/>
        </w:rPr>
        <w:t xml:space="preserve"> </w:t>
      </w:r>
    </w:p>
    <w:bookmarkEnd w:id="40"/>
    <w:bookmarkEnd w:id="41"/>
    <w:bookmarkEnd w:id="42"/>
    <w:p w14:paraId="250041CF" w14:textId="77777777" w:rsidR="00594869" w:rsidRPr="003A5057" w:rsidRDefault="00594869" w:rsidP="00A80ADA">
      <w:pPr>
        <w:numPr>
          <w:ilvl w:val="0"/>
          <w:numId w:val="5"/>
        </w:numPr>
        <w:spacing w:line="276" w:lineRule="auto"/>
        <w:ind w:left="284" w:hanging="284"/>
        <w:jc w:val="both"/>
        <w:rPr>
          <w:rFonts w:ascii="Arial" w:hAnsi="Arial" w:cs="Arial"/>
          <w:sz w:val="18"/>
        </w:rPr>
      </w:pPr>
      <w:r w:rsidRPr="003A5057">
        <w:rPr>
          <w:rFonts w:ascii="Arial" w:hAnsi="Arial" w:cs="Arial"/>
          <w:sz w:val="18"/>
          <w:lang w:val="en-GB"/>
        </w:rPr>
        <w:t xml:space="preserve">ORLEN S.A. with its registered office in </w:t>
      </w:r>
      <w:proofErr w:type="spellStart"/>
      <w:r w:rsidRPr="003A5057">
        <w:rPr>
          <w:rFonts w:ascii="Arial" w:hAnsi="Arial" w:cs="Arial"/>
          <w:sz w:val="18"/>
          <w:lang w:val="en-GB"/>
        </w:rPr>
        <w:t>Płock</w:t>
      </w:r>
      <w:proofErr w:type="spellEnd"/>
      <w:r w:rsidRPr="003A5057">
        <w:rPr>
          <w:rFonts w:ascii="Arial" w:hAnsi="Arial" w:cs="Arial"/>
          <w:sz w:val="18"/>
          <w:lang w:val="en-GB"/>
        </w:rPr>
        <w:t xml:space="preserve">, </w:t>
      </w:r>
      <w:proofErr w:type="spellStart"/>
      <w:r w:rsidRPr="003A5057">
        <w:rPr>
          <w:rFonts w:ascii="Arial" w:hAnsi="Arial" w:cs="Arial"/>
          <w:sz w:val="18"/>
          <w:lang w:val="en-GB"/>
        </w:rPr>
        <w:t>ul</w:t>
      </w:r>
      <w:proofErr w:type="spellEnd"/>
      <w:r w:rsidRPr="003A5057">
        <w:rPr>
          <w:rFonts w:ascii="Arial" w:hAnsi="Arial" w:cs="Arial"/>
          <w:sz w:val="18"/>
          <w:lang w:val="en-GB"/>
        </w:rPr>
        <w:t xml:space="preserve">. </w:t>
      </w:r>
      <w:proofErr w:type="spellStart"/>
      <w:r w:rsidRPr="003A5057">
        <w:rPr>
          <w:rFonts w:ascii="Arial" w:hAnsi="Arial" w:cs="Arial"/>
          <w:sz w:val="18"/>
          <w:lang w:val="en-GB"/>
        </w:rPr>
        <w:t>Chemików</w:t>
      </w:r>
      <w:proofErr w:type="spellEnd"/>
      <w:r w:rsidRPr="003A5057">
        <w:rPr>
          <w:rFonts w:ascii="Arial" w:hAnsi="Arial" w:cs="Arial"/>
          <w:sz w:val="18"/>
          <w:lang w:val="en-GB"/>
        </w:rPr>
        <w:t xml:space="preserve"> 7 (“ORLEN S.A.”) hereby informs that is the controller of your personal data. </w:t>
      </w:r>
      <w:proofErr w:type="spellStart"/>
      <w:r w:rsidRPr="003A5057">
        <w:rPr>
          <w:rFonts w:ascii="Arial" w:hAnsi="Arial" w:cs="Arial"/>
          <w:sz w:val="18"/>
        </w:rPr>
        <w:t>Contact</w:t>
      </w:r>
      <w:proofErr w:type="spellEnd"/>
      <w:r w:rsidRPr="003A5057">
        <w:rPr>
          <w:rFonts w:ascii="Arial" w:hAnsi="Arial" w:cs="Arial"/>
          <w:sz w:val="18"/>
        </w:rPr>
        <w:t xml:space="preserve"> </w:t>
      </w:r>
      <w:proofErr w:type="spellStart"/>
      <w:r w:rsidRPr="003A5057">
        <w:rPr>
          <w:rFonts w:ascii="Arial" w:hAnsi="Arial" w:cs="Arial"/>
          <w:sz w:val="18"/>
        </w:rPr>
        <w:t>phone</w:t>
      </w:r>
      <w:proofErr w:type="spellEnd"/>
      <w:r w:rsidRPr="003A5057">
        <w:rPr>
          <w:rFonts w:ascii="Arial" w:hAnsi="Arial" w:cs="Arial"/>
          <w:sz w:val="18"/>
        </w:rPr>
        <w:t xml:space="preserve"> </w:t>
      </w:r>
      <w:proofErr w:type="spellStart"/>
      <w:r w:rsidRPr="003A5057">
        <w:rPr>
          <w:rFonts w:ascii="Arial" w:hAnsi="Arial" w:cs="Arial"/>
          <w:sz w:val="18"/>
        </w:rPr>
        <w:t>numbers</w:t>
      </w:r>
      <w:proofErr w:type="spellEnd"/>
      <w:r w:rsidRPr="003A5057">
        <w:rPr>
          <w:rFonts w:ascii="Arial" w:hAnsi="Arial" w:cs="Arial"/>
          <w:sz w:val="18"/>
        </w:rPr>
        <w:t xml:space="preserve"> to the </w:t>
      </w:r>
      <w:proofErr w:type="spellStart"/>
      <w:r w:rsidRPr="003A5057">
        <w:rPr>
          <w:rFonts w:ascii="Arial" w:hAnsi="Arial" w:cs="Arial"/>
          <w:sz w:val="18"/>
        </w:rPr>
        <w:t>controller</w:t>
      </w:r>
      <w:proofErr w:type="spellEnd"/>
      <w:r w:rsidRPr="003A5057">
        <w:rPr>
          <w:rFonts w:ascii="Arial" w:hAnsi="Arial" w:cs="Arial"/>
          <w:sz w:val="18"/>
        </w:rPr>
        <w:t>: (24) 256 00 00, (24) 365 00 00, (22) 778 00 00.</w:t>
      </w:r>
    </w:p>
    <w:p w14:paraId="15E9790B" w14:textId="77777777" w:rsidR="00594869" w:rsidRPr="003A5057" w:rsidRDefault="00594869" w:rsidP="00A80ADA">
      <w:pPr>
        <w:numPr>
          <w:ilvl w:val="0"/>
          <w:numId w:val="5"/>
        </w:numPr>
        <w:spacing w:line="276" w:lineRule="auto"/>
        <w:ind w:left="284" w:hanging="284"/>
        <w:jc w:val="both"/>
        <w:rPr>
          <w:rFonts w:ascii="Arial" w:hAnsi="Arial" w:cs="Arial"/>
          <w:sz w:val="18"/>
          <w:lang w:val="en-GB"/>
        </w:rPr>
      </w:pPr>
      <w:r w:rsidRPr="003A5057">
        <w:rPr>
          <w:rFonts w:ascii="Arial" w:hAnsi="Arial" w:cs="Arial"/>
          <w:sz w:val="18"/>
          <w:lang w:val="en-GB"/>
        </w:rPr>
        <w:t>You can contact the Data Protection Officer in ORLEN S.A. by e-mail to:</w:t>
      </w:r>
      <w:r w:rsidR="00462539" w:rsidRPr="00462539">
        <w:rPr>
          <w:lang w:val="en-GB"/>
        </w:rPr>
        <w:t xml:space="preserve"> </w:t>
      </w:r>
      <w:hyperlink r:id="rId21" w:history="1">
        <w:r w:rsidR="00462539" w:rsidRPr="00462539">
          <w:rPr>
            <w:rStyle w:val="Hipercze"/>
            <w:rFonts w:ascii="Arial" w:hAnsi="Arial" w:cs="Arial"/>
            <w:sz w:val="18"/>
            <w:lang w:val="en-GB"/>
          </w:rPr>
          <w:t>daneosobowe@orlen.pl</w:t>
        </w:r>
      </w:hyperlink>
      <w:r w:rsidR="00462539" w:rsidRPr="00462539">
        <w:rPr>
          <w:sz w:val="18"/>
          <w:lang w:val="en-GB"/>
        </w:rPr>
        <w:t xml:space="preserve"> </w:t>
      </w:r>
      <w:r w:rsidRPr="003A5057">
        <w:rPr>
          <w:rFonts w:ascii="Arial" w:hAnsi="Arial" w:cs="Arial"/>
          <w:sz w:val="18"/>
          <w:lang w:val="en-GB"/>
        </w:rPr>
        <w:t>. You can also contact the Data Protection Officer in writing to the address of the registered office of ORLEN S.A. indicated in item 1 with additional information „</w:t>
      </w:r>
      <w:proofErr w:type="spellStart"/>
      <w:r w:rsidRPr="003A5057">
        <w:rPr>
          <w:rFonts w:ascii="Arial" w:hAnsi="Arial" w:cs="Arial"/>
          <w:sz w:val="18"/>
          <w:lang w:val="en-GB"/>
        </w:rPr>
        <w:t>Inspektor</w:t>
      </w:r>
      <w:proofErr w:type="spellEnd"/>
      <w:r w:rsidRPr="003A5057">
        <w:rPr>
          <w:rFonts w:ascii="Arial" w:hAnsi="Arial" w:cs="Arial"/>
          <w:sz w:val="18"/>
          <w:lang w:val="en-GB"/>
        </w:rPr>
        <w:t xml:space="preserve"> </w:t>
      </w:r>
      <w:proofErr w:type="spellStart"/>
      <w:r w:rsidRPr="003A5057">
        <w:rPr>
          <w:rFonts w:ascii="Arial" w:hAnsi="Arial" w:cs="Arial"/>
          <w:sz w:val="18"/>
          <w:lang w:val="en-GB"/>
        </w:rPr>
        <w:t>Ochrony</w:t>
      </w:r>
      <w:proofErr w:type="spellEnd"/>
      <w:r w:rsidRPr="003A5057">
        <w:rPr>
          <w:rFonts w:ascii="Arial" w:hAnsi="Arial" w:cs="Arial"/>
          <w:sz w:val="18"/>
          <w:lang w:val="en-GB"/>
        </w:rPr>
        <w:t xml:space="preserve"> </w:t>
      </w:r>
      <w:proofErr w:type="spellStart"/>
      <w:r w:rsidRPr="003A5057">
        <w:rPr>
          <w:rFonts w:ascii="Arial" w:hAnsi="Arial" w:cs="Arial"/>
          <w:sz w:val="18"/>
          <w:lang w:val="en-GB"/>
        </w:rPr>
        <w:t>Danych</w:t>
      </w:r>
      <w:proofErr w:type="spellEnd"/>
      <w:r w:rsidRPr="003A5057">
        <w:rPr>
          <w:rFonts w:ascii="Arial" w:hAnsi="Arial" w:cs="Arial"/>
          <w:sz w:val="18"/>
          <w:lang w:val="en-GB"/>
        </w:rPr>
        <w:t>“ (Data Protection Officer). Information on the Data Protection Officer is also available at www.orlen.pl/en in the tab „Contact“.</w:t>
      </w:r>
    </w:p>
    <w:p w14:paraId="38D5627A" w14:textId="77777777" w:rsidR="00594869" w:rsidRPr="003A5057" w:rsidRDefault="00594869" w:rsidP="00A80ADA">
      <w:pPr>
        <w:pStyle w:val="Akapitzlist"/>
        <w:numPr>
          <w:ilvl w:val="0"/>
          <w:numId w:val="5"/>
        </w:numPr>
        <w:spacing w:after="0"/>
        <w:ind w:left="284" w:hanging="284"/>
        <w:jc w:val="both"/>
        <w:rPr>
          <w:rFonts w:ascii="Arial" w:hAnsi="Arial" w:cs="Arial"/>
          <w:sz w:val="18"/>
          <w:szCs w:val="20"/>
          <w:lang w:val="en-GB"/>
        </w:rPr>
      </w:pPr>
      <w:r w:rsidRPr="003A5057">
        <w:rPr>
          <w:rFonts w:ascii="Arial" w:hAnsi="Arial" w:cs="Arial"/>
          <w:sz w:val="18"/>
          <w:szCs w:val="20"/>
          <w:lang w:val="en-GB"/>
        </w:rPr>
        <w:t>Your personal data is processed for the following purposes:</w:t>
      </w:r>
    </w:p>
    <w:p w14:paraId="6D2FC719" w14:textId="77777777" w:rsidR="00594869" w:rsidRPr="003A5057" w:rsidRDefault="00594869" w:rsidP="00A80ADA">
      <w:pPr>
        <w:pStyle w:val="Akapitzlist"/>
        <w:numPr>
          <w:ilvl w:val="0"/>
          <w:numId w:val="13"/>
        </w:numPr>
        <w:spacing w:after="0"/>
        <w:ind w:left="284" w:hanging="284"/>
        <w:jc w:val="both"/>
        <w:rPr>
          <w:rFonts w:ascii="Arial" w:hAnsi="Arial" w:cs="Arial"/>
          <w:sz w:val="18"/>
          <w:szCs w:val="20"/>
          <w:lang w:val="en-GB"/>
        </w:rPr>
      </w:pPr>
      <w:r w:rsidRPr="003A5057">
        <w:rPr>
          <w:rFonts w:ascii="Arial" w:hAnsi="Arial" w:cs="Arial"/>
          <w:sz w:val="18"/>
          <w:szCs w:val="20"/>
          <w:lang w:val="en-GB"/>
        </w:rPr>
        <w:t>undertaking activities in order to establish cooperation and conclude and perform the agreement with a party for which you are the Beneficial owner,</w:t>
      </w:r>
    </w:p>
    <w:p w14:paraId="5CF5EFAF" w14:textId="77777777" w:rsidR="00594869" w:rsidRPr="003A5057" w:rsidRDefault="00594869" w:rsidP="00A80ADA">
      <w:pPr>
        <w:pStyle w:val="Akapitzlist"/>
        <w:numPr>
          <w:ilvl w:val="0"/>
          <w:numId w:val="13"/>
        </w:numPr>
        <w:spacing w:after="0"/>
        <w:ind w:left="284" w:hanging="284"/>
        <w:jc w:val="both"/>
        <w:rPr>
          <w:rFonts w:ascii="Arial" w:hAnsi="Arial" w:cs="Arial"/>
          <w:sz w:val="18"/>
          <w:szCs w:val="20"/>
          <w:lang w:val="en-GB"/>
        </w:rPr>
      </w:pPr>
      <w:r w:rsidRPr="003A5057">
        <w:rPr>
          <w:rFonts w:ascii="Arial" w:hAnsi="Arial" w:cs="Arial"/>
          <w:sz w:val="18"/>
          <w:szCs w:val="20"/>
          <w:lang w:val="en-GB"/>
        </w:rPr>
        <w:t>fulfilment of the legal obligations of ORLEN S.A., in particular:</w:t>
      </w:r>
    </w:p>
    <w:p w14:paraId="61F8F21A" w14:textId="77777777" w:rsidR="00594869" w:rsidRPr="003A5057" w:rsidRDefault="00594869" w:rsidP="00A80ADA">
      <w:pPr>
        <w:pStyle w:val="Akapitzlist"/>
        <w:numPr>
          <w:ilvl w:val="0"/>
          <w:numId w:val="15"/>
        </w:numPr>
        <w:spacing w:after="0"/>
        <w:ind w:left="567" w:hanging="141"/>
        <w:jc w:val="both"/>
        <w:rPr>
          <w:rFonts w:ascii="Arial" w:hAnsi="Arial" w:cs="Arial"/>
          <w:sz w:val="18"/>
          <w:szCs w:val="20"/>
          <w:lang w:val="en-GB"/>
        </w:rPr>
      </w:pPr>
      <w:r w:rsidRPr="003A5057">
        <w:rPr>
          <w:rFonts w:ascii="Arial" w:hAnsi="Arial" w:cs="Arial"/>
          <w:sz w:val="18"/>
          <w:szCs w:val="20"/>
          <w:lang w:val="en-GB"/>
        </w:rPr>
        <w:t>obligations of an obliged institution resulting from the Act of 1 March 2018 on counteracting money laundering and terrorist financing ("AML Act")</w:t>
      </w:r>
    </w:p>
    <w:p w14:paraId="266CAE02" w14:textId="77777777" w:rsidR="00594869" w:rsidRPr="003A5057" w:rsidRDefault="00594869" w:rsidP="00A80ADA">
      <w:pPr>
        <w:pStyle w:val="Akapitzlist"/>
        <w:numPr>
          <w:ilvl w:val="0"/>
          <w:numId w:val="15"/>
        </w:numPr>
        <w:spacing w:after="0"/>
        <w:ind w:left="567" w:hanging="141"/>
        <w:jc w:val="both"/>
        <w:rPr>
          <w:rFonts w:ascii="Arial" w:hAnsi="Arial" w:cs="Arial"/>
          <w:sz w:val="18"/>
          <w:szCs w:val="20"/>
          <w:lang w:val="en-GB"/>
        </w:rPr>
      </w:pPr>
      <w:r w:rsidRPr="003A5057">
        <w:rPr>
          <w:rFonts w:ascii="Arial" w:hAnsi="Arial" w:cs="Arial"/>
          <w:sz w:val="18"/>
          <w:szCs w:val="20"/>
          <w:lang w:val="en-GB"/>
        </w:rPr>
        <w:t>resulting from tax regulations, including those related to the obligation to provide tax authorities with information on tax schemes,</w:t>
      </w:r>
    </w:p>
    <w:p w14:paraId="325C3F0C" w14:textId="77777777" w:rsidR="00594869" w:rsidRPr="003A5057" w:rsidRDefault="00594869" w:rsidP="00A80ADA">
      <w:pPr>
        <w:pStyle w:val="Akapitzlist"/>
        <w:numPr>
          <w:ilvl w:val="0"/>
          <w:numId w:val="13"/>
        </w:numPr>
        <w:spacing w:after="0"/>
        <w:ind w:left="284" w:hanging="284"/>
        <w:jc w:val="both"/>
        <w:rPr>
          <w:rFonts w:ascii="Arial" w:hAnsi="Arial" w:cs="Arial"/>
          <w:sz w:val="18"/>
          <w:szCs w:val="20"/>
          <w:lang w:val="en-GB"/>
        </w:rPr>
      </w:pPr>
      <w:r w:rsidRPr="003A5057">
        <w:rPr>
          <w:rFonts w:ascii="Arial" w:hAnsi="Arial" w:cs="Arial"/>
          <w:sz w:val="18"/>
          <w:szCs w:val="20"/>
          <w:lang w:val="en-GB"/>
        </w:rPr>
        <w:t>verification of the correctness and timeliness of your data and your reliability in order to protect the economic and legal interests of ORLEN S.A., in particular by verifying the existence of your data on sanction lists.</w:t>
      </w:r>
    </w:p>
    <w:p w14:paraId="17EB6B4E" w14:textId="77777777" w:rsidR="00594869" w:rsidRPr="003A5057" w:rsidRDefault="00594869" w:rsidP="00A80ADA">
      <w:pPr>
        <w:pStyle w:val="Akapitzlist"/>
        <w:numPr>
          <w:ilvl w:val="0"/>
          <w:numId w:val="13"/>
        </w:numPr>
        <w:spacing w:after="0"/>
        <w:ind w:left="284" w:hanging="284"/>
        <w:jc w:val="both"/>
        <w:rPr>
          <w:rFonts w:ascii="Arial" w:hAnsi="Arial" w:cs="Arial"/>
          <w:sz w:val="18"/>
          <w:szCs w:val="20"/>
          <w:lang w:val="en-GB"/>
        </w:rPr>
      </w:pPr>
      <w:r w:rsidRPr="003A5057">
        <w:rPr>
          <w:rFonts w:ascii="Arial" w:hAnsi="Arial" w:cs="Arial"/>
          <w:sz w:val="18"/>
          <w:szCs w:val="20"/>
          <w:lang w:val="en-GB"/>
        </w:rPr>
        <w:t>handling, pursing and defence of claims.</w:t>
      </w:r>
    </w:p>
    <w:p w14:paraId="3D804ECD" w14:textId="77777777" w:rsidR="00594869" w:rsidRPr="003A5057" w:rsidRDefault="00594869" w:rsidP="00A80ADA">
      <w:pPr>
        <w:pStyle w:val="Akapitzlist"/>
        <w:numPr>
          <w:ilvl w:val="0"/>
          <w:numId w:val="5"/>
        </w:numPr>
        <w:spacing w:after="0"/>
        <w:ind w:left="284" w:hanging="284"/>
        <w:jc w:val="both"/>
        <w:rPr>
          <w:rFonts w:ascii="Arial" w:hAnsi="Arial" w:cs="Arial"/>
          <w:sz w:val="18"/>
          <w:szCs w:val="20"/>
          <w:lang w:val="en-GB"/>
        </w:rPr>
      </w:pPr>
      <w:r w:rsidRPr="003A5057">
        <w:rPr>
          <w:rFonts w:ascii="Arial" w:hAnsi="Arial" w:cs="Arial"/>
          <w:sz w:val="18"/>
          <w:szCs w:val="20"/>
          <w:lang w:val="en-GB"/>
        </w:rPr>
        <w:t>The legal grounds for the processing by ORLEN S.A. of your personal data for the purpose defined in Section 3 above include:</w:t>
      </w:r>
    </w:p>
    <w:p w14:paraId="7E5BE28A" w14:textId="77777777" w:rsidR="00594869" w:rsidRPr="003A5057" w:rsidRDefault="00594869" w:rsidP="00A80ADA">
      <w:pPr>
        <w:pStyle w:val="Akapitzlist"/>
        <w:numPr>
          <w:ilvl w:val="0"/>
          <w:numId w:val="14"/>
        </w:numPr>
        <w:spacing w:after="0"/>
        <w:ind w:left="284" w:hanging="284"/>
        <w:jc w:val="both"/>
        <w:rPr>
          <w:rFonts w:ascii="Arial" w:hAnsi="Arial" w:cs="Arial"/>
          <w:sz w:val="18"/>
          <w:szCs w:val="20"/>
          <w:lang w:val="en-GB"/>
        </w:rPr>
      </w:pPr>
      <w:r w:rsidRPr="003A5057">
        <w:rPr>
          <w:rFonts w:ascii="Arial" w:hAnsi="Arial" w:cs="Arial"/>
          <w:sz w:val="18"/>
          <w:szCs w:val="20"/>
          <w:lang w:val="en-GB"/>
        </w:rPr>
        <w:t>conclusion and performance of the agreement (in compliance with Article 6(1)(b) of the GDPR) for the purposes defined item 3 point a,</w:t>
      </w:r>
    </w:p>
    <w:p w14:paraId="260EC0B2" w14:textId="77777777" w:rsidR="00594869" w:rsidRPr="003A5057" w:rsidRDefault="00594869" w:rsidP="00A80ADA">
      <w:pPr>
        <w:pStyle w:val="Akapitzlist"/>
        <w:numPr>
          <w:ilvl w:val="0"/>
          <w:numId w:val="14"/>
        </w:numPr>
        <w:spacing w:after="0"/>
        <w:ind w:left="284" w:hanging="284"/>
        <w:jc w:val="both"/>
        <w:rPr>
          <w:rFonts w:ascii="Arial" w:hAnsi="Arial" w:cs="Arial"/>
          <w:sz w:val="18"/>
          <w:szCs w:val="20"/>
          <w:lang w:val="en-GB"/>
        </w:rPr>
      </w:pPr>
      <w:r w:rsidRPr="003A5057">
        <w:rPr>
          <w:rFonts w:ascii="Arial" w:hAnsi="Arial" w:cs="Arial"/>
          <w:sz w:val="18"/>
          <w:szCs w:val="20"/>
          <w:lang w:val="en-GB"/>
        </w:rPr>
        <w:t>fulfilment of the legal obligations (in compliance with Article 6(1)(c) of the GDPR) imposed on ORLEN S.A. for the purposes defined item 3 point b,</w:t>
      </w:r>
    </w:p>
    <w:p w14:paraId="1F032A2F" w14:textId="77777777" w:rsidR="00594869" w:rsidRPr="003A5057" w:rsidRDefault="00594869" w:rsidP="00A80ADA">
      <w:pPr>
        <w:pStyle w:val="Akapitzlist"/>
        <w:numPr>
          <w:ilvl w:val="0"/>
          <w:numId w:val="14"/>
        </w:numPr>
        <w:spacing w:after="0"/>
        <w:ind w:left="284" w:hanging="284"/>
        <w:jc w:val="both"/>
        <w:rPr>
          <w:rFonts w:ascii="Arial" w:hAnsi="Arial" w:cs="Arial"/>
          <w:sz w:val="18"/>
          <w:szCs w:val="20"/>
          <w:lang w:val="en-GB"/>
        </w:rPr>
      </w:pPr>
      <w:r w:rsidRPr="003A5057">
        <w:rPr>
          <w:rFonts w:ascii="Arial" w:hAnsi="Arial" w:cs="Arial"/>
          <w:sz w:val="18"/>
          <w:szCs w:val="20"/>
          <w:lang w:val="en-GB"/>
        </w:rPr>
        <w:t>legitimate interest of ORLEN S.A. (in compliance with Article 6(1)(f) of the GDPR) for the purposes defined item 3 point c and d i.e. ensuring security of ORLEN S.A. interests (economic, image and legal) when concluding and continuing business relations and handling, pursing and defence of claims.</w:t>
      </w:r>
    </w:p>
    <w:p w14:paraId="5776056B" w14:textId="77777777" w:rsidR="00594869" w:rsidRPr="003A5057" w:rsidRDefault="00594869" w:rsidP="00A80ADA">
      <w:pPr>
        <w:pStyle w:val="Akapitzlist"/>
        <w:numPr>
          <w:ilvl w:val="0"/>
          <w:numId w:val="5"/>
        </w:numPr>
        <w:spacing w:after="0"/>
        <w:ind w:left="284" w:hanging="284"/>
        <w:jc w:val="both"/>
        <w:rPr>
          <w:rFonts w:ascii="Arial" w:hAnsi="Arial" w:cs="Arial"/>
          <w:sz w:val="18"/>
          <w:szCs w:val="20"/>
          <w:lang w:val="en-GB"/>
        </w:rPr>
      </w:pPr>
      <w:r w:rsidRPr="003A5057">
        <w:rPr>
          <w:rFonts w:ascii="Arial" w:hAnsi="Arial" w:cs="Arial"/>
          <w:sz w:val="18"/>
          <w:szCs w:val="20"/>
          <w:lang w:val="en-GB"/>
        </w:rPr>
        <w:t>Your personal data submitted to ORLEN S.A. by you personally or by a person/people authorised to act on behalf of the Customer i.e. entity providing services to ORLEN S.A. or intending to provide services to which you are a Beneficial owner are first name, surname, citizenship, PESEL number, date of birth series and number of document confirming the identity, residence address and that you are a Politically exposed person or a Family member or Associate of a Politically exposed person.</w:t>
      </w:r>
    </w:p>
    <w:p w14:paraId="65BACA7D" w14:textId="77777777" w:rsidR="00594869" w:rsidRPr="003A5057" w:rsidRDefault="00594869" w:rsidP="00A80ADA">
      <w:pPr>
        <w:pStyle w:val="Akapitzlist"/>
        <w:numPr>
          <w:ilvl w:val="0"/>
          <w:numId w:val="5"/>
        </w:numPr>
        <w:spacing w:after="0"/>
        <w:ind w:left="284" w:hanging="284"/>
        <w:jc w:val="both"/>
        <w:rPr>
          <w:rFonts w:ascii="Arial" w:hAnsi="Arial" w:cs="Arial"/>
          <w:sz w:val="18"/>
          <w:szCs w:val="20"/>
          <w:lang w:val="en-GB"/>
        </w:rPr>
      </w:pPr>
      <w:r w:rsidRPr="003A5057">
        <w:rPr>
          <w:rFonts w:ascii="Arial" w:hAnsi="Arial" w:cs="Arial"/>
          <w:sz w:val="18"/>
          <w:szCs w:val="20"/>
          <w:lang w:val="en-GB"/>
        </w:rPr>
        <w:t>Your personal data may be disclosed by ORLEN S.A. to entities and bodies authorised to process such data under the applicable laws. Your personal data may also be disclosed, in the event that it is necessary to achieve the purposes of processing referred to in point 3, to companies from the ORLEN Capital Group and entities (recipients) cooperating in the performance of the agreement, in particular entities providing IT services, services in the scope of invoicing, settlement of receivables, delivery correspondence, advisory services, legal services, debt recovery services, archiving services.</w:t>
      </w:r>
    </w:p>
    <w:p w14:paraId="49F6F779" w14:textId="77777777" w:rsidR="00594869" w:rsidRPr="003A5057" w:rsidRDefault="00594869" w:rsidP="00A80ADA">
      <w:pPr>
        <w:numPr>
          <w:ilvl w:val="0"/>
          <w:numId w:val="5"/>
        </w:numPr>
        <w:tabs>
          <w:tab w:val="left" w:pos="284"/>
        </w:tabs>
        <w:spacing w:line="276" w:lineRule="auto"/>
        <w:ind w:left="284" w:hanging="284"/>
        <w:jc w:val="both"/>
        <w:rPr>
          <w:rFonts w:ascii="Arial" w:hAnsi="Arial" w:cs="Arial"/>
          <w:sz w:val="18"/>
          <w:lang w:val="en-GB"/>
        </w:rPr>
      </w:pPr>
      <w:r w:rsidRPr="003A5057">
        <w:rPr>
          <w:rFonts w:ascii="Arial" w:hAnsi="Arial" w:cs="Arial"/>
          <w:sz w:val="18"/>
          <w:lang w:val="en-GB"/>
        </w:rPr>
        <w:t>Your personal data shall be stored for the duration of the agreement and for a period of 5 years thereafter, however not less than until the expiry of mutual claims arising from the agreement. Providing personal data is voluntary, but necessary to conclude and perform the contract.</w:t>
      </w:r>
    </w:p>
    <w:p w14:paraId="2280C389" w14:textId="77777777" w:rsidR="00594869" w:rsidRPr="003A5057" w:rsidRDefault="00594869" w:rsidP="00A80ADA">
      <w:pPr>
        <w:numPr>
          <w:ilvl w:val="0"/>
          <w:numId w:val="5"/>
        </w:numPr>
        <w:tabs>
          <w:tab w:val="left" w:pos="284"/>
        </w:tabs>
        <w:spacing w:line="276" w:lineRule="auto"/>
        <w:ind w:left="284" w:hanging="284"/>
        <w:jc w:val="both"/>
        <w:rPr>
          <w:rFonts w:ascii="Arial" w:hAnsi="Arial" w:cs="Arial"/>
          <w:sz w:val="18"/>
          <w:lang w:val="en-GB"/>
        </w:rPr>
      </w:pPr>
      <w:r w:rsidRPr="003A5057">
        <w:rPr>
          <w:rFonts w:ascii="Arial" w:hAnsi="Arial" w:cs="Arial"/>
          <w:sz w:val="18"/>
          <w:lang w:val="en-GB"/>
        </w:rPr>
        <w:t>In connection with the processing of your personal data you have the following rights:</w:t>
      </w:r>
    </w:p>
    <w:p w14:paraId="40DA2BCC" w14:textId="77777777" w:rsidR="00594869" w:rsidRPr="003A5057" w:rsidRDefault="00594869" w:rsidP="00A80ADA">
      <w:pPr>
        <w:pStyle w:val="Teksttreci0"/>
        <w:numPr>
          <w:ilvl w:val="0"/>
          <w:numId w:val="11"/>
        </w:numPr>
        <w:tabs>
          <w:tab w:val="left" w:pos="1075"/>
        </w:tabs>
        <w:spacing w:line="276" w:lineRule="auto"/>
        <w:ind w:left="284" w:hanging="284"/>
        <w:jc w:val="both"/>
        <w:rPr>
          <w:sz w:val="18"/>
          <w:szCs w:val="20"/>
          <w:lang w:val="en-GB"/>
        </w:rPr>
      </w:pPr>
      <w:r w:rsidRPr="003A5057">
        <w:rPr>
          <w:sz w:val="18"/>
          <w:szCs w:val="20"/>
          <w:lang w:val="en-GB"/>
        </w:rPr>
        <w:t>the right to access to the content of your data,</w:t>
      </w:r>
    </w:p>
    <w:p w14:paraId="0CCF0076" w14:textId="77777777" w:rsidR="00594869" w:rsidRPr="003A5057" w:rsidRDefault="00594869" w:rsidP="00A80ADA">
      <w:pPr>
        <w:pStyle w:val="Teksttreci0"/>
        <w:numPr>
          <w:ilvl w:val="0"/>
          <w:numId w:val="11"/>
        </w:numPr>
        <w:tabs>
          <w:tab w:val="left" w:pos="1075"/>
        </w:tabs>
        <w:spacing w:line="276" w:lineRule="auto"/>
        <w:ind w:left="284" w:hanging="284"/>
        <w:jc w:val="both"/>
        <w:rPr>
          <w:sz w:val="18"/>
          <w:szCs w:val="20"/>
          <w:lang w:val="en-GB"/>
        </w:rPr>
      </w:pPr>
      <w:r w:rsidRPr="003A5057">
        <w:rPr>
          <w:sz w:val="18"/>
          <w:szCs w:val="20"/>
          <w:lang w:val="en-GB"/>
        </w:rPr>
        <w:t>the right to require rectification of your personal data,</w:t>
      </w:r>
    </w:p>
    <w:p w14:paraId="7C51700D" w14:textId="77777777" w:rsidR="00594869" w:rsidRPr="003A5057" w:rsidRDefault="00594869" w:rsidP="00A80ADA">
      <w:pPr>
        <w:pStyle w:val="Teksttreci0"/>
        <w:numPr>
          <w:ilvl w:val="0"/>
          <w:numId w:val="11"/>
        </w:numPr>
        <w:tabs>
          <w:tab w:val="left" w:pos="1075"/>
        </w:tabs>
        <w:spacing w:line="276" w:lineRule="auto"/>
        <w:ind w:left="284" w:hanging="284"/>
        <w:jc w:val="both"/>
        <w:rPr>
          <w:sz w:val="18"/>
          <w:szCs w:val="20"/>
          <w:lang w:val="en-GB"/>
        </w:rPr>
      </w:pPr>
      <w:r w:rsidRPr="003A5057">
        <w:rPr>
          <w:sz w:val="18"/>
          <w:szCs w:val="20"/>
          <w:lang w:val="en-GB"/>
        </w:rPr>
        <w:t>the right to require erasure of your personal data or limitation of processing,</w:t>
      </w:r>
    </w:p>
    <w:p w14:paraId="5B44A3F9" w14:textId="77777777" w:rsidR="00594869" w:rsidRPr="003A5057" w:rsidRDefault="00594869" w:rsidP="00A80ADA">
      <w:pPr>
        <w:pStyle w:val="Teksttreci0"/>
        <w:numPr>
          <w:ilvl w:val="0"/>
          <w:numId w:val="11"/>
        </w:numPr>
        <w:tabs>
          <w:tab w:val="left" w:pos="1075"/>
        </w:tabs>
        <w:spacing w:line="276" w:lineRule="auto"/>
        <w:ind w:left="284" w:hanging="284"/>
        <w:jc w:val="both"/>
        <w:rPr>
          <w:sz w:val="18"/>
          <w:szCs w:val="20"/>
          <w:lang w:val="en-GB"/>
        </w:rPr>
      </w:pPr>
      <w:r w:rsidRPr="003A5057">
        <w:rPr>
          <w:sz w:val="18"/>
          <w:szCs w:val="20"/>
          <w:lang w:val="en-GB"/>
        </w:rPr>
        <w:t xml:space="preserve">the right to data portability, </w:t>
      </w:r>
    </w:p>
    <w:p w14:paraId="73536E08" w14:textId="77777777" w:rsidR="00594869" w:rsidRPr="003A5057" w:rsidRDefault="00594869" w:rsidP="00A80ADA">
      <w:pPr>
        <w:pStyle w:val="Teksttreci0"/>
        <w:numPr>
          <w:ilvl w:val="0"/>
          <w:numId w:val="11"/>
        </w:numPr>
        <w:tabs>
          <w:tab w:val="left" w:pos="1075"/>
        </w:tabs>
        <w:spacing w:line="276" w:lineRule="auto"/>
        <w:ind w:left="284" w:hanging="284"/>
        <w:jc w:val="both"/>
        <w:rPr>
          <w:sz w:val="18"/>
          <w:szCs w:val="20"/>
          <w:lang w:val="en-GB"/>
        </w:rPr>
      </w:pPr>
      <w:r w:rsidRPr="003A5057">
        <w:rPr>
          <w:sz w:val="18"/>
          <w:szCs w:val="20"/>
          <w:lang w:val="en-GB"/>
        </w:rPr>
        <w:t xml:space="preserve">the right to object, in the event your personal data are processed by ORLEN S.A. on the basis of its legitimate interest; the objection may be made due to a special situation. </w:t>
      </w:r>
    </w:p>
    <w:p w14:paraId="62B11C4B" w14:textId="77777777" w:rsidR="00594869" w:rsidRPr="003A5057" w:rsidRDefault="00594869" w:rsidP="00B57B8B">
      <w:pPr>
        <w:spacing w:line="276" w:lineRule="auto"/>
        <w:ind w:left="284" w:hanging="284"/>
        <w:jc w:val="both"/>
        <w:rPr>
          <w:rFonts w:ascii="Arial" w:hAnsi="Arial" w:cs="Arial"/>
          <w:sz w:val="18"/>
          <w:lang w:val="en-GB"/>
        </w:rPr>
      </w:pPr>
      <w:r w:rsidRPr="003A5057">
        <w:rPr>
          <w:rFonts w:ascii="Arial" w:hAnsi="Arial" w:cs="Arial"/>
          <w:sz w:val="18"/>
          <w:lang w:val="en-GB"/>
        </w:rPr>
        <w:t>You can send a request regarding the implementation of the above-mentioned rights by e-mail: daneosobowe@orlen.pl or in writing to the address indicated in item 1 with additional information „</w:t>
      </w:r>
      <w:proofErr w:type="spellStart"/>
      <w:r w:rsidRPr="003A5057">
        <w:rPr>
          <w:rFonts w:ascii="Arial" w:hAnsi="Arial" w:cs="Arial"/>
          <w:sz w:val="18"/>
          <w:lang w:val="en-GB"/>
        </w:rPr>
        <w:t>Inspektor</w:t>
      </w:r>
      <w:proofErr w:type="spellEnd"/>
      <w:r w:rsidRPr="003A5057">
        <w:rPr>
          <w:rFonts w:ascii="Arial" w:hAnsi="Arial" w:cs="Arial"/>
          <w:sz w:val="18"/>
          <w:lang w:val="en-GB"/>
        </w:rPr>
        <w:t xml:space="preserve"> </w:t>
      </w:r>
      <w:proofErr w:type="spellStart"/>
      <w:r w:rsidRPr="003A5057">
        <w:rPr>
          <w:rFonts w:ascii="Arial" w:hAnsi="Arial" w:cs="Arial"/>
          <w:sz w:val="18"/>
          <w:lang w:val="en-GB"/>
        </w:rPr>
        <w:t>Ochrony</w:t>
      </w:r>
      <w:proofErr w:type="spellEnd"/>
      <w:r w:rsidRPr="003A5057">
        <w:rPr>
          <w:rFonts w:ascii="Arial" w:hAnsi="Arial" w:cs="Arial"/>
          <w:sz w:val="18"/>
          <w:lang w:val="en-GB"/>
        </w:rPr>
        <w:t xml:space="preserve"> </w:t>
      </w:r>
      <w:proofErr w:type="spellStart"/>
      <w:r w:rsidRPr="003A5057">
        <w:rPr>
          <w:rFonts w:ascii="Arial" w:hAnsi="Arial" w:cs="Arial"/>
          <w:sz w:val="18"/>
          <w:lang w:val="en-GB"/>
        </w:rPr>
        <w:t>Danych</w:t>
      </w:r>
      <w:proofErr w:type="spellEnd"/>
      <w:r w:rsidRPr="003A5057">
        <w:rPr>
          <w:rFonts w:ascii="Arial" w:hAnsi="Arial" w:cs="Arial"/>
          <w:sz w:val="18"/>
          <w:lang w:val="en-GB"/>
        </w:rPr>
        <w:t>”.</w:t>
      </w:r>
    </w:p>
    <w:p w14:paraId="2D22C48E" w14:textId="29CCCBC4" w:rsidR="0000135C" w:rsidRPr="00710B2E" w:rsidRDefault="00594869" w:rsidP="00710B2E">
      <w:pPr>
        <w:pStyle w:val="Akapitzlist"/>
        <w:numPr>
          <w:ilvl w:val="0"/>
          <w:numId w:val="5"/>
        </w:numPr>
        <w:ind w:left="284" w:hanging="284"/>
        <w:jc w:val="both"/>
        <w:rPr>
          <w:rFonts w:ascii="Arial" w:hAnsi="Arial" w:cs="Arial"/>
          <w:sz w:val="18"/>
          <w:szCs w:val="20"/>
          <w:lang w:val="en-GB"/>
        </w:rPr>
      </w:pPr>
      <w:r w:rsidRPr="003A5057">
        <w:rPr>
          <w:rFonts w:ascii="Arial" w:hAnsi="Arial" w:cs="Arial"/>
          <w:sz w:val="18"/>
          <w:szCs w:val="20"/>
          <w:lang w:val="en-GB"/>
        </w:rPr>
        <w:lastRenderedPageBreak/>
        <w:t>You have the right to file a complaint with the President of the Office for Personal Data Protection.</w:t>
      </w:r>
    </w:p>
    <w:p w14:paraId="29DB567A" w14:textId="77777777" w:rsidR="0049373B" w:rsidRDefault="0049373B" w:rsidP="00B57B8B">
      <w:pPr>
        <w:spacing w:line="276" w:lineRule="auto"/>
        <w:ind w:left="284" w:hanging="284"/>
        <w:jc w:val="both"/>
        <w:rPr>
          <w:rFonts w:ascii="Arial" w:eastAsia="Calibri" w:hAnsi="Arial" w:cs="Arial"/>
          <w:b/>
          <w:i/>
          <w:sz w:val="18"/>
          <w:u w:val="single"/>
          <w:lang w:val="en-GB" w:eastAsia="zh-CN"/>
        </w:rPr>
      </w:pPr>
    </w:p>
    <w:p w14:paraId="5E914675" w14:textId="77777777" w:rsidR="00594869" w:rsidRPr="003A5057" w:rsidRDefault="00594869" w:rsidP="00B57B8B">
      <w:pPr>
        <w:spacing w:line="276" w:lineRule="auto"/>
        <w:ind w:left="284" w:hanging="284"/>
        <w:jc w:val="both"/>
        <w:rPr>
          <w:rFonts w:ascii="Arial" w:eastAsia="Calibri" w:hAnsi="Arial" w:cs="Arial"/>
          <w:sz w:val="18"/>
          <w:lang w:val="en-GB" w:eastAsia="zh-CN"/>
        </w:rPr>
      </w:pPr>
      <w:r w:rsidRPr="003A5057">
        <w:rPr>
          <w:rFonts w:ascii="Arial" w:eastAsia="Calibri" w:hAnsi="Arial" w:cs="Arial"/>
          <w:b/>
          <w:i/>
          <w:sz w:val="18"/>
          <w:u w:val="single"/>
          <w:lang w:val="en-GB" w:eastAsia="zh-CN"/>
        </w:rPr>
        <w:t>Annex 2 do the Beneficial Owner Statement</w:t>
      </w:r>
      <w:r w:rsidRPr="003A5057">
        <w:rPr>
          <w:rFonts w:ascii="Arial" w:eastAsia="Calibri" w:hAnsi="Arial" w:cs="Arial"/>
          <w:sz w:val="18"/>
          <w:u w:val="single"/>
          <w:lang w:val="en-GB" w:eastAsia="zh-CN"/>
        </w:rPr>
        <w:t xml:space="preserve"> </w:t>
      </w:r>
      <w:r w:rsidR="00B57B8B">
        <w:rPr>
          <w:rFonts w:ascii="Arial" w:eastAsia="Calibri" w:hAnsi="Arial" w:cs="Arial"/>
          <w:sz w:val="18"/>
          <w:u w:val="single"/>
          <w:lang w:val="en-GB" w:eastAsia="zh-CN"/>
        </w:rPr>
        <w:t xml:space="preserve">- </w:t>
      </w:r>
      <w:r w:rsidRPr="003A5057">
        <w:rPr>
          <w:rFonts w:ascii="Arial" w:eastAsia="Calibri" w:hAnsi="Arial" w:cs="Arial"/>
          <w:b/>
          <w:sz w:val="18"/>
          <w:lang w:val="en-GB" w:eastAsia="zh-CN"/>
        </w:rPr>
        <w:t>Explanations to the Beneficial Owner Statement</w:t>
      </w:r>
      <w:r w:rsidRPr="003A5057" w:rsidDel="00073E3D">
        <w:rPr>
          <w:rFonts w:ascii="Arial" w:eastAsia="Calibri" w:hAnsi="Arial" w:cs="Arial"/>
          <w:b/>
          <w:sz w:val="18"/>
          <w:lang w:val="en-GB" w:eastAsia="zh-CN"/>
        </w:rPr>
        <w:t xml:space="preserve"> </w:t>
      </w:r>
    </w:p>
    <w:p w14:paraId="0648E2EE" w14:textId="77777777" w:rsidR="00594869" w:rsidRPr="003A5057" w:rsidRDefault="00594869" w:rsidP="003A5057">
      <w:pPr>
        <w:suppressAutoHyphens/>
        <w:spacing w:line="276" w:lineRule="auto"/>
        <w:ind w:left="284" w:hanging="284"/>
        <w:contextualSpacing/>
        <w:jc w:val="both"/>
        <w:rPr>
          <w:rFonts w:ascii="Arial" w:eastAsia="Calibri" w:hAnsi="Arial" w:cs="Arial"/>
          <w:sz w:val="18"/>
          <w:lang w:val="en-GB" w:eastAsia="zh-CN"/>
        </w:rPr>
      </w:pPr>
    </w:p>
    <w:p w14:paraId="35367192" w14:textId="77777777" w:rsidR="00594869" w:rsidRPr="003A5057" w:rsidRDefault="00594869" w:rsidP="003A5057">
      <w:pPr>
        <w:suppressAutoHyphens/>
        <w:spacing w:line="276" w:lineRule="auto"/>
        <w:ind w:left="284" w:hanging="284"/>
        <w:contextualSpacing/>
        <w:jc w:val="both"/>
        <w:rPr>
          <w:rFonts w:ascii="Arial" w:eastAsia="Calibri" w:hAnsi="Arial" w:cs="Arial"/>
          <w:sz w:val="18"/>
          <w:lang w:val="en-GB" w:eastAsia="zh-CN"/>
        </w:rPr>
      </w:pPr>
      <w:r w:rsidRPr="003A5057">
        <w:rPr>
          <w:rFonts w:ascii="Arial" w:eastAsia="Calibri" w:hAnsi="Arial" w:cs="Arial"/>
          <w:sz w:val="18"/>
          <w:lang w:val="en-GB" w:eastAsia="zh-CN"/>
        </w:rPr>
        <w:t>Due to Act of March 2018 on counteracting money laundering and terrorist financing (Polish act) implementing:</w:t>
      </w:r>
    </w:p>
    <w:p w14:paraId="04AFAEDB" w14:textId="77777777" w:rsidR="00594869" w:rsidRPr="003A5057" w:rsidRDefault="00594869" w:rsidP="00A80ADA">
      <w:pPr>
        <w:pStyle w:val="Akapitzlist"/>
        <w:numPr>
          <w:ilvl w:val="0"/>
          <w:numId w:val="10"/>
        </w:numPr>
        <w:suppressAutoHyphens/>
        <w:spacing w:after="240"/>
        <w:ind w:left="284" w:hanging="284"/>
        <w:jc w:val="both"/>
        <w:rPr>
          <w:rFonts w:ascii="Arial" w:hAnsi="Arial" w:cs="Arial"/>
          <w:sz w:val="18"/>
          <w:szCs w:val="20"/>
          <w:lang w:val="en-GB" w:eastAsia="zh-CN"/>
        </w:rPr>
      </w:pPr>
      <w:r w:rsidRPr="003A5057">
        <w:rPr>
          <w:rFonts w:ascii="Arial" w:hAnsi="Arial" w:cs="Arial"/>
          <w:sz w:val="18"/>
          <w:szCs w:val="20"/>
          <w:lang w:val="en-GB" w:eastAsia="zh-CN"/>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and</w:t>
      </w:r>
    </w:p>
    <w:p w14:paraId="62D3BF9A" w14:textId="77777777" w:rsidR="00594869" w:rsidRPr="003A5057" w:rsidRDefault="00594869" w:rsidP="00A80ADA">
      <w:pPr>
        <w:pStyle w:val="Akapitzlist"/>
        <w:numPr>
          <w:ilvl w:val="0"/>
          <w:numId w:val="10"/>
        </w:numPr>
        <w:suppressAutoHyphens/>
        <w:spacing w:after="240"/>
        <w:ind w:left="284" w:hanging="284"/>
        <w:jc w:val="both"/>
        <w:rPr>
          <w:rFonts w:ascii="Arial" w:hAnsi="Arial" w:cs="Arial"/>
          <w:sz w:val="18"/>
          <w:szCs w:val="20"/>
          <w:lang w:val="en-GB" w:eastAsia="zh-CN"/>
        </w:rPr>
      </w:pPr>
      <w:r w:rsidRPr="003A5057">
        <w:rPr>
          <w:rFonts w:ascii="Arial" w:hAnsi="Arial" w:cs="Arial"/>
          <w:sz w:val="18"/>
          <w:szCs w:val="20"/>
          <w:lang w:val="en-GB" w:eastAsia="zh-CN"/>
        </w:rPr>
        <w:t>DIRECTIVE (EU) 2018/843 OF THE EUROPEAN PARLIAMENT AND OF THE COUNCIL of 30 May 2018 amending Directive (EU) 2015/849 on the prevention of the use of the financial system for the purposes of money laundering or terrorist financing, and amending Directives 2009/138/EC and 2013/36/EU:</w:t>
      </w:r>
    </w:p>
    <w:p w14:paraId="706A720D" w14:textId="77777777" w:rsidR="00594869" w:rsidRPr="003A5057" w:rsidRDefault="00594869" w:rsidP="003A5057">
      <w:pPr>
        <w:pStyle w:val="Akapitzlist"/>
        <w:suppressAutoHyphens/>
        <w:ind w:left="284" w:hanging="284"/>
        <w:jc w:val="both"/>
        <w:rPr>
          <w:rFonts w:ascii="Arial" w:hAnsi="Arial" w:cs="Arial"/>
          <w:sz w:val="18"/>
          <w:szCs w:val="20"/>
          <w:lang w:val="en-GB" w:eastAsia="zh-CN"/>
        </w:rPr>
      </w:pPr>
    </w:p>
    <w:p w14:paraId="3EA64745" w14:textId="77777777" w:rsidR="00594869" w:rsidRPr="003A5057" w:rsidRDefault="00594869" w:rsidP="00A80ADA">
      <w:pPr>
        <w:pStyle w:val="Akapitzlist"/>
        <w:numPr>
          <w:ilvl w:val="0"/>
          <w:numId w:val="12"/>
        </w:numPr>
        <w:suppressAutoHyphens/>
        <w:spacing w:after="240"/>
        <w:ind w:left="284" w:hanging="284"/>
        <w:jc w:val="both"/>
        <w:rPr>
          <w:rFonts w:ascii="Arial" w:hAnsi="Arial" w:cs="Arial"/>
          <w:b/>
          <w:sz w:val="18"/>
          <w:szCs w:val="20"/>
          <w:lang w:eastAsia="zh-CN"/>
        </w:rPr>
      </w:pPr>
      <w:r w:rsidRPr="003A5057">
        <w:rPr>
          <w:rFonts w:ascii="Arial" w:hAnsi="Arial" w:cs="Arial"/>
          <w:b/>
          <w:sz w:val="18"/>
          <w:szCs w:val="20"/>
          <w:lang w:eastAsia="zh-CN"/>
        </w:rPr>
        <w:t>THE BENEFICIAL OWNER</w:t>
      </w:r>
    </w:p>
    <w:p w14:paraId="0C09074C" w14:textId="77777777" w:rsidR="00594869" w:rsidRPr="003A5057" w:rsidRDefault="00594869" w:rsidP="003A5057">
      <w:pPr>
        <w:suppressAutoHyphens/>
        <w:spacing w:line="276" w:lineRule="auto"/>
        <w:ind w:left="284" w:hanging="284"/>
        <w:jc w:val="both"/>
        <w:rPr>
          <w:rFonts w:ascii="Arial" w:eastAsia="Calibri" w:hAnsi="Arial" w:cs="Arial"/>
          <w:sz w:val="18"/>
          <w:lang w:val="en-GB" w:eastAsia="zh-CN"/>
        </w:rPr>
      </w:pPr>
      <w:r w:rsidRPr="003A5057">
        <w:rPr>
          <w:rFonts w:ascii="Arial" w:eastAsia="Calibri" w:hAnsi="Arial" w:cs="Arial"/>
          <w:sz w:val="18"/>
          <w:lang w:val="en-GB" w:eastAsia="zh-CN"/>
        </w:rPr>
        <w:t>The Beneficial owner is any natural person who exercise, directly or indirectly, control over a customer through the powers held, which result from legal or actual circumstances, enabling exerting a critical impact on activities or actions undertaken by a customer or any natural person on whose behalf a business relationship is established or an occasional transaction is conducted, including:</w:t>
      </w:r>
    </w:p>
    <w:p w14:paraId="5169B14B" w14:textId="77777777" w:rsidR="00594869" w:rsidRPr="003A5057" w:rsidRDefault="00594869" w:rsidP="00A80ADA">
      <w:pPr>
        <w:pStyle w:val="Akapitzlist"/>
        <w:numPr>
          <w:ilvl w:val="0"/>
          <w:numId w:val="9"/>
        </w:numPr>
        <w:suppressAutoHyphens/>
        <w:spacing w:after="240"/>
        <w:ind w:left="284" w:hanging="284"/>
        <w:jc w:val="both"/>
        <w:rPr>
          <w:rFonts w:ascii="Arial" w:hAnsi="Arial" w:cs="Arial"/>
          <w:sz w:val="18"/>
          <w:szCs w:val="20"/>
          <w:lang w:val="en-GB" w:eastAsia="zh-CN"/>
        </w:rPr>
      </w:pPr>
      <w:r w:rsidRPr="003A5057">
        <w:rPr>
          <w:rFonts w:ascii="Arial" w:hAnsi="Arial" w:cs="Arial"/>
          <w:sz w:val="18"/>
          <w:szCs w:val="20"/>
          <w:lang w:val="en-GB" w:eastAsia="zh-CN"/>
        </w:rPr>
        <w:t>In the case of a legal entity other than a company whose securities are admitted to trading on a regulated market that is subject to information disclosure requirements arising from the European Union law or corresponding regulations of a third country:</w:t>
      </w:r>
    </w:p>
    <w:p w14:paraId="5EC37D69" w14:textId="77777777" w:rsidR="00594869" w:rsidRPr="003A5057" w:rsidRDefault="00594869" w:rsidP="00A80ADA">
      <w:pPr>
        <w:pStyle w:val="Akapitzlist"/>
        <w:numPr>
          <w:ilvl w:val="0"/>
          <w:numId w:val="7"/>
        </w:numPr>
        <w:suppressAutoHyphens/>
        <w:spacing w:after="240"/>
        <w:ind w:left="284" w:hanging="284"/>
        <w:jc w:val="both"/>
        <w:rPr>
          <w:rFonts w:ascii="Arial" w:hAnsi="Arial" w:cs="Arial"/>
          <w:sz w:val="18"/>
          <w:szCs w:val="20"/>
          <w:lang w:val="en-GB" w:eastAsia="zh-CN"/>
        </w:rPr>
      </w:pPr>
      <w:r w:rsidRPr="003A5057">
        <w:rPr>
          <w:rFonts w:ascii="Arial" w:hAnsi="Arial" w:cs="Arial"/>
          <w:sz w:val="18"/>
          <w:szCs w:val="20"/>
          <w:lang w:val="en-GB" w:eastAsia="zh-CN"/>
        </w:rPr>
        <w:t>a natural person being the stakeholder or shareholder holding the ownership title of more than 25% of the total number of stocks or shares of such legal person;</w:t>
      </w:r>
    </w:p>
    <w:p w14:paraId="0CAF05F5" w14:textId="77777777" w:rsidR="00594869" w:rsidRPr="003A5057" w:rsidRDefault="00594869" w:rsidP="00A80ADA">
      <w:pPr>
        <w:pStyle w:val="Akapitzlist"/>
        <w:numPr>
          <w:ilvl w:val="0"/>
          <w:numId w:val="7"/>
        </w:numPr>
        <w:suppressAutoHyphens/>
        <w:spacing w:after="240"/>
        <w:ind w:left="284" w:hanging="284"/>
        <w:jc w:val="both"/>
        <w:rPr>
          <w:rFonts w:ascii="Arial" w:hAnsi="Arial" w:cs="Arial"/>
          <w:sz w:val="18"/>
          <w:szCs w:val="20"/>
          <w:lang w:val="en-GB" w:eastAsia="zh-CN"/>
        </w:rPr>
      </w:pPr>
      <w:r w:rsidRPr="003A5057">
        <w:rPr>
          <w:rFonts w:ascii="Arial" w:hAnsi="Arial" w:cs="Arial"/>
          <w:sz w:val="18"/>
          <w:szCs w:val="20"/>
          <w:lang w:val="en-GB" w:eastAsia="zh-CN"/>
        </w:rPr>
        <w:t>a natural person holding more than 25% of the total number of votes in the governing body of this legal person also as a pledgee or a user, or under agreements with others persons authorized to vote;</w:t>
      </w:r>
    </w:p>
    <w:p w14:paraId="31842F31" w14:textId="77777777" w:rsidR="00594869" w:rsidRPr="003A5057" w:rsidRDefault="00594869" w:rsidP="00A80ADA">
      <w:pPr>
        <w:pStyle w:val="Akapitzlist"/>
        <w:numPr>
          <w:ilvl w:val="0"/>
          <w:numId w:val="7"/>
        </w:numPr>
        <w:suppressAutoHyphens/>
        <w:spacing w:after="240"/>
        <w:ind w:left="284" w:hanging="284"/>
        <w:jc w:val="both"/>
        <w:rPr>
          <w:rFonts w:ascii="Arial" w:hAnsi="Arial" w:cs="Arial"/>
          <w:sz w:val="18"/>
          <w:szCs w:val="20"/>
          <w:lang w:val="en-GB" w:eastAsia="zh-CN"/>
        </w:rPr>
      </w:pPr>
      <w:r w:rsidRPr="003A5057">
        <w:rPr>
          <w:rFonts w:ascii="Arial" w:hAnsi="Arial" w:cs="Arial"/>
          <w:sz w:val="18"/>
          <w:szCs w:val="20"/>
          <w:lang w:val="en-GB" w:eastAsia="zh-CN"/>
        </w:rPr>
        <w:t>a natural person exercising control over a legal person or legal persons holding in aggregate the ownership title  of more than 25% of the total number of stocks or shares, or holding in aggregate more than 25% of the total number of votes in the governing body of this legal person, also as a pledgee or a user, or under agreements with other persons authorised to vote;</w:t>
      </w:r>
    </w:p>
    <w:p w14:paraId="37134491" w14:textId="77777777" w:rsidR="00594869" w:rsidRPr="003A5057" w:rsidRDefault="00594869" w:rsidP="00A80ADA">
      <w:pPr>
        <w:pStyle w:val="Akapitzlist"/>
        <w:numPr>
          <w:ilvl w:val="0"/>
          <w:numId w:val="7"/>
        </w:numPr>
        <w:suppressAutoHyphens/>
        <w:spacing w:after="240"/>
        <w:ind w:left="284" w:hanging="284"/>
        <w:jc w:val="both"/>
        <w:rPr>
          <w:rFonts w:ascii="Arial" w:hAnsi="Arial" w:cs="Arial"/>
          <w:sz w:val="18"/>
          <w:szCs w:val="20"/>
          <w:lang w:val="en-GB" w:eastAsia="zh-CN"/>
        </w:rPr>
      </w:pPr>
      <w:r w:rsidRPr="003A5057">
        <w:rPr>
          <w:rFonts w:ascii="Arial" w:hAnsi="Arial" w:cs="Arial"/>
          <w:sz w:val="18"/>
          <w:szCs w:val="20"/>
          <w:lang w:val="en-GB" w:eastAsia="zh-CN"/>
        </w:rPr>
        <w:t>a natural person exercising control over legal person through holding powers referred to in Article 3(1)(37) of the Accounting Act of 29 September 1994 (Journal of Laws of 2021, item 217), i.e. a natural person controlling a legal entity through holding powers identical to those of the parent company, or</w:t>
      </w:r>
    </w:p>
    <w:p w14:paraId="793A3960" w14:textId="77777777" w:rsidR="00594869" w:rsidRPr="003A5057" w:rsidRDefault="00594869" w:rsidP="00A80ADA">
      <w:pPr>
        <w:pStyle w:val="Akapitzlist"/>
        <w:numPr>
          <w:ilvl w:val="0"/>
          <w:numId w:val="7"/>
        </w:numPr>
        <w:suppressAutoHyphens/>
        <w:spacing w:after="240"/>
        <w:ind w:left="284" w:hanging="284"/>
        <w:jc w:val="both"/>
        <w:rPr>
          <w:rFonts w:ascii="Arial" w:hAnsi="Arial" w:cs="Arial"/>
          <w:sz w:val="18"/>
          <w:szCs w:val="20"/>
          <w:lang w:val="en-GB" w:eastAsia="zh-CN"/>
        </w:rPr>
      </w:pPr>
      <w:r w:rsidRPr="003A5057">
        <w:rPr>
          <w:rFonts w:ascii="Arial" w:hAnsi="Arial" w:cs="Arial"/>
          <w:sz w:val="18"/>
          <w:szCs w:val="20"/>
          <w:lang w:val="en-GB" w:eastAsia="zh-CN"/>
        </w:rPr>
        <w:t>a natural person holding a senior management position in the case of documented lack of possibility to determine the identity, or doubts regarding the identity of natural persons defined in the first - the fourth indent, and in the case of failure to confirm the suspicion of money laundering or terrorist financing.</w:t>
      </w:r>
    </w:p>
    <w:p w14:paraId="49B81BC0" w14:textId="77777777" w:rsidR="00594869" w:rsidRPr="003A5057" w:rsidRDefault="00594869" w:rsidP="003A5057">
      <w:pPr>
        <w:pStyle w:val="Akapitzlist"/>
        <w:suppressAutoHyphens/>
        <w:ind w:left="284" w:hanging="284"/>
        <w:jc w:val="both"/>
        <w:rPr>
          <w:rFonts w:ascii="Arial" w:hAnsi="Arial" w:cs="Arial"/>
          <w:sz w:val="18"/>
          <w:szCs w:val="20"/>
          <w:lang w:val="en-GB" w:eastAsia="zh-CN"/>
        </w:rPr>
      </w:pPr>
    </w:p>
    <w:p w14:paraId="370D629A" w14:textId="77777777" w:rsidR="00594869" w:rsidRPr="003A5057" w:rsidRDefault="00594869" w:rsidP="00A80ADA">
      <w:pPr>
        <w:pStyle w:val="Akapitzlist"/>
        <w:numPr>
          <w:ilvl w:val="0"/>
          <w:numId w:val="9"/>
        </w:numPr>
        <w:suppressAutoHyphens/>
        <w:spacing w:after="240"/>
        <w:ind w:left="284" w:hanging="284"/>
        <w:jc w:val="both"/>
        <w:rPr>
          <w:rFonts w:ascii="Arial" w:hAnsi="Arial" w:cs="Arial"/>
          <w:sz w:val="18"/>
          <w:szCs w:val="20"/>
          <w:lang w:val="en-GB" w:eastAsia="zh-CN"/>
        </w:rPr>
      </w:pPr>
      <w:r w:rsidRPr="003A5057">
        <w:rPr>
          <w:rFonts w:ascii="Arial" w:hAnsi="Arial" w:cs="Arial"/>
          <w:sz w:val="18"/>
          <w:szCs w:val="20"/>
          <w:lang w:val="en-GB" w:eastAsia="zh-CN"/>
        </w:rPr>
        <w:t>In the case of a trust:</w:t>
      </w:r>
    </w:p>
    <w:p w14:paraId="178C7D39" w14:textId="77777777" w:rsidR="00594869" w:rsidRPr="003A5057" w:rsidRDefault="00594869" w:rsidP="00A80ADA">
      <w:pPr>
        <w:pStyle w:val="Akapitzlist"/>
        <w:numPr>
          <w:ilvl w:val="0"/>
          <w:numId w:val="8"/>
        </w:numPr>
        <w:suppressAutoHyphens/>
        <w:spacing w:after="240"/>
        <w:ind w:left="284" w:hanging="284"/>
        <w:jc w:val="both"/>
        <w:rPr>
          <w:rFonts w:ascii="Arial" w:hAnsi="Arial" w:cs="Arial"/>
          <w:sz w:val="18"/>
          <w:szCs w:val="20"/>
          <w:lang w:eastAsia="zh-CN"/>
        </w:rPr>
      </w:pPr>
      <w:r w:rsidRPr="003A5057">
        <w:rPr>
          <w:rFonts w:ascii="Arial" w:hAnsi="Arial" w:cs="Arial"/>
          <w:sz w:val="18"/>
          <w:szCs w:val="20"/>
          <w:lang w:eastAsia="zh-CN"/>
        </w:rPr>
        <w:t xml:space="preserve">a </w:t>
      </w:r>
      <w:proofErr w:type="spellStart"/>
      <w:r w:rsidRPr="003A5057">
        <w:rPr>
          <w:rFonts w:ascii="Arial" w:hAnsi="Arial" w:cs="Arial"/>
          <w:sz w:val="18"/>
          <w:szCs w:val="20"/>
          <w:lang w:eastAsia="zh-CN"/>
        </w:rPr>
        <w:t>founder</w:t>
      </w:r>
      <w:proofErr w:type="spellEnd"/>
      <w:r w:rsidRPr="003A5057">
        <w:rPr>
          <w:rFonts w:ascii="Arial" w:hAnsi="Arial" w:cs="Arial"/>
          <w:sz w:val="18"/>
          <w:szCs w:val="20"/>
          <w:lang w:eastAsia="zh-CN"/>
        </w:rPr>
        <w:t>,</w:t>
      </w:r>
    </w:p>
    <w:p w14:paraId="03ACADEE" w14:textId="77777777" w:rsidR="00594869" w:rsidRPr="003A5057" w:rsidRDefault="00594869" w:rsidP="00A80ADA">
      <w:pPr>
        <w:pStyle w:val="Akapitzlist"/>
        <w:numPr>
          <w:ilvl w:val="0"/>
          <w:numId w:val="8"/>
        </w:numPr>
        <w:suppressAutoHyphens/>
        <w:spacing w:after="240"/>
        <w:ind w:left="284" w:hanging="284"/>
        <w:jc w:val="both"/>
        <w:rPr>
          <w:rFonts w:ascii="Arial" w:hAnsi="Arial" w:cs="Arial"/>
          <w:sz w:val="18"/>
          <w:szCs w:val="20"/>
          <w:lang w:eastAsia="zh-CN"/>
        </w:rPr>
      </w:pPr>
      <w:r w:rsidRPr="003A5057">
        <w:rPr>
          <w:rFonts w:ascii="Arial" w:hAnsi="Arial" w:cs="Arial"/>
          <w:sz w:val="18"/>
          <w:szCs w:val="20"/>
          <w:lang w:eastAsia="zh-CN"/>
        </w:rPr>
        <w:t xml:space="preserve">a </w:t>
      </w:r>
      <w:proofErr w:type="spellStart"/>
      <w:r w:rsidRPr="003A5057">
        <w:rPr>
          <w:rFonts w:ascii="Arial" w:hAnsi="Arial" w:cs="Arial"/>
          <w:sz w:val="18"/>
          <w:szCs w:val="20"/>
          <w:lang w:eastAsia="zh-CN"/>
        </w:rPr>
        <w:t>trustee</w:t>
      </w:r>
      <w:proofErr w:type="spellEnd"/>
      <w:r w:rsidRPr="003A5057">
        <w:rPr>
          <w:rFonts w:ascii="Arial" w:hAnsi="Arial" w:cs="Arial"/>
          <w:sz w:val="18"/>
          <w:szCs w:val="20"/>
          <w:lang w:eastAsia="zh-CN"/>
        </w:rPr>
        <w:t>,</w:t>
      </w:r>
    </w:p>
    <w:p w14:paraId="12993C1C" w14:textId="77777777" w:rsidR="00594869" w:rsidRPr="003A5057" w:rsidRDefault="00594869" w:rsidP="00A80ADA">
      <w:pPr>
        <w:pStyle w:val="Akapitzlist"/>
        <w:numPr>
          <w:ilvl w:val="0"/>
          <w:numId w:val="8"/>
        </w:numPr>
        <w:suppressAutoHyphens/>
        <w:spacing w:after="240"/>
        <w:ind w:left="284" w:hanging="284"/>
        <w:jc w:val="both"/>
        <w:rPr>
          <w:rFonts w:ascii="Arial" w:hAnsi="Arial" w:cs="Arial"/>
          <w:sz w:val="18"/>
          <w:szCs w:val="20"/>
          <w:lang w:eastAsia="zh-CN"/>
        </w:rPr>
      </w:pPr>
      <w:r w:rsidRPr="003A5057">
        <w:rPr>
          <w:rFonts w:ascii="Arial" w:hAnsi="Arial" w:cs="Arial"/>
          <w:sz w:val="18"/>
          <w:szCs w:val="20"/>
          <w:lang w:eastAsia="zh-CN"/>
        </w:rPr>
        <w:t xml:space="preserve">a </w:t>
      </w:r>
      <w:proofErr w:type="spellStart"/>
      <w:r w:rsidRPr="003A5057">
        <w:rPr>
          <w:rFonts w:ascii="Arial" w:hAnsi="Arial" w:cs="Arial"/>
          <w:sz w:val="18"/>
          <w:szCs w:val="20"/>
          <w:lang w:eastAsia="zh-CN"/>
        </w:rPr>
        <w:t>supervisor</w:t>
      </w:r>
      <w:proofErr w:type="spellEnd"/>
      <w:r w:rsidRPr="003A5057">
        <w:rPr>
          <w:rFonts w:ascii="Arial" w:hAnsi="Arial" w:cs="Arial"/>
          <w:sz w:val="18"/>
          <w:szCs w:val="20"/>
          <w:lang w:eastAsia="zh-CN"/>
        </w:rPr>
        <w:t xml:space="preserve">, </w:t>
      </w:r>
      <w:proofErr w:type="spellStart"/>
      <w:r w:rsidRPr="003A5057">
        <w:rPr>
          <w:rFonts w:ascii="Arial" w:hAnsi="Arial" w:cs="Arial"/>
          <w:sz w:val="18"/>
          <w:szCs w:val="20"/>
          <w:lang w:eastAsia="zh-CN"/>
        </w:rPr>
        <w:t>if</w:t>
      </w:r>
      <w:proofErr w:type="spellEnd"/>
      <w:r w:rsidRPr="003A5057">
        <w:rPr>
          <w:rFonts w:ascii="Arial" w:hAnsi="Arial" w:cs="Arial"/>
          <w:sz w:val="18"/>
          <w:szCs w:val="20"/>
          <w:lang w:eastAsia="zh-CN"/>
        </w:rPr>
        <w:t xml:space="preserve"> </w:t>
      </w:r>
      <w:proofErr w:type="spellStart"/>
      <w:r w:rsidRPr="003A5057">
        <w:rPr>
          <w:rFonts w:ascii="Arial" w:hAnsi="Arial" w:cs="Arial"/>
          <w:sz w:val="18"/>
          <w:szCs w:val="20"/>
          <w:lang w:eastAsia="zh-CN"/>
        </w:rPr>
        <w:t>established</w:t>
      </w:r>
      <w:proofErr w:type="spellEnd"/>
      <w:r w:rsidRPr="003A5057">
        <w:rPr>
          <w:rFonts w:ascii="Arial" w:hAnsi="Arial" w:cs="Arial"/>
          <w:sz w:val="18"/>
          <w:szCs w:val="20"/>
          <w:lang w:eastAsia="zh-CN"/>
        </w:rPr>
        <w:t>,</w:t>
      </w:r>
    </w:p>
    <w:p w14:paraId="1BA3BDF0" w14:textId="77777777" w:rsidR="00594869" w:rsidRPr="003A5057" w:rsidRDefault="00594869" w:rsidP="00A80ADA">
      <w:pPr>
        <w:pStyle w:val="Akapitzlist"/>
        <w:numPr>
          <w:ilvl w:val="0"/>
          <w:numId w:val="8"/>
        </w:numPr>
        <w:suppressAutoHyphens/>
        <w:spacing w:after="240"/>
        <w:ind w:left="284" w:hanging="284"/>
        <w:jc w:val="both"/>
        <w:rPr>
          <w:rFonts w:ascii="Arial" w:hAnsi="Arial" w:cs="Arial"/>
          <w:sz w:val="18"/>
          <w:szCs w:val="20"/>
          <w:lang w:val="en-GB" w:eastAsia="zh-CN"/>
        </w:rPr>
      </w:pPr>
      <w:r w:rsidRPr="003A5057">
        <w:rPr>
          <w:rFonts w:ascii="Arial" w:hAnsi="Arial" w:cs="Arial"/>
          <w:sz w:val="18"/>
          <w:szCs w:val="20"/>
          <w:lang w:val="en-GB" w:eastAsia="zh-CN"/>
        </w:rPr>
        <w:t>a beneficiary or - where a natural persons benefiting from the trust have not yet to be determined -  the group of persons in whose main benefit the trust were established or operates,</w:t>
      </w:r>
    </w:p>
    <w:p w14:paraId="73BA69C4" w14:textId="77777777" w:rsidR="00594869" w:rsidRPr="003A5057" w:rsidRDefault="00594869" w:rsidP="00A80ADA">
      <w:pPr>
        <w:pStyle w:val="Akapitzlist"/>
        <w:numPr>
          <w:ilvl w:val="0"/>
          <w:numId w:val="8"/>
        </w:numPr>
        <w:suppressAutoHyphens/>
        <w:spacing w:after="240"/>
        <w:ind w:left="284" w:hanging="284"/>
        <w:jc w:val="both"/>
        <w:rPr>
          <w:rFonts w:ascii="Arial" w:hAnsi="Arial" w:cs="Arial"/>
          <w:sz w:val="18"/>
          <w:szCs w:val="20"/>
          <w:lang w:val="en-GB" w:eastAsia="zh-CN"/>
        </w:rPr>
      </w:pPr>
      <w:r w:rsidRPr="003A5057">
        <w:rPr>
          <w:rFonts w:ascii="Arial" w:hAnsi="Arial" w:cs="Arial"/>
          <w:sz w:val="18"/>
          <w:szCs w:val="20"/>
          <w:lang w:val="en-GB" w:eastAsia="zh-CN"/>
        </w:rPr>
        <w:t>other natural person exercising control over the trust,</w:t>
      </w:r>
    </w:p>
    <w:p w14:paraId="51786C47" w14:textId="77777777" w:rsidR="00594869" w:rsidRPr="003A5057" w:rsidRDefault="00594869" w:rsidP="00A80ADA">
      <w:pPr>
        <w:pStyle w:val="Akapitzlist"/>
        <w:numPr>
          <w:ilvl w:val="0"/>
          <w:numId w:val="8"/>
        </w:numPr>
        <w:suppressAutoHyphens/>
        <w:spacing w:after="240"/>
        <w:ind w:left="284" w:hanging="284"/>
        <w:jc w:val="both"/>
        <w:rPr>
          <w:rFonts w:ascii="Arial" w:hAnsi="Arial" w:cs="Arial"/>
          <w:sz w:val="18"/>
          <w:szCs w:val="20"/>
          <w:lang w:val="en-GB" w:eastAsia="zh-CN"/>
        </w:rPr>
      </w:pPr>
      <w:r w:rsidRPr="003A5057">
        <w:rPr>
          <w:rFonts w:ascii="Arial" w:hAnsi="Arial" w:cs="Arial"/>
          <w:sz w:val="18"/>
          <w:szCs w:val="20"/>
          <w:lang w:val="en-GB" w:eastAsia="zh-CN"/>
        </w:rPr>
        <w:t>other natural person having powers or performing duties equivalent to defined in the first - the fifth indent.</w:t>
      </w:r>
    </w:p>
    <w:p w14:paraId="13DEC52D" w14:textId="77777777" w:rsidR="00594869" w:rsidRPr="003A5057" w:rsidRDefault="00594869" w:rsidP="003A5057">
      <w:pPr>
        <w:pStyle w:val="Akapitzlist"/>
        <w:suppressAutoHyphens/>
        <w:ind w:left="284" w:hanging="284"/>
        <w:jc w:val="both"/>
        <w:rPr>
          <w:rFonts w:ascii="Arial" w:hAnsi="Arial" w:cs="Arial"/>
          <w:sz w:val="18"/>
          <w:szCs w:val="20"/>
          <w:lang w:val="en-GB" w:eastAsia="zh-CN"/>
        </w:rPr>
      </w:pPr>
    </w:p>
    <w:p w14:paraId="643EF99B" w14:textId="77777777" w:rsidR="00594869" w:rsidRPr="003A5057" w:rsidRDefault="00594869" w:rsidP="00A80ADA">
      <w:pPr>
        <w:pStyle w:val="Akapitzlist"/>
        <w:numPr>
          <w:ilvl w:val="0"/>
          <w:numId w:val="9"/>
        </w:numPr>
        <w:suppressAutoHyphens/>
        <w:spacing w:after="240"/>
        <w:ind w:left="284" w:hanging="284"/>
        <w:jc w:val="both"/>
        <w:rPr>
          <w:rFonts w:ascii="Arial" w:hAnsi="Arial" w:cs="Arial"/>
          <w:sz w:val="18"/>
          <w:szCs w:val="20"/>
          <w:lang w:val="en-GB" w:eastAsia="zh-CN"/>
        </w:rPr>
      </w:pPr>
      <w:r w:rsidRPr="003A5057">
        <w:rPr>
          <w:rFonts w:ascii="Arial" w:hAnsi="Arial" w:cs="Arial"/>
          <w:sz w:val="18"/>
          <w:szCs w:val="20"/>
          <w:lang w:val="en-GB" w:eastAsia="zh-CN"/>
        </w:rPr>
        <w:t>In the case of a natural person pursuing economic activity in relation to whom no premises or circumstances were found that could indicate the fact of exercising control over it by other natural person or natural persons, such natural person is simultaneously a Beneficial owner.</w:t>
      </w:r>
    </w:p>
    <w:p w14:paraId="20EC6BDB" w14:textId="188B6298" w:rsidR="00B871B2" w:rsidRDefault="00B871B2" w:rsidP="00286CC9">
      <w:pPr>
        <w:spacing w:line="276" w:lineRule="auto"/>
        <w:rPr>
          <w:rFonts w:ascii="Arial" w:hAnsi="Arial" w:cs="Arial"/>
          <w:b/>
          <w:lang w:val="en-GB"/>
        </w:rPr>
      </w:pPr>
    </w:p>
    <w:p w14:paraId="365229C0" w14:textId="0783635D" w:rsidR="00B02230" w:rsidRDefault="00B02230" w:rsidP="00286CC9">
      <w:pPr>
        <w:spacing w:line="276" w:lineRule="auto"/>
        <w:rPr>
          <w:rFonts w:ascii="Arial" w:hAnsi="Arial" w:cs="Arial"/>
          <w:b/>
          <w:lang w:val="en-GB"/>
        </w:rPr>
      </w:pPr>
    </w:p>
    <w:p w14:paraId="5687A50D" w14:textId="2D1F6F55" w:rsidR="00B02230" w:rsidRDefault="00B02230" w:rsidP="00286CC9">
      <w:pPr>
        <w:spacing w:line="276" w:lineRule="auto"/>
        <w:rPr>
          <w:rFonts w:ascii="Arial" w:hAnsi="Arial" w:cs="Arial"/>
          <w:b/>
          <w:lang w:val="en-GB"/>
        </w:rPr>
      </w:pPr>
    </w:p>
    <w:p w14:paraId="29FED32B" w14:textId="1AC76C19" w:rsidR="00B02230" w:rsidRDefault="00B02230" w:rsidP="00286CC9">
      <w:pPr>
        <w:spacing w:line="276" w:lineRule="auto"/>
        <w:rPr>
          <w:rFonts w:ascii="Arial" w:hAnsi="Arial" w:cs="Arial"/>
          <w:b/>
          <w:lang w:val="en-GB"/>
        </w:rPr>
      </w:pPr>
    </w:p>
    <w:p w14:paraId="6F8AA869" w14:textId="4C884047" w:rsidR="00B02230" w:rsidRDefault="00B02230" w:rsidP="00286CC9">
      <w:pPr>
        <w:spacing w:line="276" w:lineRule="auto"/>
        <w:rPr>
          <w:rFonts w:ascii="Arial" w:hAnsi="Arial" w:cs="Arial"/>
          <w:b/>
          <w:lang w:val="en-GB"/>
        </w:rPr>
      </w:pPr>
    </w:p>
    <w:p w14:paraId="2216C281" w14:textId="26D1F26A" w:rsidR="00B02230" w:rsidRDefault="00B02230" w:rsidP="00286CC9">
      <w:pPr>
        <w:spacing w:line="276" w:lineRule="auto"/>
        <w:rPr>
          <w:rFonts w:ascii="Arial" w:hAnsi="Arial" w:cs="Arial"/>
          <w:b/>
          <w:lang w:val="en-GB"/>
        </w:rPr>
      </w:pPr>
    </w:p>
    <w:p w14:paraId="5F4D9FC0" w14:textId="5CBF4495" w:rsidR="00B02230" w:rsidRDefault="00B02230" w:rsidP="00286CC9">
      <w:pPr>
        <w:spacing w:line="276" w:lineRule="auto"/>
        <w:rPr>
          <w:rFonts w:ascii="Arial" w:hAnsi="Arial" w:cs="Arial"/>
          <w:b/>
          <w:lang w:val="en-GB"/>
        </w:rPr>
      </w:pPr>
    </w:p>
    <w:p w14:paraId="30B6E365" w14:textId="3C0D0D35" w:rsidR="00B02230" w:rsidRDefault="00B02230" w:rsidP="00286CC9">
      <w:pPr>
        <w:spacing w:line="276" w:lineRule="auto"/>
        <w:rPr>
          <w:rFonts w:ascii="Arial" w:hAnsi="Arial" w:cs="Arial"/>
          <w:b/>
          <w:lang w:val="en-GB"/>
        </w:rPr>
      </w:pPr>
    </w:p>
    <w:p w14:paraId="5BC07362" w14:textId="28E41026" w:rsidR="00B02230" w:rsidRDefault="00B02230" w:rsidP="00286CC9">
      <w:pPr>
        <w:spacing w:line="276" w:lineRule="auto"/>
        <w:rPr>
          <w:rFonts w:ascii="Arial" w:hAnsi="Arial" w:cs="Arial"/>
          <w:b/>
          <w:lang w:val="en-GB"/>
        </w:rPr>
      </w:pPr>
    </w:p>
    <w:p w14:paraId="504C3EA5" w14:textId="2144A540" w:rsidR="00B02230" w:rsidRDefault="00B02230" w:rsidP="00286CC9">
      <w:pPr>
        <w:spacing w:line="276" w:lineRule="auto"/>
        <w:rPr>
          <w:rFonts w:ascii="Arial" w:hAnsi="Arial" w:cs="Arial"/>
          <w:b/>
          <w:lang w:val="en-GB"/>
        </w:rPr>
      </w:pPr>
    </w:p>
    <w:p w14:paraId="618439DA" w14:textId="45A1DB62" w:rsidR="00B02230" w:rsidRDefault="00B02230" w:rsidP="00286CC9">
      <w:pPr>
        <w:spacing w:line="276" w:lineRule="auto"/>
        <w:rPr>
          <w:rFonts w:ascii="Arial" w:hAnsi="Arial" w:cs="Arial"/>
          <w:b/>
          <w:lang w:val="en-GB"/>
        </w:rPr>
      </w:pPr>
    </w:p>
    <w:p w14:paraId="6D6A0BC6" w14:textId="0AD97900" w:rsidR="00B02230" w:rsidRDefault="00B02230" w:rsidP="00286CC9">
      <w:pPr>
        <w:spacing w:line="276" w:lineRule="auto"/>
        <w:rPr>
          <w:rFonts w:ascii="Arial" w:hAnsi="Arial" w:cs="Arial"/>
          <w:b/>
          <w:lang w:val="en-GB"/>
        </w:rPr>
      </w:pPr>
    </w:p>
    <w:p w14:paraId="5403A388" w14:textId="3FC38DD2" w:rsidR="00B02230" w:rsidRDefault="00B02230" w:rsidP="00286CC9">
      <w:pPr>
        <w:spacing w:line="276" w:lineRule="auto"/>
        <w:rPr>
          <w:rFonts w:ascii="Arial" w:hAnsi="Arial" w:cs="Arial"/>
          <w:b/>
          <w:lang w:val="en-GB"/>
        </w:rPr>
      </w:pPr>
    </w:p>
    <w:p w14:paraId="4C2499F7" w14:textId="3CDF1A0E" w:rsidR="00B02230" w:rsidRDefault="00B02230" w:rsidP="00286CC9">
      <w:pPr>
        <w:spacing w:line="276" w:lineRule="auto"/>
        <w:rPr>
          <w:rFonts w:ascii="Arial" w:hAnsi="Arial" w:cs="Arial"/>
          <w:b/>
          <w:lang w:val="en-GB"/>
        </w:rPr>
      </w:pPr>
    </w:p>
    <w:p w14:paraId="55F76ED1" w14:textId="3D2E8B50" w:rsidR="00B02230" w:rsidRDefault="00B02230" w:rsidP="00286CC9">
      <w:pPr>
        <w:spacing w:line="276" w:lineRule="auto"/>
        <w:rPr>
          <w:rFonts w:ascii="Arial" w:hAnsi="Arial" w:cs="Arial"/>
          <w:b/>
          <w:lang w:val="en-GB"/>
        </w:rPr>
      </w:pPr>
    </w:p>
    <w:p w14:paraId="3DA34BB6" w14:textId="289D57F3" w:rsidR="00B02230" w:rsidRDefault="00B02230" w:rsidP="00286CC9">
      <w:pPr>
        <w:spacing w:line="276" w:lineRule="auto"/>
        <w:rPr>
          <w:rFonts w:ascii="Arial" w:hAnsi="Arial" w:cs="Arial"/>
          <w:b/>
          <w:lang w:val="en-GB"/>
        </w:rPr>
      </w:pPr>
    </w:p>
    <w:p w14:paraId="3743DC7F" w14:textId="79F23CA7" w:rsidR="00B02230" w:rsidRDefault="00B02230" w:rsidP="00286CC9">
      <w:pPr>
        <w:spacing w:line="276" w:lineRule="auto"/>
        <w:rPr>
          <w:rFonts w:ascii="Arial" w:hAnsi="Arial" w:cs="Arial"/>
          <w:b/>
          <w:lang w:val="en-GB"/>
        </w:rPr>
      </w:pPr>
    </w:p>
    <w:p w14:paraId="5D0DC4C8" w14:textId="2E8F42C7" w:rsidR="00B02230" w:rsidRDefault="00B02230" w:rsidP="00286CC9">
      <w:pPr>
        <w:spacing w:line="276" w:lineRule="auto"/>
        <w:rPr>
          <w:rFonts w:ascii="Arial" w:hAnsi="Arial" w:cs="Arial"/>
          <w:b/>
          <w:lang w:val="en-GB"/>
        </w:rPr>
      </w:pPr>
    </w:p>
    <w:p w14:paraId="4901A8C1" w14:textId="2DAAA3C2" w:rsidR="00B02230" w:rsidRDefault="00B02230" w:rsidP="00286CC9">
      <w:pPr>
        <w:spacing w:line="276" w:lineRule="auto"/>
        <w:rPr>
          <w:rFonts w:ascii="Arial" w:hAnsi="Arial" w:cs="Arial"/>
          <w:b/>
          <w:lang w:val="en-GB"/>
        </w:rPr>
      </w:pPr>
    </w:p>
    <w:p w14:paraId="06592412" w14:textId="0A9EFBF7" w:rsidR="00B02230" w:rsidRDefault="00B02230" w:rsidP="00286CC9">
      <w:pPr>
        <w:spacing w:line="276" w:lineRule="auto"/>
        <w:rPr>
          <w:rFonts w:ascii="Arial" w:hAnsi="Arial" w:cs="Arial"/>
          <w:b/>
          <w:lang w:val="en-GB"/>
        </w:rPr>
      </w:pPr>
    </w:p>
    <w:p w14:paraId="1034EDED" w14:textId="47187986" w:rsidR="00B02230" w:rsidRDefault="00B02230" w:rsidP="00286CC9">
      <w:pPr>
        <w:spacing w:line="276" w:lineRule="auto"/>
        <w:rPr>
          <w:rFonts w:ascii="Arial" w:hAnsi="Arial" w:cs="Arial"/>
          <w:b/>
          <w:lang w:val="en-GB"/>
        </w:rPr>
      </w:pPr>
    </w:p>
    <w:p w14:paraId="10FAD537" w14:textId="089FE8EF" w:rsidR="00B02230" w:rsidRDefault="00B02230" w:rsidP="00286CC9">
      <w:pPr>
        <w:spacing w:line="276" w:lineRule="auto"/>
        <w:rPr>
          <w:rFonts w:ascii="Arial" w:hAnsi="Arial" w:cs="Arial"/>
          <w:b/>
          <w:lang w:val="en-GB"/>
        </w:rPr>
      </w:pPr>
    </w:p>
    <w:p w14:paraId="79B7D8BC" w14:textId="2B613C90" w:rsidR="00B02230" w:rsidRDefault="00B02230" w:rsidP="00286CC9">
      <w:pPr>
        <w:spacing w:line="276" w:lineRule="auto"/>
        <w:rPr>
          <w:rFonts w:ascii="Arial" w:hAnsi="Arial" w:cs="Arial"/>
          <w:b/>
          <w:lang w:val="en-GB"/>
        </w:rPr>
      </w:pPr>
    </w:p>
    <w:p w14:paraId="4C5D2758" w14:textId="672C005A" w:rsidR="00B02230" w:rsidRDefault="00B02230" w:rsidP="00286CC9">
      <w:pPr>
        <w:spacing w:line="276" w:lineRule="auto"/>
        <w:rPr>
          <w:rFonts w:ascii="Arial" w:hAnsi="Arial" w:cs="Arial"/>
          <w:b/>
          <w:lang w:val="en-GB"/>
        </w:rPr>
      </w:pPr>
    </w:p>
    <w:p w14:paraId="1E1676C2" w14:textId="7D3C61FF" w:rsidR="00B02230" w:rsidRDefault="00B02230" w:rsidP="00286CC9">
      <w:pPr>
        <w:spacing w:line="276" w:lineRule="auto"/>
        <w:rPr>
          <w:rFonts w:ascii="Arial" w:hAnsi="Arial" w:cs="Arial"/>
          <w:b/>
          <w:lang w:val="en-GB"/>
        </w:rPr>
      </w:pPr>
    </w:p>
    <w:p w14:paraId="1088630F" w14:textId="77FACE68" w:rsidR="00B02230" w:rsidRDefault="00B02230" w:rsidP="00286CC9">
      <w:pPr>
        <w:spacing w:line="276" w:lineRule="auto"/>
        <w:rPr>
          <w:rFonts w:ascii="Arial" w:hAnsi="Arial" w:cs="Arial"/>
          <w:b/>
          <w:lang w:val="en-GB"/>
        </w:rPr>
      </w:pPr>
    </w:p>
    <w:p w14:paraId="6BCD65D6" w14:textId="3F4C5768" w:rsidR="00B02230" w:rsidRDefault="00B02230" w:rsidP="00286CC9">
      <w:pPr>
        <w:spacing w:line="276" w:lineRule="auto"/>
        <w:rPr>
          <w:rFonts w:ascii="Arial" w:hAnsi="Arial" w:cs="Arial"/>
          <w:b/>
          <w:lang w:val="en-GB"/>
        </w:rPr>
      </w:pPr>
    </w:p>
    <w:p w14:paraId="6EC21568" w14:textId="4AAA9677" w:rsidR="00B02230" w:rsidRDefault="00B02230" w:rsidP="00286CC9">
      <w:pPr>
        <w:spacing w:line="276" w:lineRule="auto"/>
        <w:rPr>
          <w:rFonts w:ascii="Arial" w:hAnsi="Arial" w:cs="Arial"/>
          <w:b/>
          <w:lang w:val="en-GB"/>
        </w:rPr>
      </w:pPr>
    </w:p>
    <w:p w14:paraId="0D5B27E7" w14:textId="32C54F6D" w:rsidR="00B02230" w:rsidRDefault="00B02230" w:rsidP="00286CC9">
      <w:pPr>
        <w:spacing w:line="276" w:lineRule="auto"/>
        <w:rPr>
          <w:rFonts w:ascii="Arial" w:hAnsi="Arial" w:cs="Arial"/>
          <w:b/>
          <w:lang w:val="en-GB"/>
        </w:rPr>
      </w:pPr>
    </w:p>
    <w:p w14:paraId="5684E129" w14:textId="6F876FB2" w:rsidR="00B02230" w:rsidRDefault="00B02230" w:rsidP="00286CC9">
      <w:pPr>
        <w:spacing w:line="276" w:lineRule="auto"/>
        <w:rPr>
          <w:rFonts w:ascii="Arial" w:hAnsi="Arial" w:cs="Arial"/>
          <w:b/>
          <w:lang w:val="en-GB"/>
        </w:rPr>
      </w:pPr>
    </w:p>
    <w:p w14:paraId="39D4F467" w14:textId="31C3A757" w:rsidR="00B02230" w:rsidRDefault="00B02230" w:rsidP="00286CC9">
      <w:pPr>
        <w:spacing w:line="276" w:lineRule="auto"/>
        <w:rPr>
          <w:rFonts w:ascii="Arial" w:hAnsi="Arial" w:cs="Arial"/>
          <w:b/>
          <w:lang w:val="en-GB"/>
        </w:rPr>
      </w:pPr>
    </w:p>
    <w:p w14:paraId="39F77AD0" w14:textId="48600E5A" w:rsidR="00B02230" w:rsidRDefault="00B02230" w:rsidP="00286CC9">
      <w:pPr>
        <w:spacing w:line="276" w:lineRule="auto"/>
        <w:rPr>
          <w:rFonts w:ascii="Arial" w:hAnsi="Arial" w:cs="Arial"/>
          <w:b/>
          <w:lang w:val="en-GB"/>
        </w:rPr>
      </w:pPr>
    </w:p>
    <w:p w14:paraId="281363EC" w14:textId="71528A5A" w:rsidR="00B02230" w:rsidRDefault="00B02230" w:rsidP="00286CC9">
      <w:pPr>
        <w:spacing w:line="276" w:lineRule="auto"/>
        <w:rPr>
          <w:rFonts w:ascii="Arial" w:hAnsi="Arial" w:cs="Arial"/>
          <w:b/>
          <w:lang w:val="en-GB"/>
        </w:rPr>
      </w:pPr>
    </w:p>
    <w:p w14:paraId="06929490" w14:textId="302E8E83" w:rsidR="00B02230" w:rsidRDefault="00B02230" w:rsidP="00286CC9">
      <w:pPr>
        <w:spacing w:line="276" w:lineRule="auto"/>
        <w:rPr>
          <w:rFonts w:ascii="Arial" w:hAnsi="Arial" w:cs="Arial"/>
          <w:b/>
          <w:lang w:val="en-GB"/>
        </w:rPr>
      </w:pPr>
    </w:p>
    <w:p w14:paraId="051E060B" w14:textId="08F37F48" w:rsidR="00B02230" w:rsidRDefault="00B02230" w:rsidP="00286CC9">
      <w:pPr>
        <w:spacing w:line="276" w:lineRule="auto"/>
        <w:rPr>
          <w:rFonts w:ascii="Arial" w:hAnsi="Arial" w:cs="Arial"/>
          <w:b/>
          <w:lang w:val="en-GB"/>
        </w:rPr>
      </w:pPr>
    </w:p>
    <w:p w14:paraId="0066AEF3" w14:textId="5FE32ED8" w:rsidR="00B02230" w:rsidRDefault="00B02230" w:rsidP="00286CC9">
      <w:pPr>
        <w:spacing w:line="276" w:lineRule="auto"/>
        <w:rPr>
          <w:rFonts w:ascii="Arial" w:hAnsi="Arial" w:cs="Arial"/>
          <w:b/>
          <w:lang w:val="en-GB"/>
        </w:rPr>
      </w:pPr>
    </w:p>
    <w:p w14:paraId="2988FC65" w14:textId="2EEAAEFE" w:rsidR="00B02230" w:rsidRDefault="00B02230" w:rsidP="00286CC9">
      <w:pPr>
        <w:spacing w:line="276" w:lineRule="auto"/>
        <w:rPr>
          <w:rFonts w:ascii="Arial" w:hAnsi="Arial" w:cs="Arial"/>
          <w:b/>
          <w:lang w:val="en-GB"/>
        </w:rPr>
      </w:pPr>
    </w:p>
    <w:p w14:paraId="7C480D14" w14:textId="749450B9" w:rsidR="00B02230" w:rsidRDefault="00B02230" w:rsidP="00286CC9">
      <w:pPr>
        <w:spacing w:line="276" w:lineRule="auto"/>
        <w:rPr>
          <w:rFonts w:ascii="Arial" w:hAnsi="Arial" w:cs="Arial"/>
          <w:b/>
          <w:lang w:val="en-GB"/>
        </w:rPr>
      </w:pPr>
    </w:p>
    <w:p w14:paraId="78E9C19D" w14:textId="30B1D467" w:rsidR="00B02230" w:rsidRDefault="00B02230" w:rsidP="00286CC9">
      <w:pPr>
        <w:spacing w:line="276" w:lineRule="auto"/>
        <w:rPr>
          <w:rFonts w:ascii="Arial" w:hAnsi="Arial" w:cs="Arial"/>
          <w:b/>
          <w:lang w:val="en-GB"/>
        </w:rPr>
      </w:pPr>
    </w:p>
    <w:p w14:paraId="312E38F4" w14:textId="51C4B9DC" w:rsidR="00B02230" w:rsidRDefault="00B02230" w:rsidP="00286CC9">
      <w:pPr>
        <w:spacing w:line="276" w:lineRule="auto"/>
        <w:rPr>
          <w:rFonts w:ascii="Arial" w:hAnsi="Arial" w:cs="Arial"/>
          <w:b/>
          <w:lang w:val="en-GB"/>
        </w:rPr>
      </w:pPr>
    </w:p>
    <w:p w14:paraId="031B027E" w14:textId="57208F29" w:rsidR="00B02230" w:rsidRDefault="00B02230" w:rsidP="00286CC9">
      <w:pPr>
        <w:spacing w:line="276" w:lineRule="auto"/>
        <w:rPr>
          <w:rFonts w:ascii="Arial" w:hAnsi="Arial" w:cs="Arial"/>
          <w:b/>
          <w:lang w:val="en-GB"/>
        </w:rPr>
      </w:pPr>
    </w:p>
    <w:p w14:paraId="1720F017" w14:textId="77777777" w:rsidR="00B02230" w:rsidRDefault="00B02230" w:rsidP="00286CC9">
      <w:pPr>
        <w:spacing w:line="276" w:lineRule="auto"/>
        <w:rPr>
          <w:rFonts w:ascii="Arial" w:hAnsi="Arial" w:cs="Arial"/>
          <w:b/>
          <w:lang w:val="en-GB"/>
        </w:rPr>
      </w:pPr>
    </w:p>
    <w:p w14:paraId="0845BF3B" w14:textId="149A1188" w:rsidR="00710564" w:rsidRPr="004B3847" w:rsidRDefault="00286CC9" w:rsidP="004B3847">
      <w:pPr>
        <w:pStyle w:val="Nagwek2"/>
        <w:jc w:val="right"/>
        <w:rPr>
          <w:rFonts w:ascii="Arial" w:hAnsi="Arial" w:cs="Arial"/>
          <w:b/>
          <w:bCs/>
          <w:color w:val="000000" w:themeColor="text1"/>
          <w:sz w:val="20"/>
          <w:lang w:val="en-GB"/>
        </w:rPr>
      </w:pPr>
      <w:bookmarkStart w:id="43" w:name="_Toc185421814"/>
      <w:r>
        <w:rPr>
          <w:rFonts w:ascii="Arial" w:hAnsi="Arial" w:cs="Arial"/>
          <w:b/>
          <w:color w:val="000000" w:themeColor="text1"/>
          <w:sz w:val="20"/>
          <w:lang w:val="en-GB"/>
        </w:rPr>
        <w:t xml:space="preserve">Appendix no. T1 </w:t>
      </w:r>
      <w:r w:rsidRPr="00CA74C9">
        <w:rPr>
          <w:rFonts w:ascii="Arial" w:hAnsi="Arial" w:cs="Arial"/>
          <w:b/>
          <w:color w:val="auto"/>
          <w:sz w:val="20"/>
          <w:szCs w:val="20"/>
          <w:lang w:val="en-GB"/>
        </w:rPr>
        <w:t>–</w:t>
      </w:r>
      <w:r>
        <w:rPr>
          <w:rFonts w:ascii="Arial" w:hAnsi="Arial" w:cs="Arial"/>
          <w:b/>
          <w:color w:val="auto"/>
          <w:sz w:val="20"/>
          <w:szCs w:val="20"/>
          <w:lang w:val="en-GB"/>
        </w:rPr>
        <w:t xml:space="preserve"> </w:t>
      </w:r>
      <w:r>
        <w:rPr>
          <w:rFonts w:ascii="Arial" w:hAnsi="Arial" w:cs="Arial"/>
          <w:b/>
          <w:color w:val="000000" w:themeColor="text1"/>
          <w:sz w:val="20"/>
          <w:lang w:val="en-GB"/>
        </w:rPr>
        <w:t>List of subcontractors</w:t>
      </w:r>
      <w:bookmarkEnd w:id="43"/>
    </w:p>
    <w:p w14:paraId="76C5F8B2" w14:textId="77777777" w:rsidR="00710564" w:rsidRPr="00CA74C9" w:rsidRDefault="00710564" w:rsidP="00CA74C9">
      <w:pPr>
        <w:spacing w:line="276" w:lineRule="auto"/>
        <w:ind w:right="26"/>
        <w:jc w:val="both"/>
        <w:rPr>
          <w:rFonts w:ascii="Arial" w:hAnsi="Arial" w:cs="Arial"/>
          <w:b/>
          <w:lang w:val="en-GB"/>
        </w:rPr>
      </w:pPr>
      <w:r w:rsidRPr="00CA74C9">
        <w:rPr>
          <w:rFonts w:ascii="Arial" w:hAnsi="Arial" w:cs="Arial"/>
          <w:b/>
          <w:lang w:val="en-GB"/>
        </w:rPr>
        <w:t xml:space="preserve"> </w:t>
      </w:r>
    </w:p>
    <w:p w14:paraId="23E2C2B2" w14:textId="77777777" w:rsidR="00710564" w:rsidRPr="00CA74C9" w:rsidRDefault="00710564" w:rsidP="00CA74C9">
      <w:pPr>
        <w:spacing w:line="276" w:lineRule="auto"/>
        <w:ind w:right="26"/>
        <w:jc w:val="both"/>
        <w:rPr>
          <w:rFonts w:ascii="Arial" w:hAnsi="Arial" w:cs="Arial"/>
          <w:b/>
          <w:lang w:val="en-GB"/>
        </w:rPr>
      </w:pPr>
    </w:p>
    <w:p w14:paraId="4D53EE38" w14:textId="77777777" w:rsidR="00710564" w:rsidRPr="00CA74C9" w:rsidRDefault="00710564" w:rsidP="00A80ADA">
      <w:pPr>
        <w:pStyle w:val="Akapitzlist"/>
        <w:numPr>
          <w:ilvl w:val="0"/>
          <w:numId w:val="24"/>
        </w:numPr>
        <w:spacing w:after="0"/>
        <w:ind w:right="26"/>
        <w:jc w:val="both"/>
        <w:rPr>
          <w:rFonts w:ascii="Arial" w:hAnsi="Arial" w:cs="Arial"/>
          <w:sz w:val="20"/>
          <w:szCs w:val="20"/>
          <w:lang w:val="en-GB"/>
        </w:rPr>
      </w:pPr>
      <w:r w:rsidRPr="00CA74C9">
        <w:rPr>
          <w:rFonts w:ascii="Arial" w:hAnsi="Arial" w:cs="Arial"/>
          <w:sz w:val="20"/>
          <w:szCs w:val="20"/>
          <w:lang w:val="en-GB"/>
        </w:rPr>
        <w:t>Bidder anticipates involvement of the following subcontractors *</w:t>
      </w:r>
    </w:p>
    <w:p w14:paraId="27E6C618" w14:textId="77777777" w:rsidR="00710564" w:rsidRPr="00CA74C9" w:rsidRDefault="00710564" w:rsidP="00CA74C9">
      <w:pPr>
        <w:spacing w:line="276" w:lineRule="auto"/>
        <w:ind w:right="26"/>
        <w:jc w:val="both"/>
        <w:rPr>
          <w:rFonts w:ascii="Arial" w:hAnsi="Arial" w:cs="Arial"/>
          <w:lang w:val="en-GB"/>
        </w:rPr>
      </w:pPr>
    </w:p>
    <w:p w14:paraId="5B4A41D6" w14:textId="77777777" w:rsidR="00710564" w:rsidRPr="00CA74C9" w:rsidRDefault="008B3FAE" w:rsidP="00CA74C9">
      <w:pPr>
        <w:spacing w:line="276" w:lineRule="auto"/>
        <w:ind w:right="26"/>
        <w:jc w:val="both"/>
        <w:rPr>
          <w:rFonts w:ascii="Arial" w:hAnsi="Arial" w:cs="Arial"/>
          <w:lang w:val="en-GB"/>
        </w:rPr>
      </w:pPr>
      <w:r>
        <w:rPr>
          <w:rFonts w:ascii="Arial" w:hAnsi="Arial" w:cs="Arial"/>
          <w:lang w:val="en-GB"/>
        </w:rPr>
        <w:lastRenderedPageBreak/>
        <w:t>Please specify the S</w:t>
      </w:r>
      <w:r w:rsidR="00710564" w:rsidRPr="00CA74C9">
        <w:rPr>
          <w:rFonts w:ascii="Arial" w:hAnsi="Arial" w:cs="Arial"/>
          <w:lang w:val="en-GB"/>
        </w:rPr>
        <w:t>cope of works to be allocated to the Subcontractors</w:t>
      </w:r>
    </w:p>
    <w:p w14:paraId="4ACC94A5" w14:textId="77777777" w:rsidR="00710564" w:rsidRPr="00CA74C9" w:rsidRDefault="00710564" w:rsidP="00CA74C9">
      <w:pPr>
        <w:spacing w:line="276" w:lineRule="auto"/>
        <w:ind w:right="26"/>
        <w:jc w:val="both"/>
        <w:rPr>
          <w:rFonts w:ascii="Arial" w:hAnsi="Arial" w:cs="Arial"/>
          <w:lang w:val="en-GB"/>
        </w:rPr>
      </w:pPr>
    </w:p>
    <w:tbl>
      <w:tblPr>
        <w:tblStyle w:val="Tabela-Siatka"/>
        <w:tblW w:w="0" w:type="auto"/>
        <w:tblLook w:val="04A0" w:firstRow="1" w:lastRow="0" w:firstColumn="1" w:lastColumn="0" w:noHBand="0" w:noVBand="1"/>
      </w:tblPr>
      <w:tblGrid>
        <w:gridCol w:w="694"/>
        <w:gridCol w:w="3112"/>
        <w:gridCol w:w="1914"/>
        <w:gridCol w:w="1914"/>
        <w:gridCol w:w="1926"/>
      </w:tblGrid>
      <w:tr w:rsidR="00710564" w:rsidRPr="00CA74C9" w14:paraId="773BFD1E" w14:textId="77777777" w:rsidTr="00B57B8B">
        <w:tc>
          <w:tcPr>
            <w:tcW w:w="694" w:type="dxa"/>
          </w:tcPr>
          <w:p w14:paraId="256F58FB" w14:textId="77777777" w:rsidR="00710564" w:rsidRPr="00CA74C9" w:rsidRDefault="00710564" w:rsidP="00CA74C9">
            <w:pPr>
              <w:spacing w:line="276" w:lineRule="auto"/>
              <w:ind w:right="26"/>
              <w:jc w:val="both"/>
              <w:rPr>
                <w:rFonts w:ascii="Arial" w:hAnsi="Arial" w:cs="Arial"/>
              </w:rPr>
            </w:pPr>
            <w:r w:rsidRPr="00CA74C9">
              <w:rPr>
                <w:rFonts w:ascii="Arial" w:hAnsi="Arial" w:cs="Arial"/>
              </w:rPr>
              <w:t>No.</w:t>
            </w:r>
          </w:p>
        </w:tc>
        <w:tc>
          <w:tcPr>
            <w:tcW w:w="3112" w:type="dxa"/>
          </w:tcPr>
          <w:p w14:paraId="3BB56342" w14:textId="77777777" w:rsidR="00710564" w:rsidRPr="00CA74C9" w:rsidRDefault="00710564" w:rsidP="00CA74C9">
            <w:pPr>
              <w:spacing w:line="276" w:lineRule="auto"/>
              <w:ind w:right="26"/>
              <w:jc w:val="both"/>
              <w:rPr>
                <w:rFonts w:ascii="Arial" w:hAnsi="Arial" w:cs="Arial"/>
              </w:rPr>
            </w:pPr>
            <w:proofErr w:type="spellStart"/>
            <w:r w:rsidRPr="00CA74C9">
              <w:rPr>
                <w:rFonts w:ascii="Arial" w:hAnsi="Arial" w:cs="Arial"/>
              </w:rPr>
              <w:t>Subcontractor</w:t>
            </w:r>
            <w:proofErr w:type="spellEnd"/>
          </w:p>
          <w:p w14:paraId="38ADBF28" w14:textId="77777777" w:rsidR="00710564" w:rsidRPr="00CA74C9" w:rsidRDefault="00710564" w:rsidP="00CA74C9">
            <w:pPr>
              <w:spacing w:line="276" w:lineRule="auto"/>
              <w:ind w:right="26"/>
              <w:jc w:val="both"/>
              <w:rPr>
                <w:rFonts w:ascii="Arial" w:hAnsi="Arial" w:cs="Arial"/>
              </w:rPr>
            </w:pPr>
            <w:r w:rsidRPr="00CA74C9">
              <w:rPr>
                <w:rFonts w:ascii="Arial" w:hAnsi="Arial" w:cs="Arial"/>
              </w:rPr>
              <w:t>(</w:t>
            </w:r>
            <w:proofErr w:type="spellStart"/>
            <w:r w:rsidRPr="00CA74C9">
              <w:rPr>
                <w:rFonts w:ascii="Arial" w:hAnsi="Arial" w:cs="Arial"/>
              </w:rPr>
              <w:t>name</w:t>
            </w:r>
            <w:proofErr w:type="spellEnd"/>
            <w:r w:rsidRPr="00CA74C9">
              <w:rPr>
                <w:rFonts w:ascii="Arial" w:hAnsi="Arial" w:cs="Arial"/>
              </w:rPr>
              <w:t xml:space="preserve">, </w:t>
            </w:r>
            <w:proofErr w:type="spellStart"/>
            <w:r w:rsidRPr="00CA74C9">
              <w:rPr>
                <w:rFonts w:ascii="Arial" w:hAnsi="Arial" w:cs="Arial"/>
              </w:rPr>
              <w:t>address</w:t>
            </w:r>
            <w:proofErr w:type="spellEnd"/>
            <w:r w:rsidRPr="00CA74C9">
              <w:rPr>
                <w:rFonts w:ascii="Arial" w:hAnsi="Arial" w:cs="Arial"/>
              </w:rPr>
              <w:t>)</w:t>
            </w:r>
          </w:p>
        </w:tc>
        <w:tc>
          <w:tcPr>
            <w:tcW w:w="1914" w:type="dxa"/>
          </w:tcPr>
          <w:p w14:paraId="7C8B35BF" w14:textId="77777777" w:rsidR="00710564" w:rsidRPr="00CA74C9" w:rsidRDefault="00710564" w:rsidP="00CA74C9">
            <w:pPr>
              <w:spacing w:line="276" w:lineRule="auto"/>
              <w:ind w:right="26"/>
              <w:jc w:val="both"/>
              <w:rPr>
                <w:rFonts w:ascii="Arial" w:hAnsi="Arial" w:cs="Arial"/>
              </w:rPr>
            </w:pPr>
            <w:proofErr w:type="spellStart"/>
            <w:r w:rsidRPr="00CA74C9">
              <w:rPr>
                <w:rFonts w:ascii="Arial" w:hAnsi="Arial" w:cs="Arial"/>
              </w:rPr>
              <w:t>Outsourced</w:t>
            </w:r>
            <w:proofErr w:type="spellEnd"/>
            <w:r w:rsidRPr="00CA74C9">
              <w:rPr>
                <w:rFonts w:ascii="Arial" w:hAnsi="Arial" w:cs="Arial"/>
              </w:rPr>
              <w:t xml:space="preserve"> </w:t>
            </w:r>
            <w:proofErr w:type="spellStart"/>
            <w:r w:rsidRPr="00CA74C9">
              <w:rPr>
                <w:rFonts w:ascii="Arial" w:hAnsi="Arial" w:cs="Arial"/>
              </w:rPr>
              <w:t>material</w:t>
            </w:r>
            <w:proofErr w:type="spellEnd"/>
            <w:r w:rsidRPr="00CA74C9">
              <w:rPr>
                <w:rFonts w:ascii="Arial" w:hAnsi="Arial" w:cs="Arial"/>
              </w:rPr>
              <w:t xml:space="preserve"> </w:t>
            </w:r>
            <w:proofErr w:type="spellStart"/>
            <w:r w:rsidRPr="00CA74C9">
              <w:rPr>
                <w:rFonts w:ascii="Arial" w:hAnsi="Arial" w:cs="Arial"/>
              </w:rPr>
              <w:t>scope</w:t>
            </w:r>
            <w:proofErr w:type="spellEnd"/>
          </w:p>
        </w:tc>
        <w:tc>
          <w:tcPr>
            <w:tcW w:w="1914" w:type="dxa"/>
          </w:tcPr>
          <w:p w14:paraId="0399E6E3" w14:textId="77777777" w:rsidR="00710564" w:rsidRPr="00CA74C9" w:rsidRDefault="00710564" w:rsidP="00B57B8B">
            <w:pPr>
              <w:spacing w:line="276" w:lineRule="auto"/>
              <w:ind w:right="26"/>
              <w:rPr>
                <w:rFonts w:ascii="Arial" w:hAnsi="Arial" w:cs="Arial"/>
                <w:lang w:val="en-GB"/>
              </w:rPr>
            </w:pPr>
            <w:r w:rsidRPr="00CA74C9">
              <w:rPr>
                <w:rFonts w:ascii="Arial" w:hAnsi="Arial" w:cs="Arial"/>
                <w:lang w:val="en-GB"/>
              </w:rPr>
              <w:t>Percentage share of outsourced works</w:t>
            </w:r>
          </w:p>
        </w:tc>
        <w:tc>
          <w:tcPr>
            <w:tcW w:w="1926" w:type="dxa"/>
          </w:tcPr>
          <w:p w14:paraId="423B47BD" w14:textId="77777777" w:rsidR="00710564" w:rsidRPr="00CA74C9" w:rsidRDefault="00710564" w:rsidP="00B57B8B">
            <w:pPr>
              <w:spacing w:line="276" w:lineRule="auto"/>
              <w:ind w:right="26"/>
              <w:rPr>
                <w:rFonts w:ascii="Arial" w:hAnsi="Arial" w:cs="Arial"/>
              </w:rPr>
            </w:pPr>
            <w:proofErr w:type="spellStart"/>
            <w:r w:rsidRPr="00CA74C9">
              <w:rPr>
                <w:rFonts w:ascii="Arial" w:hAnsi="Arial" w:cs="Arial"/>
              </w:rPr>
              <w:t>Experience</w:t>
            </w:r>
            <w:proofErr w:type="spellEnd"/>
            <w:r w:rsidRPr="00CA74C9">
              <w:rPr>
                <w:rFonts w:ascii="Arial" w:hAnsi="Arial" w:cs="Arial"/>
              </w:rPr>
              <w:t xml:space="preserve"> of </w:t>
            </w:r>
            <w:proofErr w:type="spellStart"/>
            <w:r w:rsidRPr="00CA74C9">
              <w:rPr>
                <w:rFonts w:ascii="Arial" w:hAnsi="Arial" w:cs="Arial"/>
              </w:rPr>
              <w:t>subcontracting</w:t>
            </w:r>
            <w:proofErr w:type="spellEnd"/>
            <w:r w:rsidRPr="00CA74C9">
              <w:rPr>
                <w:rFonts w:ascii="Arial" w:hAnsi="Arial" w:cs="Arial"/>
              </w:rPr>
              <w:t xml:space="preserve"> </w:t>
            </w:r>
            <w:proofErr w:type="spellStart"/>
            <w:r w:rsidRPr="00CA74C9">
              <w:rPr>
                <w:rFonts w:ascii="Arial" w:hAnsi="Arial" w:cs="Arial"/>
              </w:rPr>
              <w:t>scope</w:t>
            </w:r>
            <w:proofErr w:type="spellEnd"/>
          </w:p>
        </w:tc>
      </w:tr>
      <w:tr w:rsidR="00710564" w:rsidRPr="00CA74C9" w14:paraId="34FE3692" w14:textId="77777777" w:rsidTr="00B57B8B">
        <w:tc>
          <w:tcPr>
            <w:tcW w:w="694" w:type="dxa"/>
          </w:tcPr>
          <w:p w14:paraId="536A5179" w14:textId="77777777" w:rsidR="00710564" w:rsidRPr="00CA74C9" w:rsidRDefault="00710564" w:rsidP="00CA74C9">
            <w:pPr>
              <w:spacing w:line="276" w:lineRule="auto"/>
              <w:ind w:right="26"/>
              <w:jc w:val="both"/>
              <w:rPr>
                <w:rFonts w:ascii="Arial" w:hAnsi="Arial" w:cs="Arial"/>
              </w:rPr>
            </w:pPr>
            <w:r w:rsidRPr="00CA74C9">
              <w:rPr>
                <w:rFonts w:ascii="Arial" w:hAnsi="Arial" w:cs="Arial"/>
              </w:rPr>
              <w:t>1</w:t>
            </w:r>
          </w:p>
        </w:tc>
        <w:tc>
          <w:tcPr>
            <w:tcW w:w="3112" w:type="dxa"/>
          </w:tcPr>
          <w:p w14:paraId="30C46640" w14:textId="77777777" w:rsidR="00710564" w:rsidRPr="00CA74C9" w:rsidRDefault="00710564" w:rsidP="00CA74C9">
            <w:pPr>
              <w:spacing w:line="276" w:lineRule="auto"/>
              <w:ind w:right="26"/>
              <w:jc w:val="both"/>
              <w:rPr>
                <w:rFonts w:ascii="Arial" w:hAnsi="Arial" w:cs="Arial"/>
              </w:rPr>
            </w:pPr>
          </w:p>
        </w:tc>
        <w:tc>
          <w:tcPr>
            <w:tcW w:w="1914" w:type="dxa"/>
          </w:tcPr>
          <w:p w14:paraId="7993702D" w14:textId="77777777" w:rsidR="00710564" w:rsidRPr="00CA74C9" w:rsidRDefault="00710564" w:rsidP="00CA74C9">
            <w:pPr>
              <w:spacing w:line="276" w:lineRule="auto"/>
              <w:ind w:right="26"/>
              <w:jc w:val="both"/>
              <w:rPr>
                <w:rFonts w:ascii="Arial" w:hAnsi="Arial" w:cs="Arial"/>
              </w:rPr>
            </w:pPr>
          </w:p>
        </w:tc>
        <w:tc>
          <w:tcPr>
            <w:tcW w:w="1914" w:type="dxa"/>
          </w:tcPr>
          <w:p w14:paraId="284360C4" w14:textId="77777777" w:rsidR="00710564" w:rsidRPr="00CA74C9" w:rsidRDefault="00710564" w:rsidP="00CA74C9">
            <w:pPr>
              <w:spacing w:line="276" w:lineRule="auto"/>
              <w:ind w:right="26"/>
              <w:jc w:val="both"/>
              <w:rPr>
                <w:rFonts w:ascii="Arial" w:hAnsi="Arial" w:cs="Arial"/>
              </w:rPr>
            </w:pPr>
          </w:p>
        </w:tc>
        <w:tc>
          <w:tcPr>
            <w:tcW w:w="1926" w:type="dxa"/>
          </w:tcPr>
          <w:p w14:paraId="3BE400C4" w14:textId="77777777" w:rsidR="00710564" w:rsidRPr="00CA74C9" w:rsidRDefault="00710564" w:rsidP="00CA74C9">
            <w:pPr>
              <w:spacing w:line="276" w:lineRule="auto"/>
              <w:ind w:right="26"/>
              <w:jc w:val="both"/>
              <w:rPr>
                <w:rFonts w:ascii="Arial" w:hAnsi="Arial" w:cs="Arial"/>
              </w:rPr>
            </w:pPr>
          </w:p>
        </w:tc>
      </w:tr>
      <w:tr w:rsidR="00710564" w:rsidRPr="00CA74C9" w14:paraId="7009C539" w14:textId="77777777" w:rsidTr="00B57B8B">
        <w:tc>
          <w:tcPr>
            <w:tcW w:w="694" w:type="dxa"/>
          </w:tcPr>
          <w:p w14:paraId="178050F0" w14:textId="77777777" w:rsidR="00710564" w:rsidRPr="00CA74C9" w:rsidRDefault="00710564" w:rsidP="00CA74C9">
            <w:pPr>
              <w:spacing w:line="276" w:lineRule="auto"/>
              <w:ind w:right="26"/>
              <w:jc w:val="both"/>
              <w:rPr>
                <w:rFonts w:ascii="Arial" w:hAnsi="Arial" w:cs="Arial"/>
              </w:rPr>
            </w:pPr>
            <w:r w:rsidRPr="00CA74C9">
              <w:rPr>
                <w:rFonts w:ascii="Arial" w:hAnsi="Arial" w:cs="Arial"/>
              </w:rPr>
              <w:t>2</w:t>
            </w:r>
          </w:p>
        </w:tc>
        <w:tc>
          <w:tcPr>
            <w:tcW w:w="3112" w:type="dxa"/>
          </w:tcPr>
          <w:p w14:paraId="30ADCF1F" w14:textId="77777777" w:rsidR="00710564" w:rsidRPr="00CA74C9" w:rsidRDefault="00710564" w:rsidP="00CA74C9">
            <w:pPr>
              <w:spacing w:line="276" w:lineRule="auto"/>
              <w:ind w:right="26"/>
              <w:jc w:val="both"/>
              <w:rPr>
                <w:rFonts w:ascii="Arial" w:hAnsi="Arial" w:cs="Arial"/>
              </w:rPr>
            </w:pPr>
          </w:p>
        </w:tc>
        <w:tc>
          <w:tcPr>
            <w:tcW w:w="1914" w:type="dxa"/>
          </w:tcPr>
          <w:p w14:paraId="16EF9A20" w14:textId="77777777" w:rsidR="00710564" w:rsidRPr="00CA74C9" w:rsidRDefault="00710564" w:rsidP="00CA74C9">
            <w:pPr>
              <w:spacing w:line="276" w:lineRule="auto"/>
              <w:ind w:right="26"/>
              <w:jc w:val="both"/>
              <w:rPr>
                <w:rFonts w:ascii="Arial" w:hAnsi="Arial" w:cs="Arial"/>
              </w:rPr>
            </w:pPr>
          </w:p>
        </w:tc>
        <w:tc>
          <w:tcPr>
            <w:tcW w:w="1914" w:type="dxa"/>
          </w:tcPr>
          <w:p w14:paraId="00F88A81" w14:textId="77777777" w:rsidR="00710564" w:rsidRPr="00CA74C9" w:rsidRDefault="00710564" w:rsidP="00CA74C9">
            <w:pPr>
              <w:spacing w:line="276" w:lineRule="auto"/>
              <w:ind w:right="26"/>
              <w:jc w:val="both"/>
              <w:rPr>
                <w:rFonts w:ascii="Arial" w:hAnsi="Arial" w:cs="Arial"/>
              </w:rPr>
            </w:pPr>
          </w:p>
        </w:tc>
        <w:tc>
          <w:tcPr>
            <w:tcW w:w="1926" w:type="dxa"/>
          </w:tcPr>
          <w:p w14:paraId="59E63846" w14:textId="77777777" w:rsidR="00710564" w:rsidRPr="00CA74C9" w:rsidRDefault="00710564" w:rsidP="00CA74C9">
            <w:pPr>
              <w:spacing w:line="276" w:lineRule="auto"/>
              <w:ind w:right="26"/>
              <w:jc w:val="both"/>
              <w:rPr>
                <w:rFonts w:ascii="Arial" w:hAnsi="Arial" w:cs="Arial"/>
              </w:rPr>
            </w:pPr>
          </w:p>
        </w:tc>
      </w:tr>
      <w:tr w:rsidR="00E00CF2" w:rsidRPr="00CA74C9" w14:paraId="29E6FFCC" w14:textId="77777777" w:rsidTr="00B57B8B">
        <w:tc>
          <w:tcPr>
            <w:tcW w:w="694" w:type="dxa"/>
          </w:tcPr>
          <w:p w14:paraId="41E0014F" w14:textId="77777777" w:rsidR="00E00CF2" w:rsidRPr="00CA74C9" w:rsidRDefault="00E00CF2" w:rsidP="00CA74C9">
            <w:pPr>
              <w:spacing w:line="276" w:lineRule="auto"/>
              <w:ind w:right="26"/>
              <w:jc w:val="both"/>
              <w:rPr>
                <w:rFonts w:ascii="Arial" w:hAnsi="Arial" w:cs="Arial"/>
              </w:rPr>
            </w:pPr>
            <w:r>
              <w:rPr>
                <w:rFonts w:ascii="Arial" w:hAnsi="Arial" w:cs="Arial"/>
              </w:rPr>
              <w:t>3</w:t>
            </w:r>
          </w:p>
        </w:tc>
        <w:tc>
          <w:tcPr>
            <w:tcW w:w="3112" w:type="dxa"/>
          </w:tcPr>
          <w:p w14:paraId="499F193A" w14:textId="77777777" w:rsidR="00E00CF2" w:rsidRPr="00CA74C9" w:rsidRDefault="00E00CF2" w:rsidP="00CA74C9">
            <w:pPr>
              <w:spacing w:line="276" w:lineRule="auto"/>
              <w:ind w:right="26"/>
              <w:jc w:val="both"/>
              <w:rPr>
                <w:rFonts w:ascii="Arial" w:hAnsi="Arial" w:cs="Arial"/>
              </w:rPr>
            </w:pPr>
          </w:p>
        </w:tc>
        <w:tc>
          <w:tcPr>
            <w:tcW w:w="1914" w:type="dxa"/>
          </w:tcPr>
          <w:p w14:paraId="7797A4A0" w14:textId="77777777" w:rsidR="00E00CF2" w:rsidRPr="00CA74C9" w:rsidRDefault="00E00CF2" w:rsidP="00CA74C9">
            <w:pPr>
              <w:spacing w:line="276" w:lineRule="auto"/>
              <w:ind w:right="26"/>
              <w:jc w:val="both"/>
              <w:rPr>
                <w:rFonts w:ascii="Arial" w:hAnsi="Arial" w:cs="Arial"/>
              </w:rPr>
            </w:pPr>
          </w:p>
        </w:tc>
        <w:tc>
          <w:tcPr>
            <w:tcW w:w="1914" w:type="dxa"/>
          </w:tcPr>
          <w:p w14:paraId="0F93972C" w14:textId="77777777" w:rsidR="00E00CF2" w:rsidRPr="00CA74C9" w:rsidRDefault="00E00CF2" w:rsidP="00CA74C9">
            <w:pPr>
              <w:spacing w:line="276" w:lineRule="auto"/>
              <w:ind w:right="26"/>
              <w:jc w:val="both"/>
              <w:rPr>
                <w:rFonts w:ascii="Arial" w:hAnsi="Arial" w:cs="Arial"/>
              </w:rPr>
            </w:pPr>
          </w:p>
        </w:tc>
        <w:tc>
          <w:tcPr>
            <w:tcW w:w="1926" w:type="dxa"/>
          </w:tcPr>
          <w:p w14:paraId="2C1B2F01" w14:textId="77777777" w:rsidR="00E00CF2" w:rsidRPr="00CA74C9" w:rsidRDefault="00E00CF2" w:rsidP="00CA74C9">
            <w:pPr>
              <w:spacing w:line="276" w:lineRule="auto"/>
              <w:ind w:right="26"/>
              <w:jc w:val="both"/>
              <w:rPr>
                <w:rFonts w:ascii="Arial" w:hAnsi="Arial" w:cs="Arial"/>
              </w:rPr>
            </w:pPr>
          </w:p>
        </w:tc>
      </w:tr>
      <w:tr w:rsidR="00E00CF2" w:rsidRPr="00CA74C9" w14:paraId="6703C064" w14:textId="77777777" w:rsidTr="00B57B8B">
        <w:tc>
          <w:tcPr>
            <w:tcW w:w="694" w:type="dxa"/>
          </w:tcPr>
          <w:p w14:paraId="1DF0050F" w14:textId="77777777" w:rsidR="00E00CF2" w:rsidRPr="00CA74C9" w:rsidRDefault="00E00CF2" w:rsidP="00CA74C9">
            <w:pPr>
              <w:spacing w:line="276" w:lineRule="auto"/>
              <w:ind w:right="26"/>
              <w:jc w:val="both"/>
              <w:rPr>
                <w:rFonts w:ascii="Arial" w:hAnsi="Arial" w:cs="Arial"/>
              </w:rPr>
            </w:pPr>
            <w:r>
              <w:rPr>
                <w:rFonts w:ascii="Arial" w:hAnsi="Arial" w:cs="Arial"/>
              </w:rPr>
              <w:t>4</w:t>
            </w:r>
          </w:p>
        </w:tc>
        <w:tc>
          <w:tcPr>
            <w:tcW w:w="3112" w:type="dxa"/>
          </w:tcPr>
          <w:p w14:paraId="1BFEE306" w14:textId="77777777" w:rsidR="00E00CF2" w:rsidRPr="00CA74C9" w:rsidRDefault="00E00CF2" w:rsidP="00CA74C9">
            <w:pPr>
              <w:spacing w:line="276" w:lineRule="auto"/>
              <w:ind w:right="26"/>
              <w:jc w:val="both"/>
              <w:rPr>
                <w:rFonts w:ascii="Arial" w:hAnsi="Arial" w:cs="Arial"/>
              </w:rPr>
            </w:pPr>
          </w:p>
        </w:tc>
        <w:tc>
          <w:tcPr>
            <w:tcW w:w="1914" w:type="dxa"/>
          </w:tcPr>
          <w:p w14:paraId="1C58171A" w14:textId="77777777" w:rsidR="00E00CF2" w:rsidRPr="00CA74C9" w:rsidRDefault="00E00CF2" w:rsidP="00CA74C9">
            <w:pPr>
              <w:spacing w:line="276" w:lineRule="auto"/>
              <w:ind w:right="26"/>
              <w:jc w:val="both"/>
              <w:rPr>
                <w:rFonts w:ascii="Arial" w:hAnsi="Arial" w:cs="Arial"/>
              </w:rPr>
            </w:pPr>
          </w:p>
        </w:tc>
        <w:tc>
          <w:tcPr>
            <w:tcW w:w="1914" w:type="dxa"/>
          </w:tcPr>
          <w:p w14:paraId="7A7B0394" w14:textId="77777777" w:rsidR="00E00CF2" w:rsidRPr="00CA74C9" w:rsidRDefault="00E00CF2" w:rsidP="00CA74C9">
            <w:pPr>
              <w:spacing w:line="276" w:lineRule="auto"/>
              <w:ind w:right="26"/>
              <w:jc w:val="both"/>
              <w:rPr>
                <w:rFonts w:ascii="Arial" w:hAnsi="Arial" w:cs="Arial"/>
              </w:rPr>
            </w:pPr>
          </w:p>
        </w:tc>
        <w:tc>
          <w:tcPr>
            <w:tcW w:w="1926" w:type="dxa"/>
          </w:tcPr>
          <w:p w14:paraId="5C453B60" w14:textId="77777777" w:rsidR="00E00CF2" w:rsidRPr="00CA74C9" w:rsidRDefault="00E00CF2" w:rsidP="00CA74C9">
            <w:pPr>
              <w:spacing w:line="276" w:lineRule="auto"/>
              <w:ind w:right="26"/>
              <w:jc w:val="both"/>
              <w:rPr>
                <w:rFonts w:ascii="Arial" w:hAnsi="Arial" w:cs="Arial"/>
              </w:rPr>
            </w:pPr>
          </w:p>
        </w:tc>
      </w:tr>
      <w:tr w:rsidR="00710564" w:rsidRPr="00CA74C9" w14:paraId="7698200A" w14:textId="77777777" w:rsidTr="00B57B8B">
        <w:tc>
          <w:tcPr>
            <w:tcW w:w="694" w:type="dxa"/>
          </w:tcPr>
          <w:p w14:paraId="15F8B976" w14:textId="77777777" w:rsidR="00710564" w:rsidRPr="00CA74C9" w:rsidRDefault="00710564" w:rsidP="00CA74C9">
            <w:pPr>
              <w:spacing w:line="276" w:lineRule="auto"/>
              <w:ind w:right="26"/>
              <w:jc w:val="both"/>
              <w:rPr>
                <w:rFonts w:ascii="Arial" w:hAnsi="Arial" w:cs="Arial"/>
              </w:rPr>
            </w:pPr>
            <w:r w:rsidRPr="00CA74C9">
              <w:rPr>
                <w:rFonts w:ascii="Arial" w:hAnsi="Arial" w:cs="Arial"/>
              </w:rPr>
              <w:t>…</w:t>
            </w:r>
          </w:p>
        </w:tc>
        <w:tc>
          <w:tcPr>
            <w:tcW w:w="3112" w:type="dxa"/>
          </w:tcPr>
          <w:p w14:paraId="01EFA462" w14:textId="77777777" w:rsidR="00710564" w:rsidRPr="00CA74C9" w:rsidRDefault="00710564" w:rsidP="00CA74C9">
            <w:pPr>
              <w:spacing w:line="276" w:lineRule="auto"/>
              <w:ind w:right="26"/>
              <w:jc w:val="both"/>
              <w:rPr>
                <w:rFonts w:ascii="Arial" w:hAnsi="Arial" w:cs="Arial"/>
              </w:rPr>
            </w:pPr>
          </w:p>
        </w:tc>
        <w:tc>
          <w:tcPr>
            <w:tcW w:w="1914" w:type="dxa"/>
          </w:tcPr>
          <w:p w14:paraId="61820623" w14:textId="77777777" w:rsidR="00710564" w:rsidRPr="00CA74C9" w:rsidRDefault="00710564" w:rsidP="00CA74C9">
            <w:pPr>
              <w:spacing w:line="276" w:lineRule="auto"/>
              <w:ind w:right="26"/>
              <w:jc w:val="both"/>
              <w:rPr>
                <w:rFonts w:ascii="Arial" w:hAnsi="Arial" w:cs="Arial"/>
              </w:rPr>
            </w:pPr>
          </w:p>
        </w:tc>
        <w:tc>
          <w:tcPr>
            <w:tcW w:w="1914" w:type="dxa"/>
          </w:tcPr>
          <w:p w14:paraId="543251F2" w14:textId="77777777" w:rsidR="00710564" w:rsidRPr="00CA74C9" w:rsidRDefault="00710564" w:rsidP="00CA74C9">
            <w:pPr>
              <w:spacing w:line="276" w:lineRule="auto"/>
              <w:ind w:right="26"/>
              <w:jc w:val="both"/>
              <w:rPr>
                <w:rFonts w:ascii="Arial" w:hAnsi="Arial" w:cs="Arial"/>
              </w:rPr>
            </w:pPr>
          </w:p>
        </w:tc>
        <w:tc>
          <w:tcPr>
            <w:tcW w:w="1926" w:type="dxa"/>
          </w:tcPr>
          <w:p w14:paraId="297E8A9B" w14:textId="77777777" w:rsidR="00710564" w:rsidRPr="00CA74C9" w:rsidRDefault="00710564" w:rsidP="00CA74C9">
            <w:pPr>
              <w:spacing w:line="276" w:lineRule="auto"/>
              <w:ind w:right="26"/>
              <w:jc w:val="both"/>
              <w:rPr>
                <w:rFonts w:ascii="Arial" w:hAnsi="Arial" w:cs="Arial"/>
              </w:rPr>
            </w:pPr>
          </w:p>
        </w:tc>
      </w:tr>
    </w:tbl>
    <w:p w14:paraId="451227A1" w14:textId="77777777" w:rsidR="00710564" w:rsidRPr="00CA74C9" w:rsidRDefault="00710564" w:rsidP="00CA74C9">
      <w:pPr>
        <w:spacing w:line="276" w:lineRule="auto"/>
        <w:ind w:right="26"/>
        <w:jc w:val="both"/>
        <w:rPr>
          <w:rFonts w:ascii="Arial" w:hAnsi="Arial" w:cs="Arial"/>
        </w:rPr>
      </w:pPr>
    </w:p>
    <w:p w14:paraId="6487190A" w14:textId="77777777" w:rsidR="00710564" w:rsidRPr="00CA74C9" w:rsidRDefault="00710564" w:rsidP="00CA74C9">
      <w:pPr>
        <w:spacing w:line="276" w:lineRule="auto"/>
        <w:jc w:val="both"/>
        <w:rPr>
          <w:rFonts w:ascii="Arial" w:hAnsi="Arial" w:cs="Arial"/>
        </w:rPr>
      </w:pPr>
    </w:p>
    <w:p w14:paraId="2DD86E66" w14:textId="77777777" w:rsidR="00710564" w:rsidRPr="00CA74C9" w:rsidRDefault="00710564" w:rsidP="00CA74C9">
      <w:pPr>
        <w:spacing w:line="276" w:lineRule="auto"/>
        <w:jc w:val="both"/>
        <w:rPr>
          <w:rFonts w:ascii="Arial" w:hAnsi="Arial" w:cs="Arial"/>
        </w:rPr>
      </w:pPr>
    </w:p>
    <w:p w14:paraId="631009C2" w14:textId="77777777" w:rsidR="00710564" w:rsidRPr="00CA74C9" w:rsidRDefault="00710564" w:rsidP="00CA74C9">
      <w:pPr>
        <w:tabs>
          <w:tab w:val="center" w:pos="1651"/>
          <w:tab w:val="center" w:pos="2832"/>
          <w:tab w:val="center" w:pos="3541"/>
          <w:tab w:val="center" w:pos="4249"/>
          <w:tab w:val="center" w:pos="4957"/>
          <w:tab w:val="center" w:pos="6720"/>
        </w:tabs>
        <w:spacing w:line="276" w:lineRule="auto"/>
        <w:jc w:val="both"/>
        <w:rPr>
          <w:rFonts w:ascii="Arial" w:hAnsi="Arial" w:cs="Arial"/>
        </w:rPr>
      </w:pPr>
      <w:r w:rsidRPr="00CA74C9">
        <w:rPr>
          <w:rFonts w:ascii="Arial" w:eastAsia="Calibri" w:hAnsi="Arial" w:cs="Arial"/>
        </w:rPr>
        <w:tab/>
      </w:r>
      <w:r w:rsidRPr="00CA74C9">
        <w:rPr>
          <w:rFonts w:ascii="Arial" w:hAnsi="Arial" w:cs="Arial"/>
        </w:rPr>
        <w:t xml:space="preserve">.................................. </w:t>
      </w:r>
      <w:r w:rsidRPr="00CA74C9">
        <w:rPr>
          <w:rFonts w:ascii="Arial" w:hAnsi="Arial" w:cs="Arial"/>
        </w:rPr>
        <w:tab/>
      </w:r>
      <w:r w:rsidRPr="00CA74C9">
        <w:rPr>
          <w:rFonts w:ascii="Arial" w:hAnsi="Arial" w:cs="Arial"/>
        </w:rPr>
        <w:tab/>
      </w:r>
      <w:r w:rsidRPr="00CA74C9">
        <w:rPr>
          <w:rFonts w:ascii="Arial" w:hAnsi="Arial" w:cs="Arial"/>
        </w:rPr>
        <w:tab/>
      </w:r>
      <w:r w:rsidRPr="00CA74C9">
        <w:rPr>
          <w:rFonts w:ascii="Arial" w:hAnsi="Arial" w:cs="Arial"/>
        </w:rPr>
        <w:tab/>
      </w:r>
      <w:r w:rsidRPr="00CA74C9">
        <w:rPr>
          <w:rFonts w:ascii="Arial" w:hAnsi="Arial" w:cs="Arial"/>
        </w:rPr>
        <w:tab/>
        <w:t xml:space="preserve">          ...................................... </w:t>
      </w:r>
    </w:p>
    <w:p w14:paraId="795334FC" w14:textId="77777777" w:rsidR="00710564" w:rsidRPr="00CA74C9" w:rsidRDefault="00710564" w:rsidP="00CA74C9">
      <w:pPr>
        <w:tabs>
          <w:tab w:val="center" w:pos="1651"/>
          <w:tab w:val="center" w:pos="2832"/>
          <w:tab w:val="center" w:pos="3541"/>
          <w:tab w:val="center" w:pos="4249"/>
          <w:tab w:val="center" w:pos="4957"/>
          <w:tab w:val="center" w:pos="6720"/>
        </w:tabs>
        <w:spacing w:line="276" w:lineRule="auto"/>
        <w:jc w:val="both"/>
        <w:rPr>
          <w:rFonts w:ascii="Arial" w:hAnsi="Arial" w:cs="Arial"/>
        </w:rPr>
      </w:pPr>
      <w:r w:rsidRPr="00CA74C9">
        <w:rPr>
          <w:rFonts w:ascii="Arial" w:hAnsi="Arial" w:cs="Arial"/>
        </w:rPr>
        <w:tab/>
        <w:t xml:space="preserve"> </w:t>
      </w:r>
      <w:r w:rsidRPr="00CA74C9">
        <w:rPr>
          <w:rFonts w:ascii="Arial" w:hAnsi="Arial" w:cs="Arial"/>
        </w:rPr>
        <w:tab/>
        <w:t xml:space="preserve"> </w:t>
      </w:r>
      <w:r w:rsidRPr="00CA74C9">
        <w:rPr>
          <w:rFonts w:ascii="Arial" w:hAnsi="Arial" w:cs="Arial"/>
        </w:rPr>
        <w:tab/>
        <w:t xml:space="preserve"> </w:t>
      </w:r>
      <w:r w:rsidRPr="00CA74C9">
        <w:rPr>
          <w:rFonts w:ascii="Arial" w:hAnsi="Arial" w:cs="Arial"/>
        </w:rPr>
        <w:tab/>
        <w:t xml:space="preserve"> </w:t>
      </w:r>
      <w:r w:rsidRPr="00CA74C9">
        <w:rPr>
          <w:rFonts w:ascii="Arial" w:hAnsi="Arial" w:cs="Arial"/>
        </w:rPr>
        <w:tab/>
      </w:r>
      <w:r w:rsidRPr="00CA74C9">
        <w:rPr>
          <w:rFonts w:ascii="Arial" w:hAnsi="Arial" w:cs="Arial"/>
        </w:rPr>
        <w:tab/>
      </w:r>
      <w:r w:rsidRPr="00CA74C9">
        <w:rPr>
          <w:rFonts w:ascii="Arial" w:hAnsi="Arial" w:cs="Arial"/>
        </w:rPr>
        <w:tab/>
        <w:t xml:space="preserve"> </w:t>
      </w:r>
    </w:p>
    <w:p w14:paraId="08249BC4" w14:textId="77777777" w:rsidR="00710564" w:rsidRPr="00CA74C9" w:rsidRDefault="00710564" w:rsidP="00CA74C9">
      <w:pPr>
        <w:tabs>
          <w:tab w:val="center" w:pos="1610"/>
          <w:tab w:val="center" w:pos="2124"/>
          <w:tab w:val="center" w:pos="2832"/>
          <w:tab w:val="center" w:pos="3541"/>
          <w:tab w:val="center" w:pos="4249"/>
          <w:tab w:val="center" w:pos="4957"/>
          <w:tab w:val="center" w:pos="6959"/>
          <w:tab w:val="center" w:pos="8498"/>
        </w:tabs>
        <w:spacing w:line="276" w:lineRule="auto"/>
        <w:jc w:val="both"/>
        <w:rPr>
          <w:rFonts w:ascii="Arial" w:hAnsi="Arial" w:cs="Arial"/>
          <w:lang w:val="en-GB"/>
        </w:rPr>
      </w:pPr>
      <w:r w:rsidRPr="00CA74C9">
        <w:rPr>
          <w:rFonts w:ascii="Arial" w:eastAsia="Calibri" w:hAnsi="Arial" w:cs="Arial"/>
          <w:lang w:val="en-GB"/>
        </w:rPr>
        <w:tab/>
      </w:r>
      <w:r w:rsidRPr="00CA74C9">
        <w:rPr>
          <w:rFonts w:ascii="Arial" w:hAnsi="Arial" w:cs="Arial"/>
          <w:lang w:val="en-GB"/>
        </w:rPr>
        <w:t xml:space="preserve">date </w:t>
      </w:r>
      <w:r w:rsidRPr="00CA74C9">
        <w:rPr>
          <w:rFonts w:ascii="Arial" w:hAnsi="Arial" w:cs="Arial"/>
          <w:lang w:val="en-GB"/>
        </w:rPr>
        <w:tab/>
        <w:t xml:space="preserve"> </w:t>
      </w:r>
      <w:r w:rsidRPr="00CA74C9">
        <w:rPr>
          <w:rFonts w:ascii="Arial" w:hAnsi="Arial" w:cs="Arial"/>
          <w:lang w:val="en-GB"/>
        </w:rPr>
        <w:tab/>
      </w:r>
      <w:r w:rsidRPr="00CA74C9">
        <w:rPr>
          <w:rFonts w:ascii="Arial" w:hAnsi="Arial" w:cs="Arial"/>
          <w:lang w:val="en-GB"/>
        </w:rPr>
        <w:tab/>
      </w:r>
      <w:r w:rsidRPr="00CA74C9">
        <w:rPr>
          <w:rFonts w:ascii="Arial" w:hAnsi="Arial" w:cs="Arial"/>
          <w:lang w:val="en-GB"/>
        </w:rPr>
        <w:tab/>
      </w:r>
      <w:r w:rsidRPr="00CA74C9">
        <w:rPr>
          <w:rFonts w:ascii="Arial" w:hAnsi="Arial" w:cs="Arial"/>
          <w:lang w:val="en-GB"/>
        </w:rPr>
        <w:tab/>
      </w:r>
      <w:r w:rsidRPr="00CA74C9">
        <w:rPr>
          <w:rFonts w:ascii="Arial" w:hAnsi="Arial" w:cs="Arial"/>
          <w:lang w:val="en-GB"/>
        </w:rPr>
        <w:tab/>
        <w:t xml:space="preserve">Bidder's signature and stamp </w:t>
      </w:r>
      <w:r w:rsidRPr="00CA74C9">
        <w:rPr>
          <w:rFonts w:ascii="Arial" w:hAnsi="Arial" w:cs="Arial"/>
          <w:lang w:val="en-GB"/>
        </w:rPr>
        <w:tab/>
        <w:t xml:space="preserve"> </w:t>
      </w:r>
    </w:p>
    <w:p w14:paraId="7F78572F" w14:textId="77777777" w:rsidR="00710564" w:rsidRPr="00CA74C9" w:rsidRDefault="00710564" w:rsidP="00CA74C9">
      <w:pPr>
        <w:spacing w:line="276" w:lineRule="auto"/>
        <w:ind w:left="3540" w:right="90" w:firstLine="708"/>
        <w:jc w:val="both"/>
        <w:rPr>
          <w:rFonts w:ascii="Arial" w:hAnsi="Arial" w:cs="Arial"/>
          <w:lang w:val="en-GB"/>
        </w:rPr>
      </w:pPr>
      <w:r w:rsidRPr="00CA74C9">
        <w:rPr>
          <w:rFonts w:ascii="Arial" w:hAnsi="Arial" w:cs="Arial"/>
          <w:i/>
          <w:lang w:val="en-GB"/>
        </w:rPr>
        <w:t>(persons authorised to submit statements of will)</w:t>
      </w:r>
      <w:r w:rsidRPr="00CA74C9">
        <w:rPr>
          <w:rFonts w:ascii="Arial" w:hAnsi="Arial" w:cs="Arial"/>
          <w:lang w:val="en-GB"/>
        </w:rPr>
        <w:t xml:space="preserve"> </w:t>
      </w:r>
    </w:p>
    <w:p w14:paraId="46B5B3FD" w14:textId="77777777" w:rsidR="00710564" w:rsidRPr="00CA74C9" w:rsidRDefault="00710564" w:rsidP="00CA74C9">
      <w:pPr>
        <w:spacing w:line="276" w:lineRule="auto"/>
        <w:ind w:left="3540" w:right="90" w:firstLine="708"/>
        <w:jc w:val="both"/>
        <w:rPr>
          <w:rFonts w:ascii="Arial" w:hAnsi="Arial" w:cs="Arial"/>
          <w:lang w:val="en-GB"/>
        </w:rPr>
      </w:pPr>
    </w:p>
    <w:p w14:paraId="43C6CBF3" w14:textId="77777777" w:rsidR="00710564" w:rsidRPr="00CA74C9" w:rsidRDefault="00710564" w:rsidP="00CA74C9">
      <w:pPr>
        <w:spacing w:line="276" w:lineRule="auto"/>
        <w:ind w:left="3540" w:right="90" w:firstLine="708"/>
        <w:jc w:val="both"/>
        <w:rPr>
          <w:rFonts w:ascii="Arial" w:hAnsi="Arial" w:cs="Arial"/>
          <w:lang w:val="en-GB"/>
        </w:rPr>
      </w:pPr>
    </w:p>
    <w:p w14:paraId="3C8AF75A" w14:textId="77777777" w:rsidR="00710564" w:rsidRDefault="00710564" w:rsidP="00CA74C9">
      <w:pPr>
        <w:spacing w:line="276" w:lineRule="auto"/>
        <w:ind w:left="3540" w:right="90" w:firstLine="708"/>
        <w:jc w:val="both"/>
        <w:rPr>
          <w:rFonts w:ascii="Arial" w:hAnsi="Arial" w:cs="Arial"/>
          <w:lang w:val="en-GB"/>
        </w:rPr>
      </w:pPr>
    </w:p>
    <w:p w14:paraId="3A401BE0" w14:textId="77777777" w:rsidR="00E00CF2" w:rsidRDefault="00E00CF2" w:rsidP="00CA74C9">
      <w:pPr>
        <w:spacing w:line="276" w:lineRule="auto"/>
        <w:ind w:left="3540" w:right="90" w:firstLine="708"/>
        <w:jc w:val="both"/>
        <w:rPr>
          <w:rFonts w:ascii="Arial" w:hAnsi="Arial" w:cs="Arial"/>
          <w:lang w:val="en-GB"/>
        </w:rPr>
      </w:pPr>
    </w:p>
    <w:p w14:paraId="487A3498" w14:textId="77777777" w:rsidR="00E00CF2" w:rsidRPr="00CA74C9" w:rsidRDefault="00E00CF2" w:rsidP="00CA74C9">
      <w:pPr>
        <w:spacing w:line="276" w:lineRule="auto"/>
        <w:ind w:left="3540" w:right="90" w:firstLine="708"/>
        <w:jc w:val="both"/>
        <w:rPr>
          <w:rFonts w:ascii="Arial" w:hAnsi="Arial" w:cs="Arial"/>
          <w:lang w:val="en-GB"/>
        </w:rPr>
      </w:pPr>
    </w:p>
    <w:p w14:paraId="13408B5B" w14:textId="77777777" w:rsidR="00710564" w:rsidRPr="00CA74C9" w:rsidRDefault="00710564" w:rsidP="00CA74C9">
      <w:pPr>
        <w:spacing w:line="276" w:lineRule="auto"/>
        <w:ind w:left="3540" w:right="90" w:firstLine="708"/>
        <w:jc w:val="both"/>
        <w:rPr>
          <w:rFonts w:ascii="Arial" w:hAnsi="Arial" w:cs="Arial"/>
          <w:lang w:val="en-GB"/>
        </w:rPr>
      </w:pPr>
    </w:p>
    <w:p w14:paraId="2E2ED742" w14:textId="77777777" w:rsidR="00710564" w:rsidRPr="00CA74C9" w:rsidRDefault="00710564" w:rsidP="00CA74C9">
      <w:pPr>
        <w:spacing w:line="276" w:lineRule="auto"/>
        <w:ind w:right="90"/>
        <w:jc w:val="both"/>
        <w:rPr>
          <w:rFonts w:ascii="Arial" w:hAnsi="Arial" w:cs="Arial"/>
          <w:lang w:val="en-GB"/>
        </w:rPr>
      </w:pPr>
    </w:p>
    <w:p w14:paraId="5604D777" w14:textId="61AD08F0" w:rsidR="00710564" w:rsidRPr="00CA74C9" w:rsidRDefault="00710564" w:rsidP="00A80ADA">
      <w:pPr>
        <w:pStyle w:val="Akapitzlist"/>
        <w:numPr>
          <w:ilvl w:val="0"/>
          <w:numId w:val="24"/>
        </w:numPr>
        <w:spacing w:after="0"/>
        <w:ind w:right="90"/>
        <w:jc w:val="both"/>
        <w:rPr>
          <w:rFonts w:ascii="Arial" w:hAnsi="Arial" w:cs="Arial"/>
          <w:sz w:val="20"/>
          <w:szCs w:val="20"/>
          <w:lang w:val="en-GB"/>
        </w:rPr>
      </w:pPr>
      <w:r w:rsidRPr="00CA74C9">
        <w:rPr>
          <w:rFonts w:ascii="Arial" w:hAnsi="Arial" w:cs="Arial"/>
          <w:sz w:val="20"/>
          <w:szCs w:val="20"/>
          <w:lang w:val="en-GB"/>
        </w:rPr>
        <w:t xml:space="preserve">Bidder </w:t>
      </w:r>
      <w:r w:rsidRPr="008349FC">
        <w:rPr>
          <w:rFonts w:ascii="Arial" w:hAnsi="Arial" w:cs="Arial"/>
          <w:sz w:val="20"/>
          <w:szCs w:val="20"/>
          <w:u w:val="single"/>
          <w:lang w:val="en-GB"/>
        </w:rPr>
        <w:t>does not provide</w:t>
      </w:r>
      <w:r w:rsidRPr="00CA74C9">
        <w:rPr>
          <w:rFonts w:ascii="Arial" w:hAnsi="Arial" w:cs="Arial"/>
          <w:sz w:val="20"/>
          <w:szCs w:val="20"/>
          <w:lang w:val="en-GB"/>
        </w:rPr>
        <w:t xml:space="preserve"> for the parti</w:t>
      </w:r>
      <w:r w:rsidR="00E047F9">
        <w:rPr>
          <w:rFonts w:ascii="Arial" w:hAnsi="Arial" w:cs="Arial"/>
          <w:sz w:val="20"/>
          <w:szCs w:val="20"/>
          <w:lang w:val="en-GB"/>
        </w:rPr>
        <w:t>c</w:t>
      </w:r>
      <w:r w:rsidRPr="00CA74C9">
        <w:rPr>
          <w:rFonts w:ascii="Arial" w:hAnsi="Arial" w:cs="Arial"/>
          <w:sz w:val="20"/>
          <w:szCs w:val="20"/>
          <w:lang w:val="en-GB"/>
        </w:rPr>
        <w:t>ipation of subcontractors *</w:t>
      </w:r>
    </w:p>
    <w:p w14:paraId="12CADDEE" w14:textId="77777777" w:rsidR="00710564" w:rsidRPr="00CA74C9" w:rsidRDefault="00710564" w:rsidP="00CA74C9">
      <w:pPr>
        <w:spacing w:line="276" w:lineRule="auto"/>
        <w:ind w:left="720"/>
        <w:jc w:val="both"/>
        <w:rPr>
          <w:rFonts w:ascii="Arial" w:hAnsi="Arial" w:cs="Arial"/>
          <w:i/>
          <w:lang w:val="en-GB"/>
        </w:rPr>
      </w:pPr>
    </w:p>
    <w:p w14:paraId="0BB0A3F1" w14:textId="77777777" w:rsidR="00710564" w:rsidRPr="00CA74C9" w:rsidRDefault="00710564" w:rsidP="00CA74C9">
      <w:pPr>
        <w:spacing w:line="276" w:lineRule="auto"/>
        <w:jc w:val="both"/>
        <w:rPr>
          <w:rFonts w:ascii="Arial" w:hAnsi="Arial" w:cs="Arial"/>
          <w:lang w:val="en-GB"/>
        </w:rPr>
      </w:pPr>
      <w:r w:rsidRPr="00CA74C9">
        <w:rPr>
          <w:rFonts w:ascii="Arial" w:hAnsi="Arial" w:cs="Arial"/>
          <w:lang w:val="en-GB"/>
        </w:rPr>
        <w:t>We declare that we will carry</w:t>
      </w:r>
      <w:r w:rsidR="00817E8B">
        <w:rPr>
          <w:rFonts w:ascii="Arial" w:hAnsi="Arial" w:cs="Arial"/>
          <w:lang w:val="en-GB"/>
        </w:rPr>
        <w:t xml:space="preserve"> out the works covered by this RFP</w:t>
      </w:r>
      <w:r w:rsidRPr="00CA74C9">
        <w:rPr>
          <w:rFonts w:ascii="Arial" w:hAnsi="Arial" w:cs="Arial"/>
          <w:lang w:val="en-GB"/>
        </w:rPr>
        <w:t xml:space="preserve"> ourselves without subcontracting any works.</w:t>
      </w:r>
    </w:p>
    <w:p w14:paraId="128E1C09" w14:textId="77777777" w:rsidR="00710564" w:rsidRPr="00CA74C9" w:rsidRDefault="00710564" w:rsidP="00CA74C9">
      <w:pPr>
        <w:spacing w:line="276" w:lineRule="auto"/>
        <w:jc w:val="both"/>
        <w:rPr>
          <w:rFonts w:ascii="Arial" w:hAnsi="Arial" w:cs="Arial"/>
          <w:lang w:val="en-GB"/>
        </w:rPr>
      </w:pPr>
    </w:p>
    <w:p w14:paraId="70D643AF" w14:textId="77777777" w:rsidR="00710564" w:rsidRPr="00CA74C9" w:rsidRDefault="00710564" w:rsidP="00CA74C9">
      <w:pPr>
        <w:spacing w:line="276" w:lineRule="auto"/>
        <w:jc w:val="both"/>
        <w:rPr>
          <w:rFonts w:ascii="Arial" w:hAnsi="Arial" w:cs="Arial"/>
          <w:lang w:val="en-GB"/>
        </w:rPr>
      </w:pPr>
    </w:p>
    <w:p w14:paraId="66EF762D" w14:textId="77777777" w:rsidR="00710564" w:rsidRDefault="00710564" w:rsidP="00CA74C9">
      <w:pPr>
        <w:spacing w:line="276" w:lineRule="auto"/>
        <w:jc w:val="both"/>
        <w:rPr>
          <w:rFonts w:ascii="Arial" w:hAnsi="Arial" w:cs="Arial"/>
          <w:lang w:val="en-GB"/>
        </w:rPr>
      </w:pPr>
    </w:p>
    <w:p w14:paraId="0B9581E1" w14:textId="77777777" w:rsidR="00EB3C3D" w:rsidRPr="00CA74C9" w:rsidRDefault="00EB3C3D" w:rsidP="00CA74C9">
      <w:pPr>
        <w:spacing w:line="276" w:lineRule="auto"/>
        <w:jc w:val="both"/>
        <w:rPr>
          <w:rFonts w:ascii="Arial" w:hAnsi="Arial" w:cs="Arial"/>
          <w:lang w:val="en-GB"/>
        </w:rPr>
      </w:pPr>
    </w:p>
    <w:p w14:paraId="01A44CF0" w14:textId="77777777" w:rsidR="00EB3C3D" w:rsidRPr="00C8655D" w:rsidRDefault="00EB3C3D" w:rsidP="00EB3C3D">
      <w:pPr>
        <w:tabs>
          <w:tab w:val="center" w:pos="1651"/>
          <w:tab w:val="center" w:pos="2832"/>
          <w:tab w:val="center" w:pos="3541"/>
          <w:tab w:val="center" w:pos="4249"/>
          <w:tab w:val="center" w:pos="4957"/>
          <w:tab w:val="center" w:pos="6720"/>
        </w:tabs>
        <w:spacing w:line="276" w:lineRule="auto"/>
        <w:jc w:val="both"/>
        <w:rPr>
          <w:rFonts w:ascii="Arial" w:hAnsi="Arial" w:cs="Arial"/>
          <w:lang w:val="en-GB"/>
        </w:rPr>
      </w:pPr>
      <w:r w:rsidRPr="009B0717">
        <w:rPr>
          <w:rFonts w:ascii="Arial" w:eastAsia="Calibri" w:hAnsi="Arial" w:cs="Arial"/>
          <w:lang w:val="en-GB"/>
        </w:rPr>
        <w:tab/>
      </w:r>
      <w:r w:rsidRPr="00C8655D">
        <w:rPr>
          <w:rFonts w:ascii="Arial" w:hAnsi="Arial" w:cs="Arial"/>
          <w:lang w:val="en-GB"/>
        </w:rPr>
        <w:t>…………………………..</w:t>
      </w:r>
      <w:r>
        <w:rPr>
          <w:rFonts w:ascii="Arial" w:hAnsi="Arial" w:cs="Arial"/>
          <w:lang w:val="en-GB"/>
        </w:rPr>
        <w:tab/>
        <w:t xml:space="preserve"> </w:t>
      </w:r>
      <w:r>
        <w:rPr>
          <w:rFonts w:ascii="Arial" w:hAnsi="Arial" w:cs="Arial"/>
          <w:lang w:val="en-GB"/>
        </w:rPr>
        <w:tab/>
        <w:t xml:space="preserve"> </w:t>
      </w:r>
      <w:r>
        <w:rPr>
          <w:rFonts w:ascii="Arial" w:hAnsi="Arial" w:cs="Arial"/>
          <w:lang w:val="en-GB"/>
        </w:rPr>
        <w:tab/>
        <w:t xml:space="preserve"> </w:t>
      </w:r>
      <w:r>
        <w:rPr>
          <w:rFonts w:ascii="Arial" w:hAnsi="Arial" w:cs="Arial"/>
          <w:lang w:val="en-GB"/>
        </w:rPr>
        <w:tab/>
      </w:r>
      <w:r>
        <w:rPr>
          <w:rFonts w:ascii="Arial" w:hAnsi="Arial" w:cs="Arial"/>
          <w:lang w:val="en-GB"/>
        </w:rPr>
        <w:tab/>
      </w:r>
      <w:r w:rsidRPr="00C8655D">
        <w:rPr>
          <w:rFonts w:ascii="Arial" w:hAnsi="Arial" w:cs="Arial"/>
          <w:lang w:val="en-GB"/>
        </w:rPr>
        <w:t xml:space="preserve">...................................... </w:t>
      </w:r>
    </w:p>
    <w:p w14:paraId="17284F82" w14:textId="77777777" w:rsidR="00EB3C3D" w:rsidRPr="00CA74C9" w:rsidRDefault="00EB3C3D" w:rsidP="00EB3C3D">
      <w:pPr>
        <w:tabs>
          <w:tab w:val="center" w:pos="1610"/>
          <w:tab w:val="center" w:pos="2124"/>
          <w:tab w:val="center" w:pos="2832"/>
          <w:tab w:val="center" w:pos="3541"/>
          <w:tab w:val="center" w:pos="4249"/>
          <w:tab w:val="center" w:pos="4957"/>
          <w:tab w:val="center" w:pos="6959"/>
          <w:tab w:val="center" w:pos="8498"/>
        </w:tabs>
        <w:spacing w:line="276" w:lineRule="auto"/>
        <w:jc w:val="both"/>
        <w:rPr>
          <w:rFonts w:ascii="Arial" w:hAnsi="Arial" w:cs="Arial"/>
          <w:lang w:val="en-GB"/>
        </w:rPr>
      </w:pPr>
      <w:r w:rsidRPr="00CA74C9">
        <w:rPr>
          <w:rFonts w:ascii="Arial" w:eastAsia="Calibri" w:hAnsi="Arial" w:cs="Arial"/>
          <w:lang w:val="en-GB"/>
        </w:rPr>
        <w:tab/>
      </w:r>
      <w:r>
        <w:rPr>
          <w:rFonts w:ascii="Arial" w:hAnsi="Arial" w:cs="Arial"/>
          <w:lang w:val="en-GB"/>
        </w:rPr>
        <w:t xml:space="preserve">date </w:t>
      </w:r>
      <w:r>
        <w:rPr>
          <w:rFonts w:ascii="Arial" w:hAnsi="Arial" w:cs="Arial"/>
          <w:lang w:val="en-GB"/>
        </w:rPr>
        <w:tab/>
        <w:t xml:space="preserve"> </w:t>
      </w:r>
      <w:r>
        <w:rPr>
          <w:rFonts w:ascii="Arial" w:hAnsi="Arial" w:cs="Arial"/>
          <w:lang w:val="en-GB"/>
        </w:rPr>
        <w:tab/>
        <w:t xml:space="preserve"> </w:t>
      </w:r>
      <w:r>
        <w:rPr>
          <w:rFonts w:ascii="Arial" w:hAnsi="Arial" w:cs="Arial"/>
          <w:lang w:val="en-GB"/>
        </w:rPr>
        <w:tab/>
        <w:t xml:space="preserve"> </w:t>
      </w:r>
      <w:r>
        <w:rPr>
          <w:rFonts w:ascii="Arial" w:hAnsi="Arial" w:cs="Arial"/>
          <w:lang w:val="en-GB"/>
        </w:rPr>
        <w:tab/>
        <w:t xml:space="preserve"> </w:t>
      </w:r>
      <w:r>
        <w:rPr>
          <w:rFonts w:ascii="Arial" w:hAnsi="Arial" w:cs="Arial"/>
          <w:lang w:val="en-GB"/>
        </w:rPr>
        <w:tab/>
        <w:t xml:space="preserve"> </w:t>
      </w:r>
      <w:r w:rsidRPr="00CA74C9">
        <w:rPr>
          <w:rFonts w:ascii="Arial" w:hAnsi="Arial" w:cs="Arial"/>
          <w:lang w:val="en-GB"/>
        </w:rPr>
        <w:tab/>
        <w:t xml:space="preserve">Bidder's signature and stamp </w:t>
      </w:r>
      <w:r w:rsidRPr="00CA74C9">
        <w:rPr>
          <w:rFonts w:ascii="Arial" w:hAnsi="Arial" w:cs="Arial"/>
          <w:lang w:val="en-GB"/>
        </w:rPr>
        <w:tab/>
        <w:t xml:space="preserve"> </w:t>
      </w:r>
    </w:p>
    <w:p w14:paraId="007EEA2D" w14:textId="77777777" w:rsidR="00EB3C3D" w:rsidRPr="00EB3C3D" w:rsidRDefault="00EB3C3D" w:rsidP="00EB3C3D">
      <w:pPr>
        <w:spacing w:line="276" w:lineRule="auto"/>
        <w:ind w:left="5664" w:right="90"/>
        <w:jc w:val="both"/>
        <w:rPr>
          <w:rFonts w:ascii="Arial" w:hAnsi="Arial" w:cs="Arial"/>
          <w:sz w:val="16"/>
          <w:lang w:val="en-GB"/>
        </w:rPr>
      </w:pPr>
      <w:r w:rsidRPr="00EB3C3D">
        <w:rPr>
          <w:rFonts w:ascii="Arial" w:hAnsi="Arial" w:cs="Arial"/>
          <w:i/>
          <w:sz w:val="16"/>
          <w:lang w:val="en-GB"/>
        </w:rPr>
        <w:t>(persons authorised to submit statements of will)</w:t>
      </w:r>
      <w:r w:rsidRPr="00EB3C3D">
        <w:rPr>
          <w:rFonts w:ascii="Arial" w:hAnsi="Arial" w:cs="Arial"/>
          <w:sz w:val="16"/>
          <w:lang w:val="en-GB"/>
        </w:rPr>
        <w:t xml:space="preserve"> </w:t>
      </w:r>
    </w:p>
    <w:p w14:paraId="1FEA64F4" w14:textId="77777777" w:rsidR="00710564" w:rsidRPr="00CA74C9" w:rsidRDefault="00710564" w:rsidP="00CA74C9">
      <w:pPr>
        <w:spacing w:line="276" w:lineRule="auto"/>
        <w:jc w:val="both"/>
        <w:rPr>
          <w:rFonts w:ascii="Arial" w:hAnsi="Arial" w:cs="Arial"/>
          <w:lang w:val="en-GB"/>
        </w:rPr>
      </w:pPr>
    </w:p>
    <w:p w14:paraId="7E2FA0FE" w14:textId="77777777" w:rsidR="00710564" w:rsidRPr="00CA74C9" w:rsidRDefault="00710564" w:rsidP="00CA74C9">
      <w:pPr>
        <w:spacing w:line="276" w:lineRule="auto"/>
        <w:jc w:val="both"/>
        <w:rPr>
          <w:rFonts w:ascii="Arial" w:hAnsi="Arial" w:cs="Arial"/>
          <w:lang w:val="en-GB"/>
        </w:rPr>
      </w:pPr>
    </w:p>
    <w:p w14:paraId="044034C0" w14:textId="77777777" w:rsidR="00710564" w:rsidRPr="00CA74C9" w:rsidRDefault="00710564" w:rsidP="00CA74C9">
      <w:pPr>
        <w:spacing w:line="276" w:lineRule="auto"/>
        <w:jc w:val="both"/>
        <w:rPr>
          <w:rFonts w:ascii="Arial" w:hAnsi="Arial" w:cs="Arial"/>
          <w:lang w:val="en-GB"/>
        </w:rPr>
      </w:pPr>
      <w:r w:rsidRPr="00CA74C9">
        <w:rPr>
          <w:rFonts w:ascii="Arial" w:hAnsi="Arial" w:cs="Arial"/>
          <w:lang w:val="en-GB"/>
        </w:rPr>
        <w:t>* Complete the appropriate part of the form</w:t>
      </w:r>
    </w:p>
    <w:p w14:paraId="2E34629F" w14:textId="77777777" w:rsidR="00710564" w:rsidRPr="00CA74C9" w:rsidRDefault="00710564" w:rsidP="00CA74C9">
      <w:pPr>
        <w:pStyle w:val="Zwykytekst"/>
        <w:spacing w:line="276" w:lineRule="auto"/>
        <w:ind w:left="567" w:hanging="567"/>
        <w:jc w:val="both"/>
        <w:rPr>
          <w:rFonts w:ascii="Arial" w:hAnsi="Arial" w:cs="Arial"/>
          <w:lang w:val="en-GB"/>
        </w:rPr>
      </w:pPr>
    </w:p>
    <w:p w14:paraId="2AB8426F" w14:textId="77777777" w:rsidR="00710564" w:rsidRPr="00CA74C9" w:rsidRDefault="00710564" w:rsidP="00CA74C9">
      <w:pPr>
        <w:pStyle w:val="Zwykytekst"/>
        <w:spacing w:line="276" w:lineRule="auto"/>
        <w:ind w:left="567" w:hanging="567"/>
        <w:jc w:val="both"/>
        <w:rPr>
          <w:rFonts w:ascii="Arial" w:hAnsi="Arial" w:cs="Arial"/>
          <w:lang w:val="en-GB"/>
        </w:rPr>
      </w:pPr>
    </w:p>
    <w:p w14:paraId="650ED80E" w14:textId="07FA908E" w:rsidR="00434488" w:rsidRDefault="00434488" w:rsidP="00CA74C9">
      <w:pPr>
        <w:spacing w:line="276" w:lineRule="auto"/>
        <w:jc w:val="both"/>
        <w:rPr>
          <w:rFonts w:ascii="Arial" w:hAnsi="Arial" w:cs="Arial"/>
          <w:lang w:val="en-GB"/>
        </w:rPr>
      </w:pPr>
    </w:p>
    <w:sectPr w:rsidR="00434488" w:rsidSect="00A4440B">
      <w:headerReference w:type="default" r:id="rId22"/>
      <w:footerReference w:type="default" r:id="rId23"/>
      <w:pgSz w:w="11906" w:h="16838"/>
      <w:pgMar w:top="1134" w:right="1134" w:bottom="1418" w:left="1134" w:header="567"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DF4FFC" w14:textId="77777777" w:rsidR="005E330B" w:rsidRDefault="005E330B">
      <w:r>
        <w:separator/>
      </w:r>
    </w:p>
  </w:endnote>
  <w:endnote w:type="continuationSeparator" w:id="0">
    <w:p w14:paraId="3C180DBC" w14:textId="77777777" w:rsidR="005E330B" w:rsidRDefault="005E3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46752" w14:textId="77777777" w:rsidR="00D84DAC" w:rsidRDefault="00D84DAC">
    <w:pPr>
      <w:pStyle w:val="Stopka"/>
    </w:pPr>
  </w:p>
  <w:tbl>
    <w:tblPr>
      <w:tblW w:w="0" w:type="auto"/>
      <w:tblBorders>
        <w:top w:val="single" w:sz="4" w:space="0" w:color="auto"/>
      </w:tblBorders>
      <w:tblLayout w:type="fixed"/>
      <w:tblCellMar>
        <w:left w:w="70" w:type="dxa"/>
        <w:right w:w="70" w:type="dxa"/>
      </w:tblCellMar>
      <w:tblLook w:val="0000" w:firstRow="0" w:lastRow="0" w:firstColumn="0" w:lastColumn="0" w:noHBand="0" w:noVBand="0"/>
    </w:tblPr>
    <w:tblGrid>
      <w:gridCol w:w="7242"/>
      <w:gridCol w:w="2182"/>
    </w:tblGrid>
    <w:tr w:rsidR="00D84DAC" w14:paraId="22D7BA18" w14:textId="77777777" w:rsidTr="007A435F">
      <w:trPr>
        <w:trHeight w:val="416"/>
      </w:trPr>
      <w:tc>
        <w:tcPr>
          <w:tcW w:w="7242" w:type="dxa"/>
          <w:vAlign w:val="center"/>
        </w:tcPr>
        <w:p w14:paraId="48FC8689" w14:textId="77777777" w:rsidR="00D84DAC" w:rsidRPr="00EF2A9A" w:rsidRDefault="00D84DAC" w:rsidP="007A435F">
          <w:pPr>
            <w:pStyle w:val="Stopka"/>
            <w:rPr>
              <w:rFonts w:ascii="Arial" w:hAnsi="Arial" w:cs="Arial"/>
              <w:sz w:val="16"/>
              <w:szCs w:val="16"/>
              <w:lang w:val="en-GB"/>
            </w:rPr>
          </w:pPr>
        </w:p>
      </w:tc>
      <w:tc>
        <w:tcPr>
          <w:tcW w:w="2182" w:type="dxa"/>
          <w:vAlign w:val="center"/>
        </w:tcPr>
        <w:p w14:paraId="1AC21621" w14:textId="2D539B52" w:rsidR="00D84DAC" w:rsidRPr="00EF2A9A" w:rsidRDefault="00D84DAC" w:rsidP="007A435F">
          <w:pPr>
            <w:pStyle w:val="Stopka"/>
            <w:tabs>
              <w:tab w:val="clear" w:pos="4536"/>
              <w:tab w:val="clear" w:pos="9072"/>
              <w:tab w:val="right" w:pos="709"/>
            </w:tabs>
            <w:ind w:left="56"/>
            <w:rPr>
              <w:rFonts w:ascii="Arial" w:hAnsi="Arial" w:cs="Arial"/>
              <w:sz w:val="16"/>
              <w:szCs w:val="16"/>
              <w:lang w:val="en-GB"/>
            </w:rPr>
          </w:pPr>
          <w:r w:rsidRPr="00EF2A9A">
            <w:rPr>
              <w:rFonts w:ascii="Arial" w:hAnsi="Arial" w:cs="Arial"/>
              <w:sz w:val="16"/>
              <w:szCs w:val="16"/>
              <w:lang w:val="en-GB"/>
            </w:rPr>
            <w:tab/>
          </w:r>
          <w:r w:rsidRPr="00A4440B">
            <w:rPr>
              <w:rFonts w:ascii="Arial" w:hAnsi="Arial" w:cs="Arial"/>
              <w:sz w:val="12"/>
              <w:szCs w:val="16"/>
              <w:lang w:val="en-GB"/>
            </w:rPr>
            <w:t xml:space="preserve">page </w:t>
          </w:r>
          <w:r w:rsidRPr="00A4440B">
            <w:rPr>
              <w:rStyle w:val="Numerstrony"/>
              <w:rFonts w:ascii="Arial" w:hAnsi="Arial" w:cs="Arial"/>
              <w:sz w:val="12"/>
              <w:szCs w:val="16"/>
              <w:lang w:val="en-GB"/>
            </w:rPr>
            <w:fldChar w:fldCharType="begin"/>
          </w:r>
          <w:r w:rsidRPr="00A4440B">
            <w:rPr>
              <w:rStyle w:val="Numerstrony"/>
              <w:rFonts w:ascii="Arial" w:hAnsi="Arial" w:cs="Arial"/>
              <w:sz w:val="12"/>
              <w:szCs w:val="16"/>
              <w:lang w:val="en-GB"/>
            </w:rPr>
            <w:instrText xml:space="preserve"> PAGE </w:instrText>
          </w:r>
          <w:r w:rsidRPr="00A4440B">
            <w:rPr>
              <w:rStyle w:val="Numerstrony"/>
              <w:rFonts w:ascii="Arial" w:hAnsi="Arial" w:cs="Arial"/>
              <w:sz w:val="12"/>
              <w:szCs w:val="16"/>
              <w:lang w:val="en-GB"/>
            </w:rPr>
            <w:fldChar w:fldCharType="separate"/>
          </w:r>
          <w:r w:rsidR="00313C43">
            <w:rPr>
              <w:rStyle w:val="Numerstrony"/>
              <w:rFonts w:ascii="Arial" w:hAnsi="Arial" w:cs="Arial"/>
              <w:noProof/>
              <w:sz w:val="12"/>
              <w:szCs w:val="16"/>
              <w:lang w:val="en-GB"/>
            </w:rPr>
            <w:t>21</w:t>
          </w:r>
          <w:r w:rsidRPr="00A4440B">
            <w:rPr>
              <w:rStyle w:val="Numerstrony"/>
              <w:rFonts w:ascii="Arial" w:hAnsi="Arial" w:cs="Arial"/>
              <w:sz w:val="12"/>
              <w:szCs w:val="16"/>
              <w:lang w:val="en-GB"/>
            </w:rPr>
            <w:fldChar w:fldCharType="end"/>
          </w:r>
          <w:r w:rsidRPr="00A4440B">
            <w:rPr>
              <w:rStyle w:val="Numerstrony"/>
              <w:rFonts w:ascii="Arial" w:hAnsi="Arial" w:cs="Arial"/>
              <w:sz w:val="12"/>
              <w:szCs w:val="16"/>
              <w:lang w:val="en-GB"/>
            </w:rPr>
            <w:t>/</w:t>
          </w:r>
          <w:r w:rsidRPr="00A4440B">
            <w:rPr>
              <w:rStyle w:val="Numerstrony"/>
              <w:rFonts w:ascii="Arial" w:hAnsi="Arial" w:cs="Arial"/>
              <w:sz w:val="12"/>
              <w:szCs w:val="16"/>
              <w:lang w:val="en-GB"/>
            </w:rPr>
            <w:fldChar w:fldCharType="begin"/>
          </w:r>
          <w:r w:rsidRPr="00A4440B">
            <w:rPr>
              <w:rStyle w:val="Numerstrony"/>
              <w:rFonts w:ascii="Arial" w:hAnsi="Arial" w:cs="Arial"/>
              <w:sz w:val="12"/>
              <w:szCs w:val="16"/>
              <w:lang w:val="en-GB"/>
            </w:rPr>
            <w:instrText xml:space="preserve"> NUMPAGES </w:instrText>
          </w:r>
          <w:r w:rsidRPr="00A4440B">
            <w:rPr>
              <w:rStyle w:val="Numerstrony"/>
              <w:rFonts w:ascii="Arial" w:hAnsi="Arial" w:cs="Arial"/>
              <w:sz w:val="12"/>
              <w:szCs w:val="16"/>
              <w:lang w:val="en-GB"/>
            </w:rPr>
            <w:fldChar w:fldCharType="separate"/>
          </w:r>
          <w:r w:rsidR="00313C43">
            <w:rPr>
              <w:rStyle w:val="Numerstrony"/>
              <w:rFonts w:ascii="Arial" w:hAnsi="Arial" w:cs="Arial"/>
              <w:noProof/>
              <w:sz w:val="12"/>
              <w:szCs w:val="16"/>
              <w:lang w:val="en-GB"/>
            </w:rPr>
            <w:t>28</w:t>
          </w:r>
          <w:r w:rsidRPr="00A4440B">
            <w:rPr>
              <w:rStyle w:val="Numerstrony"/>
              <w:rFonts w:ascii="Arial" w:hAnsi="Arial" w:cs="Arial"/>
              <w:sz w:val="12"/>
              <w:szCs w:val="16"/>
              <w:lang w:val="en-GB"/>
            </w:rPr>
            <w:fldChar w:fldCharType="end"/>
          </w:r>
        </w:p>
      </w:tc>
    </w:tr>
  </w:tbl>
  <w:p w14:paraId="490AF6D8" w14:textId="77777777" w:rsidR="00D84DAC" w:rsidRPr="007829E8" w:rsidRDefault="00D84DAC" w:rsidP="007829E8">
    <w:pPr>
      <w:pStyle w:val="Stopka"/>
      <w:jc w:val="center"/>
      <w:rPr>
        <w:sz w:val="14"/>
        <w:szCs w:val="14"/>
      </w:rPr>
    </w:pPr>
    <w:r w:rsidRPr="007829E8">
      <w:rPr>
        <w:sz w:val="14"/>
        <w:szCs w:val="14"/>
      </w:rPr>
      <w:t>ORLEN Spółka Akcyjna z siedzibą w Płocku</w:t>
    </w:r>
  </w:p>
  <w:p w14:paraId="44ACAB4A" w14:textId="77777777" w:rsidR="00D84DAC" w:rsidRPr="007829E8" w:rsidRDefault="00D84DAC" w:rsidP="007829E8">
    <w:pPr>
      <w:pStyle w:val="Stopka"/>
      <w:jc w:val="center"/>
      <w:rPr>
        <w:sz w:val="14"/>
        <w:szCs w:val="14"/>
      </w:rPr>
    </w:pPr>
    <w:r w:rsidRPr="007829E8">
      <w:rPr>
        <w:sz w:val="14"/>
        <w:szCs w:val="14"/>
      </w:rPr>
      <w:t>09-411 Płock, ul. Chemików 7, tel. (+48 24) 256 00 00, fax (+48 24) 367 70 00, www.orlen.pl</w:t>
    </w:r>
  </w:p>
  <w:p w14:paraId="2F340229" w14:textId="77777777" w:rsidR="00D84DAC" w:rsidRPr="007829E8" w:rsidRDefault="00D84DAC" w:rsidP="007829E8">
    <w:pPr>
      <w:pStyle w:val="Stopka"/>
      <w:jc w:val="center"/>
      <w:rPr>
        <w:sz w:val="14"/>
        <w:szCs w:val="14"/>
      </w:rPr>
    </w:pPr>
    <w:r w:rsidRPr="007829E8">
      <w:rPr>
        <w:sz w:val="14"/>
        <w:szCs w:val="14"/>
      </w:rPr>
      <w:t>wpisana do Krajowego Rejestru Sądowego prowadzonego przez Sąd Rejonowy dla Łodzi-Śródmieścia w Łodzi XX Wydział Gospodarczy pod numerem: 0000028860</w:t>
    </w:r>
  </w:p>
  <w:p w14:paraId="7943B549" w14:textId="77777777" w:rsidR="00D84DAC" w:rsidRPr="007829E8" w:rsidRDefault="00D84DAC" w:rsidP="007829E8">
    <w:pPr>
      <w:pStyle w:val="Stopka"/>
      <w:jc w:val="center"/>
      <w:rPr>
        <w:sz w:val="14"/>
        <w:szCs w:val="14"/>
      </w:rPr>
    </w:pPr>
    <w:r w:rsidRPr="007829E8">
      <w:rPr>
        <w:sz w:val="14"/>
        <w:szCs w:val="14"/>
      </w:rPr>
      <w:t xml:space="preserve">NIP: 774-00-01-454, kapitał zakładowy / kapitał wpłacony: </w:t>
    </w:r>
    <w:r w:rsidRPr="00D172B8">
      <w:rPr>
        <w:sz w:val="14"/>
        <w:szCs w:val="14"/>
      </w:rPr>
      <w:t>1 451 177 561,25 zł</w:t>
    </w:r>
    <w:r>
      <w:rPr>
        <w:sz w:val="14"/>
        <w:szCs w:val="14"/>
      </w:rPr>
      <w:t>,</w:t>
    </w:r>
    <w:r w:rsidRPr="00D172B8">
      <w:rPr>
        <w:sz w:val="14"/>
        <w:szCs w:val="14"/>
      </w:rPr>
      <w:t xml:space="preserve"> </w:t>
    </w:r>
    <w:r w:rsidRPr="007829E8">
      <w:rPr>
        <w:sz w:val="14"/>
        <w:szCs w:val="14"/>
      </w:rPr>
      <w:t>BDO: 000007103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FC96B9" w14:textId="77777777" w:rsidR="005E330B" w:rsidRDefault="005E330B" w:rsidP="007A435F">
      <w:r>
        <w:separator/>
      </w:r>
    </w:p>
  </w:footnote>
  <w:footnote w:type="continuationSeparator" w:id="0">
    <w:p w14:paraId="4611B877" w14:textId="77777777" w:rsidR="005E330B" w:rsidRDefault="005E330B" w:rsidP="007A43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7619"/>
    </w:tblGrid>
    <w:tr w:rsidR="00D84DAC" w:rsidRPr="00600ADB" w14:paraId="47E92918" w14:textId="77777777" w:rsidTr="001F0452">
      <w:trPr>
        <w:trHeight w:val="1266"/>
        <w:jc w:val="center"/>
      </w:trPr>
      <w:tc>
        <w:tcPr>
          <w:tcW w:w="1980" w:type="dxa"/>
          <w:tcBorders>
            <w:top w:val="single" w:sz="4" w:space="0" w:color="auto"/>
            <w:left w:val="single" w:sz="4" w:space="0" w:color="auto"/>
            <w:bottom w:val="single" w:sz="4" w:space="0" w:color="auto"/>
            <w:right w:val="single" w:sz="4" w:space="0" w:color="auto"/>
          </w:tcBorders>
          <w:vAlign w:val="center"/>
        </w:tcPr>
        <w:p w14:paraId="5FC771D7" w14:textId="1A8DE091" w:rsidR="00D84DAC" w:rsidRDefault="00D84DAC" w:rsidP="006B3C57">
          <w:pPr>
            <w:spacing w:before="60" w:after="60"/>
          </w:pPr>
          <w:r>
            <w:rPr>
              <w:noProof/>
              <w:color w:val="1F497D"/>
            </w:rPr>
            <w:drawing>
              <wp:inline distT="0" distB="0" distL="0" distR="0" wp14:anchorId="4FECE933" wp14:editId="4EBB3127">
                <wp:extent cx="1129030" cy="1094740"/>
                <wp:effectExtent l="0" t="0" r="0" b="0"/>
                <wp:docPr id="7" name="Obraz 7" descr="cid:image010.png@01D9A80B.42D4F6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id:image010.png@01D9A80B.42D4F6E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29030" cy="1094740"/>
                        </a:xfrm>
                        <a:prstGeom prst="rect">
                          <a:avLst/>
                        </a:prstGeom>
                        <a:noFill/>
                        <a:ln>
                          <a:noFill/>
                        </a:ln>
                      </pic:spPr>
                    </pic:pic>
                  </a:graphicData>
                </a:graphic>
              </wp:inline>
            </w:drawing>
          </w:r>
        </w:p>
      </w:tc>
      <w:tc>
        <w:tcPr>
          <w:tcW w:w="7619" w:type="dxa"/>
          <w:tcBorders>
            <w:top w:val="single" w:sz="4" w:space="0" w:color="auto"/>
            <w:left w:val="single" w:sz="4" w:space="0" w:color="auto"/>
            <w:bottom w:val="single" w:sz="4" w:space="0" w:color="auto"/>
            <w:right w:val="single" w:sz="4" w:space="0" w:color="auto"/>
          </w:tcBorders>
          <w:vAlign w:val="center"/>
        </w:tcPr>
        <w:p w14:paraId="56333881" w14:textId="2DF060C9" w:rsidR="00D84DAC" w:rsidRPr="001E1D20" w:rsidRDefault="00D84DAC" w:rsidP="007F52C7">
          <w:pPr>
            <w:jc w:val="center"/>
            <w:rPr>
              <w:rFonts w:ascii="Arial" w:hAnsi="Arial" w:cs="Arial"/>
              <w:b/>
              <w:sz w:val="16"/>
              <w:szCs w:val="16"/>
            </w:rPr>
          </w:pPr>
          <w:proofErr w:type="spellStart"/>
          <w:r>
            <w:rPr>
              <w:rFonts w:ascii="Arial" w:hAnsi="Arial" w:cs="Arial"/>
              <w:b/>
              <w:sz w:val="16"/>
              <w:szCs w:val="16"/>
            </w:rPr>
            <w:t>Request</w:t>
          </w:r>
          <w:proofErr w:type="spellEnd"/>
          <w:r>
            <w:rPr>
              <w:rFonts w:ascii="Arial" w:hAnsi="Arial" w:cs="Arial"/>
              <w:b/>
              <w:sz w:val="16"/>
              <w:szCs w:val="16"/>
            </w:rPr>
            <w:t xml:space="preserve"> for </w:t>
          </w:r>
          <w:proofErr w:type="spellStart"/>
          <w:r>
            <w:rPr>
              <w:rFonts w:ascii="Arial" w:hAnsi="Arial" w:cs="Arial"/>
              <w:b/>
              <w:sz w:val="16"/>
              <w:szCs w:val="16"/>
            </w:rPr>
            <w:t>Proposal</w:t>
          </w:r>
          <w:proofErr w:type="spellEnd"/>
          <w:r>
            <w:rPr>
              <w:rFonts w:ascii="Arial" w:hAnsi="Arial" w:cs="Arial"/>
              <w:b/>
              <w:sz w:val="16"/>
              <w:szCs w:val="16"/>
            </w:rPr>
            <w:t xml:space="preserve"> </w:t>
          </w:r>
          <w:r w:rsidRPr="001E1D20">
            <w:rPr>
              <w:rFonts w:ascii="Arial" w:hAnsi="Arial" w:cs="Arial"/>
              <w:b/>
              <w:sz w:val="16"/>
              <w:szCs w:val="16"/>
            </w:rPr>
            <w:t>nr PKN/2/0</w:t>
          </w:r>
          <w:r>
            <w:rPr>
              <w:rFonts w:ascii="Arial" w:hAnsi="Arial" w:cs="Arial"/>
              <w:b/>
              <w:sz w:val="16"/>
              <w:szCs w:val="16"/>
            </w:rPr>
            <w:t>00598</w:t>
          </w:r>
          <w:r w:rsidRPr="001E1D20">
            <w:rPr>
              <w:rFonts w:ascii="Arial" w:hAnsi="Arial" w:cs="Arial"/>
              <w:b/>
              <w:sz w:val="16"/>
              <w:szCs w:val="16"/>
            </w:rPr>
            <w:t>/25</w:t>
          </w:r>
        </w:p>
        <w:p w14:paraId="74B56B4D" w14:textId="2D297EF6" w:rsidR="00D84DAC" w:rsidRDefault="00D84DAC" w:rsidP="007F52C7">
          <w:pPr>
            <w:jc w:val="center"/>
            <w:rPr>
              <w:rFonts w:ascii="Arial" w:hAnsi="Arial" w:cs="Arial"/>
              <w:b/>
              <w:sz w:val="16"/>
              <w:szCs w:val="16"/>
            </w:rPr>
          </w:pPr>
          <w:r>
            <w:t xml:space="preserve"> </w:t>
          </w:r>
          <w:r>
            <w:rPr>
              <w:rFonts w:ascii="Arial" w:hAnsi="Arial" w:cs="Arial"/>
              <w:b/>
              <w:sz w:val="16"/>
              <w:szCs w:val="16"/>
            </w:rPr>
            <w:t>a</w:t>
          </w:r>
          <w:r w:rsidRPr="00045273">
            <w:rPr>
              <w:rFonts w:ascii="Arial" w:hAnsi="Arial" w:cs="Arial"/>
              <w:b/>
              <w:sz w:val="16"/>
              <w:szCs w:val="16"/>
            </w:rPr>
            <w:t xml:space="preserve">s part of the </w:t>
          </w:r>
          <w:proofErr w:type="spellStart"/>
          <w:r w:rsidRPr="00045273">
            <w:rPr>
              <w:rFonts w:ascii="Arial" w:hAnsi="Arial" w:cs="Arial"/>
              <w:b/>
              <w:sz w:val="16"/>
              <w:szCs w:val="16"/>
            </w:rPr>
            <w:t>procurement</w:t>
          </w:r>
          <w:proofErr w:type="spellEnd"/>
          <w:r w:rsidRPr="00045273">
            <w:rPr>
              <w:rFonts w:ascii="Arial" w:hAnsi="Arial" w:cs="Arial"/>
              <w:b/>
              <w:sz w:val="16"/>
              <w:szCs w:val="16"/>
            </w:rPr>
            <w:t xml:space="preserve"> </w:t>
          </w:r>
          <w:proofErr w:type="spellStart"/>
          <w:r w:rsidRPr="00045273">
            <w:rPr>
              <w:rFonts w:ascii="Arial" w:hAnsi="Arial" w:cs="Arial"/>
              <w:b/>
              <w:sz w:val="16"/>
              <w:szCs w:val="16"/>
            </w:rPr>
            <w:t>procedure</w:t>
          </w:r>
          <w:proofErr w:type="spellEnd"/>
          <w:r w:rsidRPr="00045273">
            <w:rPr>
              <w:rFonts w:ascii="Arial" w:hAnsi="Arial" w:cs="Arial"/>
              <w:b/>
              <w:sz w:val="16"/>
              <w:szCs w:val="16"/>
            </w:rPr>
            <w:t xml:space="preserve"> </w:t>
          </w:r>
          <w:proofErr w:type="spellStart"/>
          <w:r w:rsidRPr="00045273">
            <w:rPr>
              <w:rFonts w:ascii="Arial" w:hAnsi="Arial" w:cs="Arial"/>
              <w:b/>
              <w:sz w:val="16"/>
              <w:szCs w:val="16"/>
            </w:rPr>
            <w:t>entitled</w:t>
          </w:r>
          <w:proofErr w:type="spellEnd"/>
          <w:r>
            <w:rPr>
              <w:rFonts w:ascii="Arial" w:hAnsi="Arial" w:cs="Arial"/>
              <w:b/>
              <w:sz w:val="16"/>
              <w:szCs w:val="16"/>
            </w:rPr>
            <w:t>:</w:t>
          </w:r>
        </w:p>
        <w:p w14:paraId="2BF86B30" w14:textId="77777777" w:rsidR="00D84DAC" w:rsidRPr="001E1D20" w:rsidRDefault="00D84DAC" w:rsidP="007F52C7">
          <w:pPr>
            <w:jc w:val="center"/>
            <w:rPr>
              <w:rFonts w:ascii="Arial" w:hAnsi="Arial" w:cs="Arial"/>
              <w:b/>
              <w:sz w:val="16"/>
              <w:szCs w:val="16"/>
            </w:rPr>
          </w:pPr>
        </w:p>
        <w:p w14:paraId="0D030526" w14:textId="5ED7B458" w:rsidR="00D84DAC" w:rsidRPr="003944DE" w:rsidRDefault="00D84DAC" w:rsidP="007F52C7">
          <w:pPr>
            <w:jc w:val="center"/>
            <w:rPr>
              <w:rFonts w:ascii="Arial" w:hAnsi="Arial" w:cs="Arial"/>
              <w:b/>
              <w:sz w:val="16"/>
              <w:szCs w:val="16"/>
              <w:lang w:val="en-GB"/>
            </w:rPr>
          </w:pPr>
          <w:r w:rsidRPr="00045273">
            <w:rPr>
              <w:rFonts w:ascii="Arial" w:hAnsi="Arial" w:cs="Arial"/>
              <w:b/>
              <w:sz w:val="16"/>
              <w:szCs w:val="16"/>
              <w:lang w:val="en-GB"/>
            </w:rPr>
            <w:t xml:space="preserve">Feasibility Study for CO2 Conditioning Unit (CC_EO) processing CO2 from Ethylene Oxide (EO) unit in ORLEN Refinery in </w:t>
          </w:r>
          <w:proofErr w:type="spellStart"/>
          <w:r w:rsidRPr="00045273">
            <w:rPr>
              <w:rFonts w:ascii="Arial" w:hAnsi="Arial" w:cs="Arial"/>
              <w:b/>
              <w:sz w:val="16"/>
              <w:szCs w:val="16"/>
              <w:lang w:val="en-GB"/>
            </w:rPr>
            <w:t>Płock</w:t>
          </w:r>
          <w:proofErr w:type="spellEnd"/>
          <w:r w:rsidRPr="00045273">
            <w:rPr>
              <w:rFonts w:ascii="Arial" w:hAnsi="Arial" w:cs="Arial"/>
              <w:b/>
              <w:sz w:val="16"/>
              <w:szCs w:val="16"/>
              <w:lang w:val="en-GB"/>
            </w:rPr>
            <w:t>.</w:t>
          </w:r>
        </w:p>
      </w:tc>
    </w:tr>
  </w:tbl>
  <w:p w14:paraId="56DA5097" w14:textId="77777777" w:rsidR="00D84DAC" w:rsidRPr="005B3302" w:rsidRDefault="00D84DAC">
    <w:pPr>
      <w:pStyle w:val="Nagwek"/>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FF033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46319F"/>
    <w:multiLevelType w:val="hybridMultilevel"/>
    <w:tmpl w:val="B51A4C24"/>
    <w:lvl w:ilvl="0" w:tplc="145A4004">
      <w:start w:val="1"/>
      <w:numFmt w:val="lowerLetter"/>
      <w:lvlText w:val="%1."/>
      <w:lvlJc w:val="left"/>
      <w:pPr>
        <w:ind w:left="1494" w:hanging="360"/>
      </w:pPr>
      <w:rPr>
        <w:b/>
      </w:rPr>
    </w:lvl>
    <w:lvl w:ilvl="1" w:tplc="2722B726" w:tentative="1">
      <w:start w:val="1"/>
      <w:numFmt w:val="lowerLetter"/>
      <w:lvlText w:val="%2."/>
      <w:lvlJc w:val="left"/>
      <w:pPr>
        <w:ind w:left="2214" w:hanging="360"/>
      </w:pPr>
    </w:lvl>
    <w:lvl w:ilvl="2" w:tplc="D982E6F8" w:tentative="1">
      <w:start w:val="1"/>
      <w:numFmt w:val="lowerRoman"/>
      <w:lvlText w:val="%3."/>
      <w:lvlJc w:val="right"/>
      <w:pPr>
        <w:ind w:left="2934" w:hanging="180"/>
      </w:pPr>
    </w:lvl>
    <w:lvl w:ilvl="3" w:tplc="4C78283E" w:tentative="1">
      <w:start w:val="1"/>
      <w:numFmt w:val="decimal"/>
      <w:lvlText w:val="%4."/>
      <w:lvlJc w:val="left"/>
      <w:pPr>
        <w:ind w:left="3654" w:hanging="360"/>
      </w:pPr>
    </w:lvl>
    <w:lvl w:ilvl="4" w:tplc="41744C28" w:tentative="1">
      <w:start w:val="1"/>
      <w:numFmt w:val="lowerLetter"/>
      <w:lvlText w:val="%5."/>
      <w:lvlJc w:val="left"/>
      <w:pPr>
        <w:ind w:left="4374" w:hanging="360"/>
      </w:pPr>
    </w:lvl>
    <w:lvl w:ilvl="5" w:tplc="23ACD250" w:tentative="1">
      <w:start w:val="1"/>
      <w:numFmt w:val="lowerRoman"/>
      <w:lvlText w:val="%6."/>
      <w:lvlJc w:val="right"/>
      <w:pPr>
        <w:ind w:left="5094" w:hanging="180"/>
      </w:pPr>
    </w:lvl>
    <w:lvl w:ilvl="6" w:tplc="C574946A" w:tentative="1">
      <w:start w:val="1"/>
      <w:numFmt w:val="decimal"/>
      <w:lvlText w:val="%7."/>
      <w:lvlJc w:val="left"/>
      <w:pPr>
        <w:ind w:left="5814" w:hanging="360"/>
      </w:pPr>
    </w:lvl>
    <w:lvl w:ilvl="7" w:tplc="24E6D75A" w:tentative="1">
      <w:start w:val="1"/>
      <w:numFmt w:val="lowerLetter"/>
      <w:lvlText w:val="%8."/>
      <w:lvlJc w:val="left"/>
      <w:pPr>
        <w:ind w:left="6534" w:hanging="360"/>
      </w:pPr>
    </w:lvl>
    <w:lvl w:ilvl="8" w:tplc="49B2B374" w:tentative="1">
      <w:start w:val="1"/>
      <w:numFmt w:val="lowerRoman"/>
      <w:lvlText w:val="%9."/>
      <w:lvlJc w:val="right"/>
      <w:pPr>
        <w:ind w:left="7254" w:hanging="180"/>
      </w:pPr>
    </w:lvl>
  </w:abstractNum>
  <w:abstractNum w:abstractNumId="3" w15:restartNumberingAfterBreak="0">
    <w:nsid w:val="094B3C89"/>
    <w:multiLevelType w:val="multilevel"/>
    <w:tmpl w:val="E474E284"/>
    <w:lvl w:ilvl="0">
      <w:start w:val="1"/>
      <w:numFmt w:val="upperRoman"/>
      <w:lvlText w:val="%1."/>
      <w:lvlJc w:val="left"/>
      <w:pPr>
        <w:ind w:left="1080" w:hanging="72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abstractNum w:abstractNumId="4" w15:restartNumberingAfterBreak="0">
    <w:nsid w:val="0CC46130"/>
    <w:multiLevelType w:val="hybridMultilevel"/>
    <w:tmpl w:val="8FECF93A"/>
    <w:lvl w:ilvl="0" w:tplc="04150001">
      <w:start w:val="1"/>
      <w:numFmt w:val="bullet"/>
      <w:lvlText w:val=""/>
      <w:lvlJc w:val="left"/>
      <w:pPr>
        <w:ind w:left="720" w:hanging="360"/>
      </w:pPr>
      <w:rPr>
        <w:rFonts w:ascii="Symbol" w:hAnsi="Symbol" w:hint="default"/>
        <w:b/>
        <w:i w:val="0"/>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D8C662E"/>
    <w:multiLevelType w:val="multilevel"/>
    <w:tmpl w:val="43F0B99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059653D"/>
    <w:multiLevelType w:val="multilevel"/>
    <w:tmpl w:val="2C9A672A"/>
    <w:lvl w:ilvl="0">
      <w:start w:val="1"/>
      <w:numFmt w:val="upperRoman"/>
      <w:lvlText w:val="%1."/>
      <w:lvlJc w:val="left"/>
      <w:pPr>
        <w:ind w:left="360" w:hanging="360"/>
      </w:pPr>
      <w:rPr>
        <w:rFonts w:ascii="Arial" w:eastAsia="Calibri" w:hAnsi="Arial" w:cs="Arial"/>
        <w:b/>
      </w:rPr>
    </w:lvl>
    <w:lvl w:ilvl="1">
      <w:start w:val="1"/>
      <w:numFmt w:val="decimal"/>
      <w:lvlText w:val="%1.%2."/>
      <w:lvlJc w:val="left"/>
      <w:pPr>
        <w:ind w:left="720" w:hanging="720"/>
      </w:pPr>
      <w:rPr>
        <w:rFonts w:hint="default"/>
        <w:b/>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51BBC"/>
    <w:multiLevelType w:val="hybridMultilevel"/>
    <w:tmpl w:val="C3F656DC"/>
    <w:lvl w:ilvl="0" w:tplc="49DE624E">
      <w:start w:val="1"/>
      <w:numFmt w:val="decimal"/>
      <w:lvlText w:val="%1."/>
      <w:lvlJc w:val="left"/>
      <w:pPr>
        <w:ind w:left="450" w:hanging="360"/>
      </w:pPr>
      <w:rPr>
        <w:rFonts w:hint="default"/>
        <w:color w:val="FF0000"/>
      </w:rPr>
    </w:lvl>
    <w:lvl w:ilvl="1" w:tplc="04150019">
      <w:start w:val="1"/>
      <w:numFmt w:val="lowerLetter"/>
      <w:lvlText w:val="%2."/>
      <w:lvlJc w:val="left"/>
      <w:pPr>
        <w:ind w:left="1170" w:hanging="360"/>
      </w:pPr>
    </w:lvl>
    <w:lvl w:ilvl="2" w:tplc="0415001B" w:tentative="1">
      <w:start w:val="1"/>
      <w:numFmt w:val="lowerRoman"/>
      <w:lvlText w:val="%3."/>
      <w:lvlJc w:val="right"/>
      <w:pPr>
        <w:ind w:left="1890" w:hanging="180"/>
      </w:pPr>
    </w:lvl>
    <w:lvl w:ilvl="3" w:tplc="0415000F" w:tentative="1">
      <w:start w:val="1"/>
      <w:numFmt w:val="decimal"/>
      <w:lvlText w:val="%4."/>
      <w:lvlJc w:val="left"/>
      <w:pPr>
        <w:ind w:left="2610" w:hanging="360"/>
      </w:pPr>
    </w:lvl>
    <w:lvl w:ilvl="4" w:tplc="04150019" w:tentative="1">
      <w:start w:val="1"/>
      <w:numFmt w:val="lowerLetter"/>
      <w:lvlText w:val="%5."/>
      <w:lvlJc w:val="left"/>
      <w:pPr>
        <w:ind w:left="3330" w:hanging="360"/>
      </w:pPr>
    </w:lvl>
    <w:lvl w:ilvl="5" w:tplc="0415001B" w:tentative="1">
      <w:start w:val="1"/>
      <w:numFmt w:val="lowerRoman"/>
      <w:lvlText w:val="%6."/>
      <w:lvlJc w:val="right"/>
      <w:pPr>
        <w:ind w:left="4050" w:hanging="180"/>
      </w:pPr>
    </w:lvl>
    <w:lvl w:ilvl="6" w:tplc="0415000F" w:tentative="1">
      <w:start w:val="1"/>
      <w:numFmt w:val="decimal"/>
      <w:lvlText w:val="%7."/>
      <w:lvlJc w:val="left"/>
      <w:pPr>
        <w:ind w:left="4770" w:hanging="360"/>
      </w:pPr>
    </w:lvl>
    <w:lvl w:ilvl="7" w:tplc="04150019" w:tentative="1">
      <w:start w:val="1"/>
      <w:numFmt w:val="lowerLetter"/>
      <w:lvlText w:val="%8."/>
      <w:lvlJc w:val="left"/>
      <w:pPr>
        <w:ind w:left="5490" w:hanging="360"/>
      </w:pPr>
    </w:lvl>
    <w:lvl w:ilvl="8" w:tplc="0415001B" w:tentative="1">
      <w:start w:val="1"/>
      <w:numFmt w:val="lowerRoman"/>
      <w:lvlText w:val="%9."/>
      <w:lvlJc w:val="right"/>
      <w:pPr>
        <w:ind w:left="6210" w:hanging="180"/>
      </w:pPr>
    </w:lvl>
  </w:abstractNum>
  <w:abstractNum w:abstractNumId="9" w15:restartNumberingAfterBreak="0">
    <w:nsid w:val="12724871"/>
    <w:multiLevelType w:val="hybridMultilevel"/>
    <w:tmpl w:val="BF84D016"/>
    <w:lvl w:ilvl="0" w:tplc="0415000F">
      <w:start w:val="1"/>
      <w:numFmt w:val="decimal"/>
      <w:lvlText w:val="%1."/>
      <w:lvlJc w:val="left"/>
      <w:pPr>
        <w:ind w:left="450" w:hanging="360"/>
      </w:pPr>
    </w:lvl>
    <w:lvl w:ilvl="1" w:tplc="04150019" w:tentative="1">
      <w:start w:val="1"/>
      <w:numFmt w:val="lowerLetter"/>
      <w:lvlText w:val="%2."/>
      <w:lvlJc w:val="left"/>
      <w:pPr>
        <w:ind w:left="1170" w:hanging="360"/>
      </w:pPr>
    </w:lvl>
    <w:lvl w:ilvl="2" w:tplc="0415001B" w:tentative="1">
      <w:start w:val="1"/>
      <w:numFmt w:val="lowerRoman"/>
      <w:lvlText w:val="%3."/>
      <w:lvlJc w:val="right"/>
      <w:pPr>
        <w:ind w:left="1890" w:hanging="180"/>
      </w:pPr>
    </w:lvl>
    <w:lvl w:ilvl="3" w:tplc="0415000F" w:tentative="1">
      <w:start w:val="1"/>
      <w:numFmt w:val="decimal"/>
      <w:lvlText w:val="%4."/>
      <w:lvlJc w:val="left"/>
      <w:pPr>
        <w:ind w:left="2610" w:hanging="360"/>
      </w:pPr>
    </w:lvl>
    <w:lvl w:ilvl="4" w:tplc="04150019" w:tentative="1">
      <w:start w:val="1"/>
      <w:numFmt w:val="lowerLetter"/>
      <w:lvlText w:val="%5."/>
      <w:lvlJc w:val="left"/>
      <w:pPr>
        <w:ind w:left="3330" w:hanging="360"/>
      </w:pPr>
    </w:lvl>
    <w:lvl w:ilvl="5" w:tplc="0415001B" w:tentative="1">
      <w:start w:val="1"/>
      <w:numFmt w:val="lowerRoman"/>
      <w:lvlText w:val="%6."/>
      <w:lvlJc w:val="right"/>
      <w:pPr>
        <w:ind w:left="4050" w:hanging="180"/>
      </w:pPr>
    </w:lvl>
    <w:lvl w:ilvl="6" w:tplc="0415000F" w:tentative="1">
      <w:start w:val="1"/>
      <w:numFmt w:val="decimal"/>
      <w:lvlText w:val="%7."/>
      <w:lvlJc w:val="left"/>
      <w:pPr>
        <w:ind w:left="4770" w:hanging="360"/>
      </w:pPr>
    </w:lvl>
    <w:lvl w:ilvl="7" w:tplc="04150019" w:tentative="1">
      <w:start w:val="1"/>
      <w:numFmt w:val="lowerLetter"/>
      <w:lvlText w:val="%8."/>
      <w:lvlJc w:val="left"/>
      <w:pPr>
        <w:ind w:left="5490" w:hanging="360"/>
      </w:pPr>
    </w:lvl>
    <w:lvl w:ilvl="8" w:tplc="0415001B" w:tentative="1">
      <w:start w:val="1"/>
      <w:numFmt w:val="lowerRoman"/>
      <w:lvlText w:val="%9."/>
      <w:lvlJc w:val="right"/>
      <w:pPr>
        <w:ind w:left="6210" w:hanging="180"/>
      </w:pPr>
    </w:lvl>
  </w:abstractNum>
  <w:abstractNum w:abstractNumId="10"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148A1B3F"/>
    <w:multiLevelType w:val="hybridMultilevel"/>
    <w:tmpl w:val="7174136E"/>
    <w:lvl w:ilvl="0" w:tplc="8886E84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27E12399"/>
    <w:multiLevelType w:val="hybridMultilevel"/>
    <w:tmpl w:val="B35A2F5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29793C75"/>
    <w:multiLevelType w:val="multilevel"/>
    <w:tmpl w:val="9386F3B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sz w:val="2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2A70342C"/>
    <w:multiLevelType w:val="multilevel"/>
    <w:tmpl w:val="9ED4BCC2"/>
    <w:lvl w:ilvl="0">
      <w:start w:val="1"/>
      <w:numFmt w:val="decimal"/>
      <w:lvlText w:val="%1."/>
      <w:lvlJc w:val="left"/>
      <w:pPr>
        <w:ind w:left="720" w:hanging="360"/>
      </w:pPr>
      <w:rPr>
        <w:rFonts w:hint="default"/>
      </w:rPr>
    </w:lvl>
    <w:lvl w:ilvl="1">
      <w:start w:val="1"/>
      <w:numFmt w:val="decimal"/>
      <w:isLgl/>
      <w:lvlText w:val="%1.%2."/>
      <w:lvlJc w:val="left"/>
      <w:pPr>
        <w:ind w:left="926" w:hanging="360"/>
      </w:pPr>
      <w:rPr>
        <w:rFonts w:hint="default"/>
      </w:rPr>
    </w:lvl>
    <w:lvl w:ilvl="2">
      <w:start w:val="1"/>
      <w:numFmt w:val="decimal"/>
      <w:isLgl/>
      <w:lvlText w:val="%1.%2.%3."/>
      <w:lvlJc w:val="left"/>
      <w:pPr>
        <w:ind w:left="1492" w:hanging="720"/>
      </w:pPr>
      <w:rPr>
        <w:rFonts w:hint="default"/>
      </w:rPr>
    </w:lvl>
    <w:lvl w:ilvl="3">
      <w:start w:val="1"/>
      <w:numFmt w:val="decimal"/>
      <w:isLgl/>
      <w:lvlText w:val="%1.%2.%3.%4."/>
      <w:lvlJc w:val="left"/>
      <w:pPr>
        <w:ind w:left="1698" w:hanging="720"/>
      </w:pPr>
      <w:rPr>
        <w:rFonts w:hint="default"/>
      </w:rPr>
    </w:lvl>
    <w:lvl w:ilvl="4">
      <w:start w:val="1"/>
      <w:numFmt w:val="decimal"/>
      <w:isLgl/>
      <w:lvlText w:val="%1.%2.%3.%4.%5."/>
      <w:lvlJc w:val="left"/>
      <w:pPr>
        <w:ind w:left="1904" w:hanging="720"/>
      </w:pPr>
      <w:rPr>
        <w:rFonts w:hint="default"/>
      </w:rPr>
    </w:lvl>
    <w:lvl w:ilvl="5">
      <w:start w:val="1"/>
      <w:numFmt w:val="decimal"/>
      <w:isLgl/>
      <w:lvlText w:val="%1.%2.%3.%4.%5.%6."/>
      <w:lvlJc w:val="left"/>
      <w:pPr>
        <w:ind w:left="2470" w:hanging="1080"/>
      </w:pPr>
      <w:rPr>
        <w:rFonts w:hint="default"/>
      </w:rPr>
    </w:lvl>
    <w:lvl w:ilvl="6">
      <w:start w:val="1"/>
      <w:numFmt w:val="decimal"/>
      <w:isLgl/>
      <w:lvlText w:val="%1.%2.%3.%4.%5.%6.%7."/>
      <w:lvlJc w:val="left"/>
      <w:pPr>
        <w:ind w:left="2676" w:hanging="1080"/>
      </w:pPr>
      <w:rPr>
        <w:rFonts w:hint="default"/>
      </w:rPr>
    </w:lvl>
    <w:lvl w:ilvl="7">
      <w:start w:val="1"/>
      <w:numFmt w:val="decimal"/>
      <w:isLgl/>
      <w:lvlText w:val="%1.%2.%3.%4.%5.%6.%7.%8."/>
      <w:lvlJc w:val="left"/>
      <w:pPr>
        <w:ind w:left="2882" w:hanging="1080"/>
      </w:pPr>
      <w:rPr>
        <w:rFonts w:hint="default"/>
      </w:rPr>
    </w:lvl>
    <w:lvl w:ilvl="8">
      <w:start w:val="1"/>
      <w:numFmt w:val="decimal"/>
      <w:isLgl/>
      <w:lvlText w:val="%1.%2.%3.%4.%5.%6.%7.%8.%9."/>
      <w:lvlJc w:val="left"/>
      <w:pPr>
        <w:ind w:left="3448" w:hanging="1440"/>
      </w:pPr>
      <w:rPr>
        <w:rFonts w:hint="default"/>
      </w:rPr>
    </w:lvl>
  </w:abstractNum>
  <w:abstractNum w:abstractNumId="19" w15:restartNumberingAfterBreak="0">
    <w:nsid w:val="2B895C69"/>
    <w:multiLevelType w:val="multilevel"/>
    <w:tmpl w:val="EB8265B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3300864"/>
    <w:multiLevelType w:val="hybridMultilevel"/>
    <w:tmpl w:val="1E168520"/>
    <w:lvl w:ilvl="0" w:tplc="0415001B">
      <w:start w:val="1"/>
      <w:numFmt w:val="lowerRoman"/>
      <w:lvlText w:val="%1."/>
      <w:lvlJc w:val="right"/>
      <w:pPr>
        <w:ind w:left="1855" w:hanging="360"/>
      </w:pPr>
    </w:lvl>
    <w:lvl w:ilvl="1" w:tplc="04150019" w:tentative="1">
      <w:start w:val="1"/>
      <w:numFmt w:val="lowerLetter"/>
      <w:lvlText w:val="%2."/>
      <w:lvlJc w:val="left"/>
      <w:pPr>
        <w:ind w:left="2575" w:hanging="360"/>
      </w:pPr>
    </w:lvl>
    <w:lvl w:ilvl="2" w:tplc="0415001B" w:tentative="1">
      <w:start w:val="1"/>
      <w:numFmt w:val="lowerRoman"/>
      <w:lvlText w:val="%3."/>
      <w:lvlJc w:val="right"/>
      <w:pPr>
        <w:ind w:left="3295" w:hanging="180"/>
      </w:pPr>
    </w:lvl>
    <w:lvl w:ilvl="3" w:tplc="0415000F" w:tentative="1">
      <w:start w:val="1"/>
      <w:numFmt w:val="decimal"/>
      <w:lvlText w:val="%4."/>
      <w:lvlJc w:val="left"/>
      <w:pPr>
        <w:ind w:left="4015" w:hanging="360"/>
      </w:pPr>
    </w:lvl>
    <w:lvl w:ilvl="4" w:tplc="04150019" w:tentative="1">
      <w:start w:val="1"/>
      <w:numFmt w:val="lowerLetter"/>
      <w:lvlText w:val="%5."/>
      <w:lvlJc w:val="left"/>
      <w:pPr>
        <w:ind w:left="4735" w:hanging="360"/>
      </w:pPr>
    </w:lvl>
    <w:lvl w:ilvl="5" w:tplc="0415001B" w:tentative="1">
      <w:start w:val="1"/>
      <w:numFmt w:val="lowerRoman"/>
      <w:lvlText w:val="%6."/>
      <w:lvlJc w:val="right"/>
      <w:pPr>
        <w:ind w:left="5455" w:hanging="180"/>
      </w:pPr>
    </w:lvl>
    <w:lvl w:ilvl="6" w:tplc="0415000F" w:tentative="1">
      <w:start w:val="1"/>
      <w:numFmt w:val="decimal"/>
      <w:lvlText w:val="%7."/>
      <w:lvlJc w:val="left"/>
      <w:pPr>
        <w:ind w:left="6175" w:hanging="360"/>
      </w:pPr>
    </w:lvl>
    <w:lvl w:ilvl="7" w:tplc="04150019" w:tentative="1">
      <w:start w:val="1"/>
      <w:numFmt w:val="lowerLetter"/>
      <w:lvlText w:val="%8."/>
      <w:lvlJc w:val="left"/>
      <w:pPr>
        <w:ind w:left="6895" w:hanging="360"/>
      </w:pPr>
    </w:lvl>
    <w:lvl w:ilvl="8" w:tplc="0415001B" w:tentative="1">
      <w:start w:val="1"/>
      <w:numFmt w:val="lowerRoman"/>
      <w:lvlText w:val="%9."/>
      <w:lvlJc w:val="right"/>
      <w:pPr>
        <w:ind w:left="7615" w:hanging="180"/>
      </w:pPr>
    </w:lvl>
  </w:abstractNum>
  <w:abstractNum w:abstractNumId="21" w15:restartNumberingAfterBreak="0">
    <w:nsid w:val="33370B79"/>
    <w:multiLevelType w:val="hybridMultilevel"/>
    <w:tmpl w:val="99D02B1C"/>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737DA0"/>
    <w:multiLevelType w:val="hybridMultilevel"/>
    <w:tmpl w:val="9C4A6D60"/>
    <w:lvl w:ilvl="0" w:tplc="5D32A492">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3BE50D4"/>
    <w:multiLevelType w:val="hybridMultilevel"/>
    <w:tmpl w:val="D0CCBCFE"/>
    <w:lvl w:ilvl="0" w:tplc="A2D67F44">
      <w:start w:val="9"/>
      <w:numFmt w:val="bullet"/>
      <w:lvlText w:val="-"/>
      <w:lvlJc w:val="left"/>
      <w:pPr>
        <w:ind w:left="360" w:hanging="360"/>
      </w:pPr>
      <w:rPr>
        <w:rFonts w:ascii="Arial" w:eastAsia="Times New Roman" w:hAnsi="Arial" w:cs="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358435CD"/>
    <w:multiLevelType w:val="hybridMultilevel"/>
    <w:tmpl w:val="0BC832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9666DF"/>
    <w:multiLevelType w:val="multilevel"/>
    <w:tmpl w:val="9386F3B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sz w:val="2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7C95E95"/>
    <w:multiLevelType w:val="hybridMultilevel"/>
    <w:tmpl w:val="A5F2E25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3B3C2E54"/>
    <w:multiLevelType w:val="hybridMultilevel"/>
    <w:tmpl w:val="249E0AAA"/>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E43549"/>
    <w:multiLevelType w:val="hybridMultilevel"/>
    <w:tmpl w:val="E548B5DA"/>
    <w:lvl w:ilvl="0" w:tplc="0415000B">
      <w:start w:val="1"/>
      <w:numFmt w:val="bullet"/>
      <w:lvlText w:val=""/>
      <w:lvlJc w:val="left"/>
      <w:pPr>
        <w:ind w:left="810" w:hanging="360"/>
      </w:pPr>
      <w:rPr>
        <w:rFonts w:ascii="Wingdings" w:hAnsi="Wingding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30" w15:restartNumberingAfterBreak="0">
    <w:nsid w:val="3DCB5C15"/>
    <w:multiLevelType w:val="hybridMultilevel"/>
    <w:tmpl w:val="61080612"/>
    <w:lvl w:ilvl="0" w:tplc="2E48D74E">
      <w:start w:val="1"/>
      <w:numFmt w:val="upperRoman"/>
      <w:lvlText w:val="%1."/>
      <w:lvlJc w:val="left"/>
      <w:pPr>
        <w:ind w:left="1080" w:hanging="720"/>
      </w:pPr>
      <w:rPr>
        <w:rFonts w:eastAsia="Times New Roman"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074773"/>
    <w:multiLevelType w:val="hybridMultilevel"/>
    <w:tmpl w:val="F6E680FE"/>
    <w:lvl w:ilvl="0" w:tplc="FC12C28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1657962"/>
    <w:multiLevelType w:val="multilevel"/>
    <w:tmpl w:val="075C9B6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8176057"/>
    <w:multiLevelType w:val="multilevel"/>
    <w:tmpl w:val="81CAC10C"/>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95B6C6A"/>
    <w:multiLevelType w:val="multilevel"/>
    <w:tmpl w:val="0415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D725111"/>
    <w:multiLevelType w:val="hybridMultilevel"/>
    <w:tmpl w:val="6E9A8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4D47F07"/>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8DE1309"/>
    <w:multiLevelType w:val="multilevel"/>
    <w:tmpl w:val="78C6BA38"/>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9A37A38"/>
    <w:multiLevelType w:val="hybridMultilevel"/>
    <w:tmpl w:val="3426E0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C03F84"/>
    <w:multiLevelType w:val="multilevel"/>
    <w:tmpl w:val="0BA2A924"/>
    <w:lvl w:ilvl="0">
      <w:start w:val="1"/>
      <w:numFmt w:val="decimal"/>
      <w:lvlText w:val="%1."/>
      <w:lvlJc w:val="left"/>
      <w:pPr>
        <w:ind w:left="502" w:hanging="360"/>
      </w:pPr>
      <w:rPr>
        <w:rFonts w:ascii="Arial" w:hAnsi="Arial" w:hint="default"/>
        <w:b/>
        <w:i w:val="0"/>
        <w:caps w:val="0"/>
        <w:strike w:val="0"/>
        <w:dstrike w:val="0"/>
        <w:vanish w:val="0"/>
        <w:color w:val="000000" w:themeColor="text1"/>
        <w:sz w:val="20"/>
        <w:u w:val="none"/>
        <w:vertAlign w:val="baseline"/>
      </w:rPr>
    </w:lvl>
    <w:lvl w:ilvl="1">
      <w:start w:val="1"/>
      <w:numFmt w:val="decimal"/>
      <w:isLgl/>
      <w:lvlText w:val="%1.%2."/>
      <w:lvlJc w:val="left"/>
      <w:pPr>
        <w:ind w:left="958" w:hanging="390"/>
      </w:pPr>
      <w:rPr>
        <w:rFonts w:hint="default"/>
        <w:b/>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41" w15:restartNumberingAfterBreak="0">
    <w:nsid w:val="5E22134C"/>
    <w:multiLevelType w:val="hybridMultilevel"/>
    <w:tmpl w:val="D410E822"/>
    <w:lvl w:ilvl="0" w:tplc="C7C0B980">
      <w:start w:val="1"/>
      <w:numFmt w:val="upperRoman"/>
      <w:lvlText w:val="%1."/>
      <w:lvlJc w:val="left"/>
      <w:pPr>
        <w:ind w:left="1080" w:hanging="720"/>
      </w:pPr>
      <w:rPr>
        <w:rFonts w:eastAsia="Times New Roman"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E7D3EFE"/>
    <w:multiLevelType w:val="hybridMultilevel"/>
    <w:tmpl w:val="969EBAFC"/>
    <w:lvl w:ilvl="0" w:tplc="D6A86B42">
      <w:start w:val="1"/>
      <w:numFmt w:val="decimal"/>
      <w:lvlText w:val="%1."/>
      <w:lvlJc w:val="left"/>
      <w:pPr>
        <w:ind w:left="720" w:hanging="360"/>
      </w:pPr>
      <w:rPr>
        <w:rFonts w:ascii="Arial" w:eastAsia="Calibr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4"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32B29E7"/>
    <w:multiLevelType w:val="multilevel"/>
    <w:tmpl w:val="4656DCE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59E28E9"/>
    <w:multiLevelType w:val="hybridMultilevel"/>
    <w:tmpl w:val="74520542"/>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08450FC"/>
    <w:multiLevelType w:val="hybridMultilevel"/>
    <w:tmpl w:val="1EA64AE2"/>
    <w:lvl w:ilvl="0" w:tplc="0415000B">
      <w:start w:val="1"/>
      <w:numFmt w:val="bullet"/>
      <w:lvlText w:val=""/>
      <w:lvlJc w:val="left"/>
      <w:pPr>
        <w:ind w:left="810" w:hanging="360"/>
      </w:pPr>
      <w:rPr>
        <w:rFonts w:ascii="Wingdings" w:hAnsi="Wingding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50" w15:restartNumberingAfterBreak="0">
    <w:nsid w:val="779D25F3"/>
    <w:multiLevelType w:val="hybridMultilevel"/>
    <w:tmpl w:val="B9D0D768"/>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2"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072"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7B3743C0"/>
    <w:multiLevelType w:val="multilevel"/>
    <w:tmpl w:val="BFC6BB6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7F790E21"/>
    <w:multiLevelType w:val="hybridMultilevel"/>
    <w:tmpl w:val="324E6A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40"/>
  </w:num>
  <w:num w:numId="3">
    <w:abstractNumId w:val="2"/>
  </w:num>
  <w:num w:numId="4">
    <w:abstractNumId w:val="13"/>
  </w:num>
  <w:num w:numId="5">
    <w:abstractNumId w:val="50"/>
  </w:num>
  <w:num w:numId="6">
    <w:abstractNumId w:val="37"/>
  </w:num>
  <w:num w:numId="7">
    <w:abstractNumId w:val="48"/>
  </w:num>
  <w:num w:numId="8">
    <w:abstractNumId w:val="14"/>
  </w:num>
  <w:num w:numId="9">
    <w:abstractNumId w:val="18"/>
  </w:num>
  <w:num w:numId="10">
    <w:abstractNumId w:val="5"/>
  </w:num>
  <w:num w:numId="11">
    <w:abstractNumId w:val="15"/>
  </w:num>
  <w:num w:numId="12">
    <w:abstractNumId w:val="46"/>
  </w:num>
  <w:num w:numId="13">
    <w:abstractNumId w:val="10"/>
  </w:num>
  <w:num w:numId="14">
    <w:abstractNumId w:val="51"/>
  </w:num>
  <w:num w:numId="15">
    <w:abstractNumId w:val="20"/>
  </w:num>
  <w:num w:numId="16">
    <w:abstractNumId w:val="23"/>
  </w:num>
  <w:num w:numId="17">
    <w:abstractNumId w:val="29"/>
  </w:num>
  <w:num w:numId="18">
    <w:abstractNumId w:val="49"/>
  </w:num>
  <w:num w:numId="19">
    <w:abstractNumId w:val="38"/>
  </w:num>
  <w:num w:numId="20">
    <w:abstractNumId w:val="27"/>
  </w:num>
  <w:num w:numId="21">
    <w:abstractNumId w:val="16"/>
  </w:num>
  <w:num w:numId="22">
    <w:abstractNumId w:val="54"/>
  </w:num>
  <w:num w:numId="23">
    <w:abstractNumId w:val="6"/>
  </w:num>
  <w:num w:numId="24">
    <w:abstractNumId w:val="31"/>
  </w:num>
  <w:num w:numId="25">
    <w:abstractNumId w:val="34"/>
  </w:num>
  <w:num w:numId="26">
    <w:abstractNumId w:val="4"/>
  </w:num>
  <w:num w:numId="27">
    <w:abstractNumId w:val="11"/>
  </w:num>
  <w:num w:numId="28">
    <w:abstractNumId w:val="25"/>
  </w:num>
  <w:num w:numId="29">
    <w:abstractNumId w:val="3"/>
  </w:num>
  <w:num w:numId="30">
    <w:abstractNumId w:val="47"/>
  </w:num>
  <w:num w:numId="31">
    <w:abstractNumId w:val="35"/>
  </w:num>
  <w:num w:numId="32">
    <w:abstractNumId w:val="26"/>
  </w:num>
  <w:num w:numId="33">
    <w:abstractNumId w:val="12"/>
  </w:num>
  <w:num w:numId="34">
    <w:abstractNumId w:val="1"/>
  </w:num>
  <w:num w:numId="35">
    <w:abstractNumId w:val="36"/>
  </w:num>
  <w:num w:numId="36">
    <w:abstractNumId w:val="43"/>
  </w:num>
  <w:num w:numId="37">
    <w:abstractNumId w:val="22"/>
  </w:num>
  <w:num w:numId="38">
    <w:abstractNumId w:val="44"/>
  </w:num>
  <w:num w:numId="39">
    <w:abstractNumId w:val="7"/>
  </w:num>
  <w:num w:numId="40">
    <w:abstractNumId w:val="42"/>
  </w:num>
  <w:num w:numId="41">
    <w:abstractNumId w:val="39"/>
  </w:num>
  <w:num w:numId="42">
    <w:abstractNumId w:val="33"/>
  </w:num>
  <w:num w:numId="43">
    <w:abstractNumId w:val="32"/>
  </w:num>
  <w:num w:numId="44">
    <w:abstractNumId w:val="53"/>
  </w:num>
  <w:num w:numId="45">
    <w:abstractNumId w:val="19"/>
  </w:num>
  <w:num w:numId="46">
    <w:abstractNumId w:val="52"/>
  </w:num>
  <w:num w:numId="47">
    <w:abstractNumId w:val="9"/>
  </w:num>
  <w:num w:numId="48">
    <w:abstractNumId w:val="8"/>
  </w:num>
  <w:num w:numId="49">
    <w:abstractNumId w:val="17"/>
  </w:num>
  <w:num w:numId="50">
    <w:abstractNumId w:val="45"/>
  </w:num>
  <w:num w:numId="51">
    <w:abstractNumId w:val="28"/>
  </w:num>
  <w:num w:numId="52">
    <w:abstractNumId w:val="21"/>
  </w:num>
  <w:num w:numId="53">
    <w:abstractNumId w:val="30"/>
  </w:num>
  <w:num w:numId="54">
    <w:abstractNumId w:val="41"/>
  </w:num>
  <w:num w:numId="55">
    <w:abstractNumId w:val="24"/>
  </w:num>
  <w:numIdMacAtCleanup w:val="4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strowska Eliza (ORL)">
    <w15:presenceInfo w15:providerId="AD" w15:userId="S-1-5-21-515967899-1292428093-839522115-2385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attachedTemplate r:id="rId1"/>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273"/>
    <w:rsid w:val="000007ED"/>
    <w:rsid w:val="00000B4B"/>
    <w:rsid w:val="0000135C"/>
    <w:rsid w:val="000027BB"/>
    <w:rsid w:val="000027D7"/>
    <w:rsid w:val="0001101A"/>
    <w:rsid w:val="000126EE"/>
    <w:rsid w:val="00021266"/>
    <w:rsid w:val="00022BE8"/>
    <w:rsid w:val="0002313F"/>
    <w:rsid w:val="000272D3"/>
    <w:rsid w:val="000309E9"/>
    <w:rsid w:val="00031135"/>
    <w:rsid w:val="000359D6"/>
    <w:rsid w:val="00037714"/>
    <w:rsid w:val="00045273"/>
    <w:rsid w:val="00046378"/>
    <w:rsid w:val="00046BBF"/>
    <w:rsid w:val="00046BC5"/>
    <w:rsid w:val="00047338"/>
    <w:rsid w:val="00053E76"/>
    <w:rsid w:val="0005407B"/>
    <w:rsid w:val="00055A78"/>
    <w:rsid w:val="00056979"/>
    <w:rsid w:val="000578C9"/>
    <w:rsid w:val="00062972"/>
    <w:rsid w:val="00070301"/>
    <w:rsid w:val="00072906"/>
    <w:rsid w:val="00077181"/>
    <w:rsid w:val="000835D0"/>
    <w:rsid w:val="00084459"/>
    <w:rsid w:val="00084F23"/>
    <w:rsid w:val="000911D2"/>
    <w:rsid w:val="00093015"/>
    <w:rsid w:val="0009388B"/>
    <w:rsid w:val="0009619D"/>
    <w:rsid w:val="0009620F"/>
    <w:rsid w:val="00096316"/>
    <w:rsid w:val="0009780B"/>
    <w:rsid w:val="00097C16"/>
    <w:rsid w:val="000A27A2"/>
    <w:rsid w:val="000A323E"/>
    <w:rsid w:val="000A70FB"/>
    <w:rsid w:val="000A71E5"/>
    <w:rsid w:val="000A76C9"/>
    <w:rsid w:val="000B042D"/>
    <w:rsid w:val="000B2CAA"/>
    <w:rsid w:val="000B320A"/>
    <w:rsid w:val="000C0381"/>
    <w:rsid w:val="000C08DA"/>
    <w:rsid w:val="000C143A"/>
    <w:rsid w:val="000C5D53"/>
    <w:rsid w:val="000C653D"/>
    <w:rsid w:val="000D1EA2"/>
    <w:rsid w:val="000D3410"/>
    <w:rsid w:val="000D343B"/>
    <w:rsid w:val="000D445E"/>
    <w:rsid w:val="000D4982"/>
    <w:rsid w:val="000D5223"/>
    <w:rsid w:val="000E0B0A"/>
    <w:rsid w:val="000E0B74"/>
    <w:rsid w:val="000E3A8B"/>
    <w:rsid w:val="000E79F5"/>
    <w:rsid w:val="000F02E6"/>
    <w:rsid w:val="000F0459"/>
    <w:rsid w:val="000F0EA3"/>
    <w:rsid w:val="000F1045"/>
    <w:rsid w:val="000F1850"/>
    <w:rsid w:val="000F3820"/>
    <w:rsid w:val="000F65F6"/>
    <w:rsid w:val="001018BF"/>
    <w:rsid w:val="00101F2B"/>
    <w:rsid w:val="001046EC"/>
    <w:rsid w:val="00104810"/>
    <w:rsid w:val="00104B15"/>
    <w:rsid w:val="00111C26"/>
    <w:rsid w:val="0011253A"/>
    <w:rsid w:val="00114379"/>
    <w:rsid w:val="001211CB"/>
    <w:rsid w:val="00121DE9"/>
    <w:rsid w:val="00122463"/>
    <w:rsid w:val="00123B25"/>
    <w:rsid w:val="00124AC6"/>
    <w:rsid w:val="001262E7"/>
    <w:rsid w:val="00130411"/>
    <w:rsid w:val="00130D20"/>
    <w:rsid w:val="00131243"/>
    <w:rsid w:val="00132910"/>
    <w:rsid w:val="00135ADE"/>
    <w:rsid w:val="0014121B"/>
    <w:rsid w:val="001438C6"/>
    <w:rsid w:val="00145072"/>
    <w:rsid w:val="00147D10"/>
    <w:rsid w:val="00147F6A"/>
    <w:rsid w:val="001502A3"/>
    <w:rsid w:val="00151C65"/>
    <w:rsid w:val="00152A97"/>
    <w:rsid w:val="00152BA5"/>
    <w:rsid w:val="0015543C"/>
    <w:rsid w:val="0015775C"/>
    <w:rsid w:val="00161A04"/>
    <w:rsid w:val="001634A4"/>
    <w:rsid w:val="00164B07"/>
    <w:rsid w:val="00170060"/>
    <w:rsid w:val="00170380"/>
    <w:rsid w:val="001718E2"/>
    <w:rsid w:val="0017199F"/>
    <w:rsid w:val="001779F6"/>
    <w:rsid w:val="00180A20"/>
    <w:rsid w:val="00181131"/>
    <w:rsid w:val="00182F52"/>
    <w:rsid w:val="0018391A"/>
    <w:rsid w:val="00185D70"/>
    <w:rsid w:val="001874F4"/>
    <w:rsid w:val="00192470"/>
    <w:rsid w:val="00193FD9"/>
    <w:rsid w:val="00195B65"/>
    <w:rsid w:val="0019798F"/>
    <w:rsid w:val="001A0304"/>
    <w:rsid w:val="001A1602"/>
    <w:rsid w:val="001A3343"/>
    <w:rsid w:val="001A50BF"/>
    <w:rsid w:val="001A6640"/>
    <w:rsid w:val="001A6EEC"/>
    <w:rsid w:val="001A7ACA"/>
    <w:rsid w:val="001B1B85"/>
    <w:rsid w:val="001B37B9"/>
    <w:rsid w:val="001B5448"/>
    <w:rsid w:val="001C03CE"/>
    <w:rsid w:val="001C5466"/>
    <w:rsid w:val="001C6CC5"/>
    <w:rsid w:val="001D72E3"/>
    <w:rsid w:val="001D7DA0"/>
    <w:rsid w:val="001E0CEB"/>
    <w:rsid w:val="001E1D20"/>
    <w:rsid w:val="001E2B5D"/>
    <w:rsid w:val="001E2F78"/>
    <w:rsid w:val="001E322B"/>
    <w:rsid w:val="001E7169"/>
    <w:rsid w:val="001E71DA"/>
    <w:rsid w:val="001E7DE7"/>
    <w:rsid w:val="001F0452"/>
    <w:rsid w:val="001F1238"/>
    <w:rsid w:val="001F3FF1"/>
    <w:rsid w:val="001F44F5"/>
    <w:rsid w:val="001F5E78"/>
    <w:rsid w:val="001F686E"/>
    <w:rsid w:val="002033FB"/>
    <w:rsid w:val="00204AB9"/>
    <w:rsid w:val="00205B62"/>
    <w:rsid w:val="00205D02"/>
    <w:rsid w:val="002107F0"/>
    <w:rsid w:val="00211DA0"/>
    <w:rsid w:val="00214914"/>
    <w:rsid w:val="002156ED"/>
    <w:rsid w:val="00215799"/>
    <w:rsid w:val="00220085"/>
    <w:rsid w:val="00220473"/>
    <w:rsid w:val="00221406"/>
    <w:rsid w:val="0022203B"/>
    <w:rsid w:val="00223272"/>
    <w:rsid w:val="002330C0"/>
    <w:rsid w:val="0023445C"/>
    <w:rsid w:val="00236B1C"/>
    <w:rsid w:val="00241DC1"/>
    <w:rsid w:val="002422FD"/>
    <w:rsid w:val="002443B8"/>
    <w:rsid w:val="00247E8D"/>
    <w:rsid w:val="00256D99"/>
    <w:rsid w:val="002609A8"/>
    <w:rsid w:val="0026428A"/>
    <w:rsid w:val="0026465C"/>
    <w:rsid w:val="0026588E"/>
    <w:rsid w:val="0026621B"/>
    <w:rsid w:val="00266869"/>
    <w:rsid w:val="0027018B"/>
    <w:rsid w:val="0027060F"/>
    <w:rsid w:val="002719C7"/>
    <w:rsid w:val="0027355A"/>
    <w:rsid w:val="002744EA"/>
    <w:rsid w:val="00276802"/>
    <w:rsid w:val="0028240C"/>
    <w:rsid w:val="00284C95"/>
    <w:rsid w:val="0028558D"/>
    <w:rsid w:val="00285846"/>
    <w:rsid w:val="00286CC9"/>
    <w:rsid w:val="002877B0"/>
    <w:rsid w:val="00291F19"/>
    <w:rsid w:val="002943DC"/>
    <w:rsid w:val="00296197"/>
    <w:rsid w:val="002A5B12"/>
    <w:rsid w:val="002A68E4"/>
    <w:rsid w:val="002A744A"/>
    <w:rsid w:val="002A7F0D"/>
    <w:rsid w:val="002B2C43"/>
    <w:rsid w:val="002B34C4"/>
    <w:rsid w:val="002B5456"/>
    <w:rsid w:val="002B720D"/>
    <w:rsid w:val="002B76DF"/>
    <w:rsid w:val="002C2E32"/>
    <w:rsid w:val="002C53B8"/>
    <w:rsid w:val="002C7A68"/>
    <w:rsid w:val="002D150F"/>
    <w:rsid w:val="002D280F"/>
    <w:rsid w:val="002D2EF6"/>
    <w:rsid w:val="002D53EF"/>
    <w:rsid w:val="002D70BB"/>
    <w:rsid w:val="002D7B9F"/>
    <w:rsid w:val="002E0B65"/>
    <w:rsid w:val="002E15D7"/>
    <w:rsid w:val="002E1875"/>
    <w:rsid w:val="002E1F86"/>
    <w:rsid w:val="002E21D5"/>
    <w:rsid w:val="002E7ECD"/>
    <w:rsid w:val="002F18CC"/>
    <w:rsid w:val="002F257C"/>
    <w:rsid w:val="002F44BE"/>
    <w:rsid w:val="002F553F"/>
    <w:rsid w:val="002F5568"/>
    <w:rsid w:val="002F5A5A"/>
    <w:rsid w:val="002F6421"/>
    <w:rsid w:val="003014EE"/>
    <w:rsid w:val="0030372A"/>
    <w:rsid w:val="00305214"/>
    <w:rsid w:val="003076D9"/>
    <w:rsid w:val="00310A30"/>
    <w:rsid w:val="00313C43"/>
    <w:rsid w:val="0031698B"/>
    <w:rsid w:val="0031799A"/>
    <w:rsid w:val="00322907"/>
    <w:rsid w:val="003237B8"/>
    <w:rsid w:val="003251C2"/>
    <w:rsid w:val="00325BC2"/>
    <w:rsid w:val="003262E0"/>
    <w:rsid w:val="0033027E"/>
    <w:rsid w:val="00330B3E"/>
    <w:rsid w:val="0033124F"/>
    <w:rsid w:val="00331FE6"/>
    <w:rsid w:val="003328B0"/>
    <w:rsid w:val="00333AC3"/>
    <w:rsid w:val="003356DF"/>
    <w:rsid w:val="00337305"/>
    <w:rsid w:val="003378AE"/>
    <w:rsid w:val="00337DA0"/>
    <w:rsid w:val="00340423"/>
    <w:rsid w:val="003418F5"/>
    <w:rsid w:val="00341941"/>
    <w:rsid w:val="00351D5C"/>
    <w:rsid w:val="0035410F"/>
    <w:rsid w:val="0035480B"/>
    <w:rsid w:val="00370C8D"/>
    <w:rsid w:val="00375E4E"/>
    <w:rsid w:val="0037759A"/>
    <w:rsid w:val="00382421"/>
    <w:rsid w:val="00382AC6"/>
    <w:rsid w:val="00382EC3"/>
    <w:rsid w:val="00383884"/>
    <w:rsid w:val="0038480C"/>
    <w:rsid w:val="00385FB6"/>
    <w:rsid w:val="00386DC6"/>
    <w:rsid w:val="003878A4"/>
    <w:rsid w:val="003944DE"/>
    <w:rsid w:val="00395CAC"/>
    <w:rsid w:val="00395E5E"/>
    <w:rsid w:val="003960D4"/>
    <w:rsid w:val="00396F04"/>
    <w:rsid w:val="003A186F"/>
    <w:rsid w:val="003A210E"/>
    <w:rsid w:val="003A3EF0"/>
    <w:rsid w:val="003A4CC5"/>
    <w:rsid w:val="003A5057"/>
    <w:rsid w:val="003A5A41"/>
    <w:rsid w:val="003A5F94"/>
    <w:rsid w:val="003B0B76"/>
    <w:rsid w:val="003B23A8"/>
    <w:rsid w:val="003C040E"/>
    <w:rsid w:val="003C0A1C"/>
    <w:rsid w:val="003C34F1"/>
    <w:rsid w:val="003C4375"/>
    <w:rsid w:val="003C5AD0"/>
    <w:rsid w:val="003C7E8D"/>
    <w:rsid w:val="003D4AE5"/>
    <w:rsid w:val="003E1053"/>
    <w:rsid w:val="003E17C7"/>
    <w:rsid w:val="003E2BBD"/>
    <w:rsid w:val="003E6D3E"/>
    <w:rsid w:val="003F22F4"/>
    <w:rsid w:val="003F2589"/>
    <w:rsid w:val="003F2B4D"/>
    <w:rsid w:val="003F2CBE"/>
    <w:rsid w:val="003F2FD3"/>
    <w:rsid w:val="003F6CD2"/>
    <w:rsid w:val="003F6E87"/>
    <w:rsid w:val="003F73AE"/>
    <w:rsid w:val="003F74C3"/>
    <w:rsid w:val="00401633"/>
    <w:rsid w:val="00405169"/>
    <w:rsid w:val="0040609E"/>
    <w:rsid w:val="0041430B"/>
    <w:rsid w:val="00417D44"/>
    <w:rsid w:val="00421678"/>
    <w:rsid w:val="00425199"/>
    <w:rsid w:val="00426AA7"/>
    <w:rsid w:val="00427190"/>
    <w:rsid w:val="0043122F"/>
    <w:rsid w:val="00434488"/>
    <w:rsid w:val="00436F36"/>
    <w:rsid w:val="00442880"/>
    <w:rsid w:val="0044409C"/>
    <w:rsid w:val="004443DB"/>
    <w:rsid w:val="0044565E"/>
    <w:rsid w:val="00445CAB"/>
    <w:rsid w:val="00447FFA"/>
    <w:rsid w:val="0045071C"/>
    <w:rsid w:val="00452CFF"/>
    <w:rsid w:val="004547E9"/>
    <w:rsid w:val="00454A00"/>
    <w:rsid w:val="004623E1"/>
    <w:rsid w:val="00462539"/>
    <w:rsid w:val="00463E4D"/>
    <w:rsid w:val="00464AE4"/>
    <w:rsid w:val="00465523"/>
    <w:rsid w:val="004722B8"/>
    <w:rsid w:val="00472520"/>
    <w:rsid w:val="00480FF9"/>
    <w:rsid w:val="00481568"/>
    <w:rsid w:val="00482336"/>
    <w:rsid w:val="00482894"/>
    <w:rsid w:val="00484744"/>
    <w:rsid w:val="00484C83"/>
    <w:rsid w:val="004868D6"/>
    <w:rsid w:val="00486F22"/>
    <w:rsid w:val="00487EC4"/>
    <w:rsid w:val="0049373B"/>
    <w:rsid w:val="00493AD5"/>
    <w:rsid w:val="00493BFA"/>
    <w:rsid w:val="00494300"/>
    <w:rsid w:val="00495754"/>
    <w:rsid w:val="004A22F3"/>
    <w:rsid w:val="004A5BF5"/>
    <w:rsid w:val="004A667E"/>
    <w:rsid w:val="004A6BBD"/>
    <w:rsid w:val="004B3847"/>
    <w:rsid w:val="004B3BFB"/>
    <w:rsid w:val="004B4A62"/>
    <w:rsid w:val="004C01D2"/>
    <w:rsid w:val="004C01D3"/>
    <w:rsid w:val="004C49EF"/>
    <w:rsid w:val="004C6827"/>
    <w:rsid w:val="004D0805"/>
    <w:rsid w:val="004D36EA"/>
    <w:rsid w:val="004D3ACB"/>
    <w:rsid w:val="004D7002"/>
    <w:rsid w:val="004E1231"/>
    <w:rsid w:val="004E24ED"/>
    <w:rsid w:val="004E72AA"/>
    <w:rsid w:val="004E7CB4"/>
    <w:rsid w:val="004F086D"/>
    <w:rsid w:val="004F12EE"/>
    <w:rsid w:val="004F2226"/>
    <w:rsid w:val="004F23BF"/>
    <w:rsid w:val="004F2DC6"/>
    <w:rsid w:val="0050137B"/>
    <w:rsid w:val="0050191C"/>
    <w:rsid w:val="00501C6F"/>
    <w:rsid w:val="0050300A"/>
    <w:rsid w:val="00503A1A"/>
    <w:rsid w:val="005044B3"/>
    <w:rsid w:val="00505F6D"/>
    <w:rsid w:val="00506FBD"/>
    <w:rsid w:val="0050732C"/>
    <w:rsid w:val="00510B79"/>
    <w:rsid w:val="00512CAD"/>
    <w:rsid w:val="00514A41"/>
    <w:rsid w:val="00517257"/>
    <w:rsid w:val="00522157"/>
    <w:rsid w:val="005227C8"/>
    <w:rsid w:val="00523EC1"/>
    <w:rsid w:val="00524533"/>
    <w:rsid w:val="00524ADE"/>
    <w:rsid w:val="00526BE0"/>
    <w:rsid w:val="00531DF2"/>
    <w:rsid w:val="0053732C"/>
    <w:rsid w:val="005439AF"/>
    <w:rsid w:val="00544492"/>
    <w:rsid w:val="005503D7"/>
    <w:rsid w:val="00560B59"/>
    <w:rsid w:val="005614F2"/>
    <w:rsid w:val="00565B0E"/>
    <w:rsid w:val="00574AFF"/>
    <w:rsid w:val="00575FBF"/>
    <w:rsid w:val="00580A12"/>
    <w:rsid w:val="00582D38"/>
    <w:rsid w:val="00586726"/>
    <w:rsid w:val="005869BB"/>
    <w:rsid w:val="0059242F"/>
    <w:rsid w:val="00594245"/>
    <w:rsid w:val="00594869"/>
    <w:rsid w:val="0059653E"/>
    <w:rsid w:val="00597B66"/>
    <w:rsid w:val="005A26F7"/>
    <w:rsid w:val="005A2E90"/>
    <w:rsid w:val="005A339B"/>
    <w:rsid w:val="005A46A8"/>
    <w:rsid w:val="005A765A"/>
    <w:rsid w:val="005B3292"/>
    <w:rsid w:val="005B3302"/>
    <w:rsid w:val="005B4121"/>
    <w:rsid w:val="005B7068"/>
    <w:rsid w:val="005C1FE8"/>
    <w:rsid w:val="005C527F"/>
    <w:rsid w:val="005C6216"/>
    <w:rsid w:val="005C75D6"/>
    <w:rsid w:val="005D12F4"/>
    <w:rsid w:val="005D15C8"/>
    <w:rsid w:val="005D2C49"/>
    <w:rsid w:val="005D43A7"/>
    <w:rsid w:val="005D633F"/>
    <w:rsid w:val="005D78A2"/>
    <w:rsid w:val="005E013D"/>
    <w:rsid w:val="005E1D4A"/>
    <w:rsid w:val="005E2603"/>
    <w:rsid w:val="005E3226"/>
    <w:rsid w:val="005E330B"/>
    <w:rsid w:val="005E705E"/>
    <w:rsid w:val="005E786B"/>
    <w:rsid w:val="005F1562"/>
    <w:rsid w:val="005F4A5F"/>
    <w:rsid w:val="005F4DDF"/>
    <w:rsid w:val="005F5089"/>
    <w:rsid w:val="005F5640"/>
    <w:rsid w:val="005F6105"/>
    <w:rsid w:val="005F7A6F"/>
    <w:rsid w:val="006009A0"/>
    <w:rsid w:val="00600ADB"/>
    <w:rsid w:val="006013E1"/>
    <w:rsid w:val="006018C0"/>
    <w:rsid w:val="006022CD"/>
    <w:rsid w:val="006045A1"/>
    <w:rsid w:val="00606792"/>
    <w:rsid w:val="006107A6"/>
    <w:rsid w:val="00612D52"/>
    <w:rsid w:val="00620EF8"/>
    <w:rsid w:val="00621391"/>
    <w:rsid w:val="00623740"/>
    <w:rsid w:val="00623B7B"/>
    <w:rsid w:val="00634625"/>
    <w:rsid w:val="0063771F"/>
    <w:rsid w:val="00637ADA"/>
    <w:rsid w:val="006451A8"/>
    <w:rsid w:val="00647AE7"/>
    <w:rsid w:val="00653F79"/>
    <w:rsid w:val="00654C19"/>
    <w:rsid w:val="00665550"/>
    <w:rsid w:val="00665C0E"/>
    <w:rsid w:val="00672D1B"/>
    <w:rsid w:val="00673CFF"/>
    <w:rsid w:val="00674E7B"/>
    <w:rsid w:val="006765F8"/>
    <w:rsid w:val="00685216"/>
    <w:rsid w:val="00686661"/>
    <w:rsid w:val="006902D8"/>
    <w:rsid w:val="006913D9"/>
    <w:rsid w:val="00692441"/>
    <w:rsid w:val="00692ED5"/>
    <w:rsid w:val="0069362B"/>
    <w:rsid w:val="00695A14"/>
    <w:rsid w:val="00696BB0"/>
    <w:rsid w:val="00696E75"/>
    <w:rsid w:val="006A081B"/>
    <w:rsid w:val="006A09C1"/>
    <w:rsid w:val="006A23A0"/>
    <w:rsid w:val="006A3A7E"/>
    <w:rsid w:val="006A4B57"/>
    <w:rsid w:val="006A503D"/>
    <w:rsid w:val="006B16BB"/>
    <w:rsid w:val="006B1867"/>
    <w:rsid w:val="006B3C57"/>
    <w:rsid w:val="006B440F"/>
    <w:rsid w:val="006B6DD6"/>
    <w:rsid w:val="006C1BB4"/>
    <w:rsid w:val="006C32A2"/>
    <w:rsid w:val="006C4287"/>
    <w:rsid w:val="006C5FC7"/>
    <w:rsid w:val="006D2AC2"/>
    <w:rsid w:val="006D34D1"/>
    <w:rsid w:val="006D4015"/>
    <w:rsid w:val="006D5584"/>
    <w:rsid w:val="006D61E4"/>
    <w:rsid w:val="006D7895"/>
    <w:rsid w:val="006E7342"/>
    <w:rsid w:val="006E73EB"/>
    <w:rsid w:val="006F1D24"/>
    <w:rsid w:val="006F3031"/>
    <w:rsid w:val="006F3632"/>
    <w:rsid w:val="006F59B1"/>
    <w:rsid w:val="006F5D24"/>
    <w:rsid w:val="006F60E4"/>
    <w:rsid w:val="006F72BA"/>
    <w:rsid w:val="0070226D"/>
    <w:rsid w:val="00703651"/>
    <w:rsid w:val="007038C4"/>
    <w:rsid w:val="00707F29"/>
    <w:rsid w:val="00710564"/>
    <w:rsid w:val="00710B2E"/>
    <w:rsid w:val="00710FDA"/>
    <w:rsid w:val="00711072"/>
    <w:rsid w:val="00712FCC"/>
    <w:rsid w:val="0071524A"/>
    <w:rsid w:val="00715851"/>
    <w:rsid w:val="00716175"/>
    <w:rsid w:val="0071695A"/>
    <w:rsid w:val="007179C8"/>
    <w:rsid w:val="007201A7"/>
    <w:rsid w:val="00720576"/>
    <w:rsid w:val="00720F64"/>
    <w:rsid w:val="00724F56"/>
    <w:rsid w:val="0072548B"/>
    <w:rsid w:val="00725DF5"/>
    <w:rsid w:val="007304F8"/>
    <w:rsid w:val="007308C6"/>
    <w:rsid w:val="00730B5B"/>
    <w:rsid w:val="00732BCB"/>
    <w:rsid w:val="00732DE0"/>
    <w:rsid w:val="00732F75"/>
    <w:rsid w:val="00737CCF"/>
    <w:rsid w:val="00746A03"/>
    <w:rsid w:val="007479C6"/>
    <w:rsid w:val="007505A1"/>
    <w:rsid w:val="007541D7"/>
    <w:rsid w:val="00760414"/>
    <w:rsid w:val="0076270D"/>
    <w:rsid w:val="007666DA"/>
    <w:rsid w:val="00766DB6"/>
    <w:rsid w:val="00771856"/>
    <w:rsid w:val="00772020"/>
    <w:rsid w:val="00772F44"/>
    <w:rsid w:val="00773838"/>
    <w:rsid w:val="007758EC"/>
    <w:rsid w:val="00776083"/>
    <w:rsid w:val="007829E8"/>
    <w:rsid w:val="00784DB9"/>
    <w:rsid w:val="00784F3B"/>
    <w:rsid w:val="00785094"/>
    <w:rsid w:val="007875ED"/>
    <w:rsid w:val="00787A19"/>
    <w:rsid w:val="00795F3C"/>
    <w:rsid w:val="0079709F"/>
    <w:rsid w:val="0079746B"/>
    <w:rsid w:val="00797DBF"/>
    <w:rsid w:val="00797F7B"/>
    <w:rsid w:val="007A057B"/>
    <w:rsid w:val="007A0A3C"/>
    <w:rsid w:val="007A16F0"/>
    <w:rsid w:val="007A2B35"/>
    <w:rsid w:val="007A3A16"/>
    <w:rsid w:val="007A435F"/>
    <w:rsid w:val="007A5DC0"/>
    <w:rsid w:val="007A7417"/>
    <w:rsid w:val="007A7A7C"/>
    <w:rsid w:val="007B1853"/>
    <w:rsid w:val="007B3642"/>
    <w:rsid w:val="007B4902"/>
    <w:rsid w:val="007B6CDA"/>
    <w:rsid w:val="007B76DC"/>
    <w:rsid w:val="007C1A22"/>
    <w:rsid w:val="007C5CD4"/>
    <w:rsid w:val="007D31CD"/>
    <w:rsid w:val="007D7B12"/>
    <w:rsid w:val="007E0F31"/>
    <w:rsid w:val="007E4EA4"/>
    <w:rsid w:val="007E50B0"/>
    <w:rsid w:val="007E60AD"/>
    <w:rsid w:val="007E6B3B"/>
    <w:rsid w:val="007E700D"/>
    <w:rsid w:val="007E73C4"/>
    <w:rsid w:val="007F2152"/>
    <w:rsid w:val="007F24A5"/>
    <w:rsid w:val="007F25B1"/>
    <w:rsid w:val="007F26C0"/>
    <w:rsid w:val="007F52C7"/>
    <w:rsid w:val="007F66FE"/>
    <w:rsid w:val="007F7595"/>
    <w:rsid w:val="00803D56"/>
    <w:rsid w:val="008078CE"/>
    <w:rsid w:val="008078F1"/>
    <w:rsid w:val="00813B70"/>
    <w:rsid w:val="008178A7"/>
    <w:rsid w:val="00817E8B"/>
    <w:rsid w:val="00821841"/>
    <w:rsid w:val="008244E9"/>
    <w:rsid w:val="008265C0"/>
    <w:rsid w:val="008312A4"/>
    <w:rsid w:val="00831FB1"/>
    <w:rsid w:val="008339AB"/>
    <w:rsid w:val="008349FC"/>
    <w:rsid w:val="00834B75"/>
    <w:rsid w:val="00835045"/>
    <w:rsid w:val="008377A8"/>
    <w:rsid w:val="00837E05"/>
    <w:rsid w:val="00837F7C"/>
    <w:rsid w:val="0084137B"/>
    <w:rsid w:val="00842764"/>
    <w:rsid w:val="00843C4B"/>
    <w:rsid w:val="00843F7F"/>
    <w:rsid w:val="0084737C"/>
    <w:rsid w:val="00847ACE"/>
    <w:rsid w:val="00851F3E"/>
    <w:rsid w:val="008525C3"/>
    <w:rsid w:val="00852D9B"/>
    <w:rsid w:val="00855EF3"/>
    <w:rsid w:val="008610BC"/>
    <w:rsid w:val="008643CE"/>
    <w:rsid w:val="00864C29"/>
    <w:rsid w:val="00864D5C"/>
    <w:rsid w:val="00867660"/>
    <w:rsid w:val="008802F0"/>
    <w:rsid w:val="00880762"/>
    <w:rsid w:val="00880B34"/>
    <w:rsid w:val="00881654"/>
    <w:rsid w:val="00891F23"/>
    <w:rsid w:val="008955C1"/>
    <w:rsid w:val="008970E6"/>
    <w:rsid w:val="008A1CDF"/>
    <w:rsid w:val="008A295C"/>
    <w:rsid w:val="008A2DC2"/>
    <w:rsid w:val="008A345E"/>
    <w:rsid w:val="008A4641"/>
    <w:rsid w:val="008A6565"/>
    <w:rsid w:val="008A6F22"/>
    <w:rsid w:val="008A7668"/>
    <w:rsid w:val="008B23E2"/>
    <w:rsid w:val="008B3FAE"/>
    <w:rsid w:val="008B4F73"/>
    <w:rsid w:val="008B4FE6"/>
    <w:rsid w:val="008C0C7F"/>
    <w:rsid w:val="008C12CD"/>
    <w:rsid w:val="008C2587"/>
    <w:rsid w:val="008C2D92"/>
    <w:rsid w:val="008C4A5E"/>
    <w:rsid w:val="008D11A8"/>
    <w:rsid w:val="008D17EF"/>
    <w:rsid w:val="008D36B3"/>
    <w:rsid w:val="008D47A2"/>
    <w:rsid w:val="008D5BB4"/>
    <w:rsid w:val="008D5F55"/>
    <w:rsid w:val="008D6BB0"/>
    <w:rsid w:val="008D7158"/>
    <w:rsid w:val="008E1534"/>
    <w:rsid w:val="008E1F14"/>
    <w:rsid w:val="008E4452"/>
    <w:rsid w:val="008E4D61"/>
    <w:rsid w:val="008E50BC"/>
    <w:rsid w:val="008F06F6"/>
    <w:rsid w:val="008F0DC4"/>
    <w:rsid w:val="008F7158"/>
    <w:rsid w:val="008F776B"/>
    <w:rsid w:val="00900A78"/>
    <w:rsid w:val="00900E2F"/>
    <w:rsid w:val="00901B99"/>
    <w:rsid w:val="009032FA"/>
    <w:rsid w:val="0090384F"/>
    <w:rsid w:val="00910225"/>
    <w:rsid w:val="009104A7"/>
    <w:rsid w:val="00911B2C"/>
    <w:rsid w:val="0091218F"/>
    <w:rsid w:val="009135BF"/>
    <w:rsid w:val="00914865"/>
    <w:rsid w:val="00915BFE"/>
    <w:rsid w:val="009221A4"/>
    <w:rsid w:val="009225EA"/>
    <w:rsid w:val="0092382E"/>
    <w:rsid w:val="00923A40"/>
    <w:rsid w:val="009242B5"/>
    <w:rsid w:val="00925E8F"/>
    <w:rsid w:val="00926067"/>
    <w:rsid w:val="00927FAE"/>
    <w:rsid w:val="009313BF"/>
    <w:rsid w:val="009318FC"/>
    <w:rsid w:val="009344AA"/>
    <w:rsid w:val="00935BF2"/>
    <w:rsid w:val="00937D9B"/>
    <w:rsid w:val="00945AF9"/>
    <w:rsid w:val="009515FA"/>
    <w:rsid w:val="00951621"/>
    <w:rsid w:val="00954B95"/>
    <w:rsid w:val="00954BC5"/>
    <w:rsid w:val="0096033E"/>
    <w:rsid w:val="00960766"/>
    <w:rsid w:val="00961138"/>
    <w:rsid w:val="00962348"/>
    <w:rsid w:val="00963D3B"/>
    <w:rsid w:val="009643BD"/>
    <w:rsid w:val="00966D4B"/>
    <w:rsid w:val="00966DF0"/>
    <w:rsid w:val="0096749C"/>
    <w:rsid w:val="00970289"/>
    <w:rsid w:val="00970C40"/>
    <w:rsid w:val="00971702"/>
    <w:rsid w:val="00975626"/>
    <w:rsid w:val="00975A71"/>
    <w:rsid w:val="00975B03"/>
    <w:rsid w:val="009849DF"/>
    <w:rsid w:val="00985E32"/>
    <w:rsid w:val="00987D69"/>
    <w:rsid w:val="00990E00"/>
    <w:rsid w:val="0099167C"/>
    <w:rsid w:val="00991E6C"/>
    <w:rsid w:val="0099268A"/>
    <w:rsid w:val="009957BA"/>
    <w:rsid w:val="00995C3D"/>
    <w:rsid w:val="00996F64"/>
    <w:rsid w:val="009A05AA"/>
    <w:rsid w:val="009B0717"/>
    <w:rsid w:val="009B621B"/>
    <w:rsid w:val="009B710A"/>
    <w:rsid w:val="009B73B8"/>
    <w:rsid w:val="009C1962"/>
    <w:rsid w:val="009C4146"/>
    <w:rsid w:val="009C483F"/>
    <w:rsid w:val="009C747A"/>
    <w:rsid w:val="009D2BFB"/>
    <w:rsid w:val="009D3AB7"/>
    <w:rsid w:val="009D4A7F"/>
    <w:rsid w:val="009D4F02"/>
    <w:rsid w:val="009E000C"/>
    <w:rsid w:val="009E215B"/>
    <w:rsid w:val="009E4811"/>
    <w:rsid w:val="009F0A9B"/>
    <w:rsid w:val="009F0D3B"/>
    <w:rsid w:val="009F2071"/>
    <w:rsid w:val="009F325D"/>
    <w:rsid w:val="009F614C"/>
    <w:rsid w:val="009F7089"/>
    <w:rsid w:val="00A00859"/>
    <w:rsid w:val="00A03474"/>
    <w:rsid w:val="00A03CA5"/>
    <w:rsid w:val="00A04348"/>
    <w:rsid w:val="00A05DB9"/>
    <w:rsid w:val="00A073E6"/>
    <w:rsid w:val="00A1041C"/>
    <w:rsid w:val="00A10B43"/>
    <w:rsid w:val="00A12B7E"/>
    <w:rsid w:val="00A1368F"/>
    <w:rsid w:val="00A14EF4"/>
    <w:rsid w:val="00A16964"/>
    <w:rsid w:val="00A16EB7"/>
    <w:rsid w:val="00A207CC"/>
    <w:rsid w:val="00A24EB0"/>
    <w:rsid w:val="00A2561C"/>
    <w:rsid w:val="00A25937"/>
    <w:rsid w:val="00A305BA"/>
    <w:rsid w:val="00A3280E"/>
    <w:rsid w:val="00A328FE"/>
    <w:rsid w:val="00A3401B"/>
    <w:rsid w:val="00A357E5"/>
    <w:rsid w:val="00A3610E"/>
    <w:rsid w:val="00A3722B"/>
    <w:rsid w:val="00A41124"/>
    <w:rsid w:val="00A4440B"/>
    <w:rsid w:val="00A44B07"/>
    <w:rsid w:val="00A47485"/>
    <w:rsid w:val="00A511E1"/>
    <w:rsid w:val="00A51B9F"/>
    <w:rsid w:val="00A52398"/>
    <w:rsid w:val="00A53B99"/>
    <w:rsid w:val="00A56598"/>
    <w:rsid w:val="00A606DC"/>
    <w:rsid w:val="00A63C14"/>
    <w:rsid w:val="00A651E3"/>
    <w:rsid w:val="00A767BD"/>
    <w:rsid w:val="00A768CB"/>
    <w:rsid w:val="00A80ADA"/>
    <w:rsid w:val="00A80E15"/>
    <w:rsid w:val="00A813CD"/>
    <w:rsid w:val="00A839E5"/>
    <w:rsid w:val="00A86C8A"/>
    <w:rsid w:val="00A87287"/>
    <w:rsid w:val="00A87E76"/>
    <w:rsid w:val="00A92910"/>
    <w:rsid w:val="00A979F0"/>
    <w:rsid w:val="00AA2903"/>
    <w:rsid w:val="00AA56B8"/>
    <w:rsid w:val="00AA662F"/>
    <w:rsid w:val="00AB067C"/>
    <w:rsid w:val="00AB1194"/>
    <w:rsid w:val="00AB1237"/>
    <w:rsid w:val="00AB1D33"/>
    <w:rsid w:val="00AB2A93"/>
    <w:rsid w:val="00AB3382"/>
    <w:rsid w:val="00AC0891"/>
    <w:rsid w:val="00AC0D87"/>
    <w:rsid w:val="00AC0F39"/>
    <w:rsid w:val="00AC10B3"/>
    <w:rsid w:val="00AC2302"/>
    <w:rsid w:val="00AC3299"/>
    <w:rsid w:val="00AC5C40"/>
    <w:rsid w:val="00AC77C8"/>
    <w:rsid w:val="00AD49A6"/>
    <w:rsid w:val="00AD552F"/>
    <w:rsid w:val="00AE2933"/>
    <w:rsid w:val="00AE3E07"/>
    <w:rsid w:val="00AE6B4F"/>
    <w:rsid w:val="00AF14BA"/>
    <w:rsid w:val="00AF2240"/>
    <w:rsid w:val="00AF3D35"/>
    <w:rsid w:val="00AF6992"/>
    <w:rsid w:val="00B00658"/>
    <w:rsid w:val="00B01F73"/>
    <w:rsid w:val="00B02230"/>
    <w:rsid w:val="00B02DD2"/>
    <w:rsid w:val="00B0520E"/>
    <w:rsid w:val="00B05FF5"/>
    <w:rsid w:val="00B15653"/>
    <w:rsid w:val="00B177C8"/>
    <w:rsid w:val="00B17A12"/>
    <w:rsid w:val="00B20E31"/>
    <w:rsid w:val="00B2184B"/>
    <w:rsid w:val="00B2258A"/>
    <w:rsid w:val="00B376FE"/>
    <w:rsid w:val="00B401BC"/>
    <w:rsid w:val="00B40EA8"/>
    <w:rsid w:val="00B433A5"/>
    <w:rsid w:val="00B46238"/>
    <w:rsid w:val="00B5095D"/>
    <w:rsid w:val="00B52777"/>
    <w:rsid w:val="00B539CA"/>
    <w:rsid w:val="00B56B38"/>
    <w:rsid w:val="00B56B84"/>
    <w:rsid w:val="00B57B8B"/>
    <w:rsid w:val="00B62E3B"/>
    <w:rsid w:val="00B63433"/>
    <w:rsid w:val="00B6450F"/>
    <w:rsid w:val="00B65AEC"/>
    <w:rsid w:val="00B65BB2"/>
    <w:rsid w:val="00B66E41"/>
    <w:rsid w:val="00B720C4"/>
    <w:rsid w:val="00B81A4A"/>
    <w:rsid w:val="00B828D8"/>
    <w:rsid w:val="00B83273"/>
    <w:rsid w:val="00B866DF"/>
    <w:rsid w:val="00B869FB"/>
    <w:rsid w:val="00B87024"/>
    <w:rsid w:val="00B871B2"/>
    <w:rsid w:val="00B93957"/>
    <w:rsid w:val="00B950ED"/>
    <w:rsid w:val="00B958B8"/>
    <w:rsid w:val="00BA1C28"/>
    <w:rsid w:val="00BA2608"/>
    <w:rsid w:val="00BA5A9F"/>
    <w:rsid w:val="00BA6C71"/>
    <w:rsid w:val="00BA76D9"/>
    <w:rsid w:val="00BB09F4"/>
    <w:rsid w:val="00BB1D64"/>
    <w:rsid w:val="00BB5180"/>
    <w:rsid w:val="00BB58D2"/>
    <w:rsid w:val="00BB79E9"/>
    <w:rsid w:val="00BC3ECF"/>
    <w:rsid w:val="00BC5740"/>
    <w:rsid w:val="00BC590F"/>
    <w:rsid w:val="00BC5CED"/>
    <w:rsid w:val="00BD1286"/>
    <w:rsid w:val="00BD136B"/>
    <w:rsid w:val="00BD20FA"/>
    <w:rsid w:val="00BD41A4"/>
    <w:rsid w:val="00BD5BDF"/>
    <w:rsid w:val="00BD5C76"/>
    <w:rsid w:val="00BD7170"/>
    <w:rsid w:val="00BE2D84"/>
    <w:rsid w:val="00BE7DC6"/>
    <w:rsid w:val="00BF1368"/>
    <w:rsid w:val="00BF60E8"/>
    <w:rsid w:val="00BF612C"/>
    <w:rsid w:val="00BF7564"/>
    <w:rsid w:val="00C012DA"/>
    <w:rsid w:val="00C03111"/>
    <w:rsid w:val="00C07DA6"/>
    <w:rsid w:val="00C11C1F"/>
    <w:rsid w:val="00C125F8"/>
    <w:rsid w:val="00C132EF"/>
    <w:rsid w:val="00C1454F"/>
    <w:rsid w:val="00C17F1A"/>
    <w:rsid w:val="00C21D36"/>
    <w:rsid w:val="00C22165"/>
    <w:rsid w:val="00C2233B"/>
    <w:rsid w:val="00C23F1C"/>
    <w:rsid w:val="00C2556D"/>
    <w:rsid w:val="00C261C8"/>
    <w:rsid w:val="00C26E62"/>
    <w:rsid w:val="00C27EB8"/>
    <w:rsid w:val="00C31C45"/>
    <w:rsid w:val="00C31DA0"/>
    <w:rsid w:val="00C324EF"/>
    <w:rsid w:val="00C339C0"/>
    <w:rsid w:val="00C339D1"/>
    <w:rsid w:val="00C33BCF"/>
    <w:rsid w:val="00C34DD0"/>
    <w:rsid w:val="00C411E2"/>
    <w:rsid w:val="00C433EF"/>
    <w:rsid w:val="00C435CD"/>
    <w:rsid w:val="00C4433A"/>
    <w:rsid w:val="00C45D7F"/>
    <w:rsid w:val="00C47481"/>
    <w:rsid w:val="00C47C50"/>
    <w:rsid w:val="00C515D2"/>
    <w:rsid w:val="00C55E50"/>
    <w:rsid w:val="00C63232"/>
    <w:rsid w:val="00C64084"/>
    <w:rsid w:val="00C71EF7"/>
    <w:rsid w:val="00C72160"/>
    <w:rsid w:val="00C76C3A"/>
    <w:rsid w:val="00C7799F"/>
    <w:rsid w:val="00C77C41"/>
    <w:rsid w:val="00C81C7C"/>
    <w:rsid w:val="00C8489B"/>
    <w:rsid w:val="00C85153"/>
    <w:rsid w:val="00C8655D"/>
    <w:rsid w:val="00C86BD4"/>
    <w:rsid w:val="00C86DF8"/>
    <w:rsid w:val="00C92DE0"/>
    <w:rsid w:val="00C941B7"/>
    <w:rsid w:val="00C96129"/>
    <w:rsid w:val="00C968BB"/>
    <w:rsid w:val="00C96DB4"/>
    <w:rsid w:val="00C97AE4"/>
    <w:rsid w:val="00CA132D"/>
    <w:rsid w:val="00CA1606"/>
    <w:rsid w:val="00CA29F6"/>
    <w:rsid w:val="00CA67DE"/>
    <w:rsid w:val="00CA74C9"/>
    <w:rsid w:val="00CB04CF"/>
    <w:rsid w:val="00CB0C66"/>
    <w:rsid w:val="00CB1387"/>
    <w:rsid w:val="00CB27E4"/>
    <w:rsid w:val="00CB2DC5"/>
    <w:rsid w:val="00CB6C62"/>
    <w:rsid w:val="00CC1B4B"/>
    <w:rsid w:val="00CC7851"/>
    <w:rsid w:val="00CD0392"/>
    <w:rsid w:val="00CD099D"/>
    <w:rsid w:val="00CD3AD5"/>
    <w:rsid w:val="00CE04D0"/>
    <w:rsid w:val="00CE3964"/>
    <w:rsid w:val="00CE425F"/>
    <w:rsid w:val="00CE4E51"/>
    <w:rsid w:val="00CE5643"/>
    <w:rsid w:val="00CE5C8E"/>
    <w:rsid w:val="00CE71A0"/>
    <w:rsid w:val="00CF0B19"/>
    <w:rsid w:val="00CF2112"/>
    <w:rsid w:val="00CF4572"/>
    <w:rsid w:val="00CF6F01"/>
    <w:rsid w:val="00CF7454"/>
    <w:rsid w:val="00D022E6"/>
    <w:rsid w:val="00D076BA"/>
    <w:rsid w:val="00D07CB5"/>
    <w:rsid w:val="00D07D1B"/>
    <w:rsid w:val="00D1348F"/>
    <w:rsid w:val="00D172B8"/>
    <w:rsid w:val="00D17531"/>
    <w:rsid w:val="00D176BD"/>
    <w:rsid w:val="00D22D27"/>
    <w:rsid w:val="00D267F2"/>
    <w:rsid w:val="00D34F90"/>
    <w:rsid w:val="00D356B9"/>
    <w:rsid w:val="00D36558"/>
    <w:rsid w:val="00D3697C"/>
    <w:rsid w:val="00D43B8D"/>
    <w:rsid w:val="00D454C1"/>
    <w:rsid w:val="00D51BBE"/>
    <w:rsid w:val="00D52573"/>
    <w:rsid w:val="00D5294B"/>
    <w:rsid w:val="00D5357C"/>
    <w:rsid w:val="00D55554"/>
    <w:rsid w:val="00D5584C"/>
    <w:rsid w:val="00D559E7"/>
    <w:rsid w:val="00D609E8"/>
    <w:rsid w:val="00D623B7"/>
    <w:rsid w:val="00D623DA"/>
    <w:rsid w:val="00D63A31"/>
    <w:rsid w:val="00D6431E"/>
    <w:rsid w:val="00D66481"/>
    <w:rsid w:val="00D66B85"/>
    <w:rsid w:val="00D72A09"/>
    <w:rsid w:val="00D7302F"/>
    <w:rsid w:val="00D80612"/>
    <w:rsid w:val="00D81DD8"/>
    <w:rsid w:val="00D84DAC"/>
    <w:rsid w:val="00D908CD"/>
    <w:rsid w:val="00D93395"/>
    <w:rsid w:val="00D94877"/>
    <w:rsid w:val="00D95276"/>
    <w:rsid w:val="00D962BA"/>
    <w:rsid w:val="00DA1E5E"/>
    <w:rsid w:val="00DA3305"/>
    <w:rsid w:val="00DA5BD5"/>
    <w:rsid w:val="00DA7DA0"/>
    <w:rsid w:val="00DB2DFB"/>
    <w:rsid w:val="00DB378E"/>
    <w:rsid w:val="00DB4771"/>
    <w:rsid w:val="00DB557F"/>
    <w:rsid w:val="00DB5605"/>
    <w:rsid w:val="00DB5A56"/>
    <w:rsid w:val="00DB5DD6"/>
    <w:rsid w:val="00DB70D9"/>
    <w:rsid w:val="00DB7C3D"/>
    <w:rsid w:val="00DC0979"/>
    <w:rsid w:val="00DC1BA8"/>
    <w:rsid w:val="00DC2081"/>
    <w:rsid w:val="00DD10CA"/>
    <w:rsid w:val="00DD2C06"/>
    <w:rsid w:val="00DD54EF"/>
    <w:rsid w:val="00DD5C42"/>
    <w:rsid w:val="00DD5D77"/>
    <w:rsid w:val="00DD793A"/>
    <w:rsid w:val="00DE0639"/>
    <w:rsid w:val="00DE6CE9"/>
    <w:rsid w:val="00DF0D6E"/>
    <w:rsid w:val="00DF0FFD"/>
    <w:rsid w:val="00DF11B5"/>
    <w:rsid w:val="00DF14FB"/>
    <w:rsid w:val="00DF3D25"/>
    <w:rsid w:val="00DF7E06"/>
    <w:rsid w:val="00DF7E4D"/>
    <w:rsid w:val="00E00835"/>
    <w:rsid w:val="00E00CF2"/>
    <w:rsid w:val="00E017E1"/>
    <w:rsid w:val="00E031A0"/>
    <w:rsid w:val="00E03D63"/>
    <w:rsid w:val="00E047F9"/>
    <w:rsid w:val="00E06E6E"/>
    <w:rsid w:val="00E06EB6"/>
    <w:rsid w:val="00E10471"/>
    <w:rsid w:val="00E118D2"/>
    <w:rsid w:val="00E20D51"/>
    <w:rsid w:val="00E20F58"/>
    <w:rsid w:val="00E21F7B"/>
    <w:rsid w:val="00E23590"/>
    <w:rsid w:val="00E243B2"/>
    <w:rsid w:val="00E26E6B"/>
    <w:rsid w:val="00E27ACB"/>
    <w:rsid w:val="00E27C73"/>
    <w:rsid w:val="00E27D3F"/>
    <w:rsid w:val="00E30BC6"/>
    <w:rsid w:val="00E32A1F"/>
    <w:rsid w:val="00E331B8"/>
    <w:rsid w:val="00E33527"/>
    <w:rsid w:val="00E3423F"/>
    <w:rsid w:val="00E354C9"/>
    <w:rsid w:val="00E409DD"/>
    <w:rsid w:val="00E42F25"/>
    <w:rsid w:val="00E4331A"/>
    <w:rsid w:val="00E4502E"/>
    <w:rsid w:val="00E45742"/>
    <w:rsid w:val="00E46FAE"/>
    <w:rsid w:val="00E4754D"/>
    <w:rsid w:val="00E47A81"/>
    <w:rsid w:val="00E506D7"/>
    <w:rsid w:val="00E518CB"/>
    <w:rsid w:val="00E53604"/>
    <w:rsid w:val="00E53A66"/>
    <w:rsid w:val="00E55287"/>
    <w:rsid w:val="00E554DD"/>
    <w:rsid w:val="00E55D42"/>
    <w:rsid w:val="00E575AC"/>
    <w:rsid w:val="00E652B8"/>
    <w:rsid w:val="00E70C8F"/>
    <w:rsid w:val="00E71755"/>
    <w:rsid w:val="00E71FD1"/>
    <w:rsid w:val="00E75EC8"/>
    <w:rsid w:val="00E76039"/>
    <w:rsid w:val="00E7705A"/>
    <w:rsid w:val="00E779B3"/>
    <w:rsid w:val="00E77BDF"/>
    <w:rsid w:val="00E84DA2"/>
    <w:rsid w:val="00E84E01"/>
    <w:rsid w:val="00E855C2"/>
    <w:rsid w:val="00E85F62"/>
    <w:rsid w:val="00E90740"/>
    <w:rsid w:val="00E90B26"/>
    <w:rsid w:val="00E91A9C"/>
    <w:rsid w:val="00E91DF4"/>
    <w:rsid w:val="00E92DE2"/>
    <w:rsid w:val="00E9472C"/>
    <w:rsid w:val="00E94D37"/>
    <w:rsid w:val="00E95840"/>
    <w:rsid w:val="00E95BE4"/>
    <w:rsid w:val="00E95C32"/>
    <w:rsid w:val="00E96047"/>
    <w:rsid w:val="00E97158"/>
    <w:rsid w:val="00E9781C"/>
    <w:rsid w:val="00EA0DFE"/>
    <w:rsid w:val="00EA19AD"/>
    <w:rsid w:val="00EA2B3A"/>
    <w:rsid w:val="00EA3A0D"/>
    <w:rsid w:val="00EA3E4E"/>
    <w:rsid w:val="00EB24A8"/>
    <w:rsid w:val="00EB3C3D"/>
    <w:rsid w:val="00EB5944"/>
    <w:rsid w:val="00EB5C25"/>
    <w:rsid w:val="00EC463A"/>
    <w:rsid w:val="00EC4E8F"/>
    <w:rsid w:val="00EC7564"/>
    <w:rsid w:val="00EC756F"/>
    <w:rsid w:val="00EC7F3C"/>
    <w:rsid w:val="00ED11BA"/>
    <w:rsid w:val="00ED27D4"/>
    <w:rsid w:val="00ED3653"/>
    <w:rsid w:val="00ED38F0"/>
    <w:rsid w:val="00ED424D"/>
    <w:rsid w:val="00ED57D3"/>
    <w:rsid w:val="00ED5A87"/>
    <w:rsid w:val="00EE0966"/>
    <w:rsid w:val="00EE1120"/>
    <w:rsid w:val="00EE229D"/>
    <w:rsid w:val="00EE4DED"/>
    <w:rsid w:val="00EE7910"/>
    <w:rsid w:val="00EF012E"/>
    <w:rsid w:val="00EF3F33"/>
    <w:rsid w:val="00EF4E0C"/>
    <w:rsid w:val="00EF7761"/>
    <w:rsid w:val="00F03CBE"/>
    <w:rsid w:val="00F0581E"/>
    <w:rsid w:val="00F05CF6"/>
    <w:rsid w:val="00F064A6"/>
    <w:rsid w:val="00F0693C"/>
    <w:rsid w:val="00F1199D"/>
    <w:rsid w:val="00F142AD"/>
    <w:rsid w:val="00F157DD"/>
    <w:rsid w:val="00F15AA5"/>
    <w:rsid w:val="00F20558"/>
    <w:rsid w:val="00F22D15"/>
    <w:rsid w:val="00F247F3"/>
    <w:rsid w:val="00F272E6"/>
    <w:rsid w:val="00F310EA"/>
    <w:rsid w:val="00F33C1E"/>
    <w:rsid w:val="00F34C6B"/>
    <w:rsid w:val="00F3651E"/>
    <w:rsid w:val="00F36CFF"/>
    <w:rsid w:val="00F36D44"/>
    <w:rsid w:val="00F376F1"/>
    <w:rsid w:val="00F447FD"/>
    <w:rsid w:val="00F5035D"/>
    <w:rsid w:val="00F50F92"/>
    <w:rsid w:val="00F522C4"/>
    <w:rsid w:val="00F55CC3"/>
    <w:rsid w:val="00F55ED5"/>
    <w:rsid w:val="00F576DF"/>
    <w:rsid w:val="00F6102E"/>
    <w:rsid w:val="00F6204F"/>
    <w:rsid w:val="00F644AE"/>
    <w:rsid w:val="00F64FA8"/>
    <w:rsid w:val="00F66A84"/>
    <w:rsid w:val="00F6707C"/>
    <w:rsid w:val="00F71891"/>
    <w:rsid w:val="00F723E6"/>
    <w:rsid w:val="00F763B1"/>
    <w:rsid w:val="00F764D3"/>
    <w:rsid w:val="00F76AB7"/>
    <w:rsid w:val="00F832C6"/>
    <w:rsid w:val="00F83AFC"/>
    <w:rsid w:val="00F87371"/>
    <w:rsid w:val="00F8761D"/>
    <w:rsid w:val="00F90123"/>
    <w:rsid w:val="00F92833"/>
    <w:rsid w:val="00F94131"/>
    <w:rsid w:val="00F97F87"/>
    <w:rsid w:val="00FA1D6D"/>
    <w:rsid w:val="00FA26E4"/>
    <w:rsid w:val="00FA2CFB"/>
    <w:rsid w:val="00FA710D"/>
    <w:rsid w:val="00FB1747"/>
    <w:rsid w:val="00FB2188"/>
    <w:rsid w:val="00FB2852"/>
    <w:rsid w:val="00FB4442"/>
    <w:rsid w:val="00FB5482"/>
    <w:rsid w:val="00FB5EA2"/>
    <w:rsid w:val="00FB5F12"/>
    <w:rsid w:val="00FC0334"/>
    <w:rsid w:val="00FC24A2"/>
    <w:rsid w:val="00FC266D"/>
    <w:rsid w:val="00FC269C"/>
    <w:rsid w:val="00FC2838"/>
    <w:rsid w:val="00FC2A63"/>
    <w:rsid w:val="00FC2A8A"/>
    <w:rsid w:val="00FC2BE5"/>
    <w:rsid w:val="00FC5205"/>
    <w:rsid w:val="00FC70C0"/>
    <w:rsid w:val="00FD76F0"/>
    <w:rsid w:val="00FE1C9B"/>
    <w:rsid w:val="00FE2384"/>
    <w:rsid w:val="00FE7238"/>
    <w:rsid w:val="00FE784D"/>
    <w:rsid w:val="00FF06E8"/>
    <w:rsid w:val="00FF0830"/>
    <w:rsid w:val="00FF0D8C"/>
    <w:rsid w:val="00FF0FA2"/>
    <w:rsid w:val="00FF3887"/>
    <w:rsid w:val="00FF4A4F"/>
    <w:rsid w:val="00FF4D7B"/>
    <w:rsid w:val="00FF65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7A4B80"/>
  <w15:docId w15:val="{212909BA-3EAF-4050-814B-2A52D156D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Normalny pogrubiony AL"/>
    <w:qFormat/>
    <w:rsid w:val="00FC5205"/>
    <w:rPr>
      <w:rFonts w:ascii="Times New Roman" w:hAnsi="Times New Roman"/>
    </w:rPr>
  </w:style>
  <w:style w:type="paragraph" w:styleId="Nagwek1">
    <w:name w:val="heading 1"/>
    <w:basedOn w:val="Normalny"/>
    <w:next w:val="Normalny"/>
    <w:link w:val="Nagwek1Znak"/>
    <w:uiPriority w:val="9"/>
    <w:qFormat/>
    <w:rsid w:val="00BB79E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C8489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4">
    <w:name w:val="heading 4"/>
    <w:basedOn w:val="Normalny"/>
    <w:next w:val="Normalny"/>
    <w:link w:val="Nagwek4Znak"/>
    <w:uiPriority w:val="9"/>
    <w:semiHidden/>
    <w:unhideWhenUsed/>
    <w:qFormat/>
    <w:rsid w:val="004B54E6"/>
    <w:pPr>
      <w:keepNext/>
      <w:keepLines/>
      <w:spacing w:before="200"/>
      <w:outlineLvl w:val="3"/>
    </w:pPr>
    <w:rPr>
      <w:rFonts w:asciiTheme="majorHAnsi" w:eastAsiaTheme="majorEastAsia" w:hAnsiTheme="majorHAnsi" w:cstheme="majorBidi"/>
      <w:b/>
      <w:bCs/>
      <w:i/>
      <w:iCs/>
      <w:color w:val="4F81BD" w:themeColor="accent1"/>
    </w:rPr>
  </w:style>
  <w:style w:type="paragraph" w:styleId="Nagwek7">
    <w:name w:val="heading 7"/>
    <w:basedOn w:val="Normalny"/>
    <w:next w:val="Normalny"/>
    <w:link w:val="Nagwek7Znak"/>
    <w:qFormat/>
    <w:rsid w:val="004B54E6"/>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1A0164"/>
    <w:pPr>
      <w:tabs>
        <w:tab w:val="center" w:pos="4536"/>
        <w:tab w:val="right" w:pos="9072"/>
      </w:tabs>
    </w:pPr>
  </w:style>
  <w:style w:type="character" w:customStyle="1" w:styleId="NagwekZnak">
    <w:name w:val="Nagłówek Znak"/>
    <w:basedOn w:val="Domylnaczcionkaakapitu"/>
    <w:link w:val="Nagwek"/>
    <w:rsid w:val="001A0164"/>
    <w:rPr>
      <w:rFonts w:ascii="Times New Roman" w:hAnsi="Times New Roman"/>
      <w:b/>
      <w:sz w:val="24"/>
      <w:szCs w:val="24"/>
    </w:rPr>
  </w:style>
  <w:style w:type="paragraph" w:styleId="Stopka">
    <w:name w:val="footer"/>
    <w:basedOn w:val="Normalny"/>
    <w:link w:val="StopkaZnak"/>
    <w:unhideWhenUsed/>
    <w:rsid w:val="001A0164"/>
    <w:pPr>
      <w:tabs>
        <w:tab w:val="center" w:pos="4536"/>
        <w:tab w:val="right" w:pos="9072"/>
      </w:tabs>
    </w:pPr>
  </w:style>
  <w:style w:type="character" w:customStyle="1" w:styleId="StopkaZnak">
    <w:name w:val="Stopka Znak"/>
    <w:basedOn w:val="Domylnaczcionkaakapitu"/>
    <w:link w:val="Stopka"/>
    <w:uiPriority w:val="99"/>
    <w:rsid w:val="001A0164"/>
    <w:rPr>
      <w:rFonts w:ascii="Times New Roman" w:hAnsi="Times New Roman"/>
      <w:b/>
      <w:sz w:val="24"/>
      <w:szCs w:val="24"/>
    </w:rPr>
  </w:style>
  <w:style w:type="paragraph" w:styleId="Tekstdymka">
    <w:name w:val="Balloon Text"/>
    <w:basedOn w:val="Normalny"/>
    <w:link w:val="TekstdymkaZnak"/>
    <w:uiPriority w:val="99"/>
    <w:semiHidden/>
    <w:unhideWhenUsed/>
    <w:rsid w:val="001A0164"/>
    <w:rPr>
      <w:rFonts w:ascii="Tahoma" w:hAnsi="Tahoma" w:cs="Tahoma"/>
      <w:sz w:val="16"/>
      <w:szCs w:val="16"/>
    </w:rPr>
  </w:style>
  <w:style w:type="character" w:customStyle="1" w:styleId="TekstdymkaZnak">
    <w:name w:val="Tekst dymka Znak"/>
    <w:basedOn w:val="Domylnaczcionkaakapitu"/>
    <w:link w:val="Tekstdymka"/>
    <w:uiPriority w:val="99"/>
    <w:semiHidden/>
    <w:rsid w:val="001A0164"/>
    <w:rPr>
      <w:rFonts w:ascii="Tahoma" w:hAnsi="Tahoma" w:cs="Tahoma"/>
      <w:b/>
      <w:sz w:val="16"/>
      <w:szCs w:val="16"/>
    </w:rPr>
  </w:style>
  <w:style w:type="character" w:styleId="Numerstrony">
    <w:name w:val="page number"/>
    <w:basedOn w:val="Domylnaczcionkaakapitu"/>
    <w:rsid w:val="001A0164"/>
  </w:style>
  <w:style w:type="paragraph" w:styleId="Tekstpodstawowy">
    <w:name w:val="Body Text"/>
    <w:basedOn w:val="Normalny"/>
    <w:link w:val="TekstpodstawowyZnak"/>
    <w:rsid w:val="001A77F0"/>
    <w:pPr>
      <w:spacing w:after="120"/>
    </w:pPr>
    <w:rPr>
      <w:sz w:val="24"/>
      <w:lang w:val="en-GB"/>
    </w:rPr>
  </w:style>
  <w:style w:type="character" w:customStyle="1" w:styleId="TekstpodstawowyZnak">
    <w:name w:val="Tekst podstawowy Znak"/>
    <w:basedOn w:val="Domylnaczcionkaakapitu"/>
    <w:link w:val="Tekstpodstawowy"/>
    <w:rsid w:val="001A77F0"/>
    <w:rPr>
      <w:rFonts w:ascii="Times New Roman" w:hAnsi="Times New Roman"/>
      <w:sz w:val="24"/>
      <w:lang w:val="en-GB"/>
    </w:rPr>
  </w:style>
  <w:style w:type="paragraph" w:styleId="Tekstpodstawowy3">
    <w:name w:val="Body Text 3"/>
    <w:basedOn w:val="Normalny"/>
    <w:link w:val="Tekstpodstawowy3Znak"/>
    <w:rsid w:val="001A77F0"/>
    <w:pPr>
      <w:jc w:val="both"/>
    </w:pPr>
    <w:rPr>
      <w:sz w:val="22"/>
    </w:rPr>
  </w:style>
  <w:style w:type="character" w:customStyle="1" w:styleId="Tekstpodstawowy3Znak">
    <w:name w:val="Tekst podstawowy 3 Znak"/>
    <w:basedOn w:val="Domylnaczcionkaakapitu"/>
    <w:link w:val="Tekstpodstawowy3"/>
    <w:rsid w:val="001A77F0"/>
    <w:rPr>
      <w:rFonts w:ascii="Times New Roman" w:hAnsi="Times New Roman"/>
      <w:sz w:val="22"/>
    </w:rPr>
  </w:style>
  <w:style w:type="character" w:customStyle="1" w:styleId="FontStyle12">
    <w:name w:val="Font Style12"/>
    <w:rsid w:val="001A77F0"/>
    <w:rPr>
      <w:rFonts w:ascii="Arial" w:hAnsi="Arial" w:cs="Arial"/>
      <w:sz w:val="24"/>
      <w:szCs w:val="24"/>
    </w:rPr>
  </w:style>
  <w:style w:type="paragraph" w:customStyle="1" w:styleId="MKNagwek1">
    <w:name w:val="MK_Nagłówek 1"/>
    <w:basedOn w:val="Normalny"/>
    <w:autoRedefine/>
    <w:rsid w:val="00F764D3"/>
    <w:pPr>
      <w:spacing w:after="120" w:line="276" w:lineRule="auto"/>
      <w:ind w:left="568" w:right="-142"/>
      <w:jc w:val="both"/>
    </w:pPr>
    <w:rPr>
      <w:rFonts w:ascii="Arial" w:hAnsi="Arial" w:cs="Arial"/>
      <w:lang w:val="en-GB"/>
    </w:rPr>
  </w:style>
  <w:style w:type="character" w:customStyle="1" w:styleId="xdtextboxctrl36ms-xedit-plaintext">
    <w:name w:val="xdtextbox  ctrl36 ms-xedit-plaintext"/>
    <w:basedOn w:val="Domylnaczcionkaakapitu"/>
    <w:rsid w:val="001A77F0"/>
  </w:style>
  <w:style w:type="paragraph" w:styleId="Akapitzlist">
    <w:name w:val="List Paragraph"/>
    <w:aliases w:val="lp1,Alpha list"/>
    <w:basedOn w:val="Normalny"/>
    <w:link w:val="AkapitzlistZnak"/>
    <w:uiPriority w:val="34"/>
    <w:qFormat/>
    <w:rsid w:val="001A77F0"/>
    <w:pPr>
      <w:spacing w:after="200" w:line="276" w:lineRule="auto"/>
      <w:ind w:left="720"/>
      <w:contextualSpacing/>
    </w:pPr>
    <w:rPr>
      <w:rFonts w:ascii="Calibri" w:eastAsia="Calibri" w:hAnsi="Calibri"/>
      <w:sz w:val="22"/>
      <w:szCs w:val="22"/>
      <w:lang w:eastAsia="en-US"/>
    </w:rPr>
  </w:style>
  <w:style w:type="paragraph" w:styleId="Cytat">
    <w:name w:val="Quote"/>
    <w:basedOn w:val="Normalny"/>
    <w:next w:val="Normalny"/>
    <w:link w:val="CytatZnak"/>
    <w:uiPriority w:val="29"/>
    <w:qFormat/>
    <w:rsid w:val="001A77F0"/>
    <w:pPr>
      <w:spacing w:after="200" w:line="276" w:lineRule="auto"/>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sid w:val="001A77F0"/>
    <w:rPr>
      <w:rFonts w:asciiTheme="minorHAnsi" w:eastAsiaTheme="minorEastAsia" w:hAnsiTheme="minorHAnsi" w:cstheme="minorBidi"/>
      <w:i/>
      <w:iCs/>
      <w:color w:val="000000" w:themeColor="text1"/>
      <w:sz w:val="22"/>
      <w:szCs w:val="22"/>
    </w:rPr>
  </w:style>
  <w:style w:type="paragraph" w:styleId="Cytatintensywny">
    <w:name w:val="Intense Quote"/>
    <w:basedOn w:val="Normalny"/>
    <w:next w:val="Normalny"/>
    <w:link w:val="CytatintensywnyZnak"/>
    <w:uiPriority w:val="30"/>
    <w:qFormat/>
    <w:rsid w:val="001A77F0"/>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 w:val="22"/>
      <w:szCs w:val="22"/>
    </w:rPr>
  </w:style>
  <w:style w:type="character" w:customStyle="1" w:styleId="CytatintensywnyZnak">
    <w:name w:val="Cytat intensywny Znak"/>
    <w:basedOn w:val="Domylnaczcionkaakapitu"/>
    <w:link w:val="Cytatintensywny"/>
    <w:uiPriority w:val="30"/>
    <w:rsid w:val="001A77F0"/>
    <w:rPr>
      <w:rFonts w:asciiTheme="minorHAnsi" w:eastAsiaTheme="minorEastAsia" w:hAnsiTheme="minorHAnsi" w:cstheme="minorBidi"/>
      <w:b/>
      <w:bCs/>
      <w:i/>
      <w:iCs/>
      <w:color w:val="4F81BD" w:themeColor="accent1"/>
      <w:sz w:val="22"/>
      <w:szCs w:val="22"/>
    </w:rPr>
  </w:style>
  <w:style w:type="paragraph" w:styleId="Tekstpodstawowy2">
    <w:name w:val="Body Text 2"/>
    <w:basedOn w:val="Normalny"/>
    <w:link w:val="Tekstpodstawowy2Znak"/>
    <w:uiPriority w:val="99"/>
    <w:unhideWhenUsed/>
    <w:rsid w:val="004B54E6"/>
    <w:pPr>
      <w:spacing w:after="120" w:line="480" w:lineRule="auto"/>
    </w:pPr>
  </w:style>
  <w:style w:type="character" w:customStyle="1" w:styleId="Tekstpodstawowy2Znak">
    <w:name w:val="Tekst podstawowy 2 Znak"/>
    <w:basedOn w:val="Domylnaczcionkaakapitu"/>
    <w:link w:val="Tekstpodstawowy2"/>
    <w:uiPriority w:val="99"/>
    <w:rsid w:val="004B54E6"/>
    <w:rPr>
      <w:rFonts w:ascii="Times New Roman" w:hAnsi="Times New Roman"/>
    </w:rPr>
  </w:style>
  <w:style w:type="character" w:customStyle="1" w:styleId="Nagwek7Znak">
    <w:name w:val="Nagłówek 7 Znak"/>
    <w:basedOn w:val="Domylnaczcionkaakapitu"/>
    <w:link w:val="Nagwek7"/>
    <w:rsid w:val="004B54E6"/>
    <w:rPr>
      <w:rFonts w:ascii="Times New Roman" w:hAnsi="Times New Roman"/>
      <w:sz w:val="24"/>
      <w:szCs w:val="24"/>
    </w:rPr>
  </w:style>
  <w:style w:type="character" w:styleId="Hipercze">
    <w:name w:val="Hyperlink"/>
    <w:uiPriority w:val="99"/>
    <w:rsid w:val="004B54E6"/>
    <w:rPr>
      <w:color w:val="0000FF"/>
      <w:u w:val="single"/>
    </w:rPr>
  </w:style>
  <w:style w:type="paragraph" w:styleId="Tekstpodstawowywcity">
    <w:name w:val="Body Text Indent"/>
    <w:basedOn w:val="Normalny"/>
    <w:link w:val="TekstpodstawowywcityZnak"/>
    <w:rsid w:val="004B54E6"/>
    <w:pPr>
      <w:spacing w:after="120"/>
      <w:ind w:left="283"/>
    </w:pPr>
  </w:style>
  <w:style w:type="character" w:customStyle="1" w:styleId="TekstpodstawowywcityZnak">
    <w:name w:val="Tekst podstawowy wcięty Znak"/>
    <w:basedOn w:val="Domylnaczcionkaakapitu"/>
    <w:link w:val="Tekstpodstawowywcity"/>
    <w:rsid w:val="004B54E6"/>
    <w:rPr>
      <w:rFonts w:ascii="Times New Roman" w:hAnsi="Times New Roman"/>
    </w:rPr>
  </w:style>
  <w:style w:type="paragraph" w:styleId="Lista-kontynuacja">
    <w:name w:val="List Continue"/>
    <w:basedOn w:val="Normalny"/>
    <w:rsid w:val="004B54E6"/>
    <w:pPr>
      <w:spacing w:after="120"/>
      <w:ind w:left="283"/>
    </w:pPr>
  </w:style>
  <w:style w:type="paragraph" w:styleId="Listapunktowana">
    <w:name w:val="List Bullet"/>
    <w:basedOn w:val="Normalny"/>
    <w:rsid w:val="004B54E6"/>
    <w:pPr>
      <w:numPr>
        <w:numId w:val="1"/>
      </w:numPr>
    </w:pPr>
    <w:rPr>
      <w:sz w:val="28"/>
    </w:rPr>
  </w:style>
  <w:style w:type="paragraph" w:customStyle="1" w:styleId="MKTekst">
    <w:name w:val="MK_Tekst"/>
    <w:basedOn w:val="Normalny"/>
    <w:link w:val="MKTekstZnak"/>
    <w:rsid w:val="004B54E6"/>
    <w:pPr>
      <w:spacing w:line="360" w:lineRule="auto"/>
      <w:ind w:firstLine="992"/>
      <w:jc w:val="both"/>
    </w:pPr>
    <w:rPr>
      <w:rFonts w:ascii="Arial" w:hAnsi="Arial" w:cs="Arial"/>
    </w:rPr>
  </w:style>
  <w:style w:type="character" w:customStyle="1" w:styleId="MKTekstZnak">
    <w:name w:val="MK_Tekst Znak"/>
    <w:link w:val="MKTekst"/>
    <w:rsid w:val="004B54E6"/>
    <w:rPr>
      <w:rFonts w:ascii="Arial" w:hAnsi="Arial" w:cs="Arial"/>
    </w:rPr>
  </w:style>
  <w:style w:type="paragraph" w:customStyle="1" w:styleId="msolistparagraph0">
    <w:name w:val="msolistparagraph"/>
    <w:basedOn w:val="Normalny"/>
    <w:rsid w:val="004B54E6"/>
    <w:pPr>
      <w:ind w:left="720"/>
    </w:pPr>
    <w:rPr>
      <w:rFonts w:ascii="Calibri" w:eastAsia="Calibri" w:hAnsi="Calibri"/>
      <w:sz w:val="22"/>
      <w:szCs w:val="22"/>
    </w:rPr>
  </w:style>
  <w:style w:type="paragraph" w:styleId="Tekstprzypisudolnego">
    <w:name w:val="footnote text"/>
    <w:basedOn w:val="Normalny"/>
    <w:link w:val="TekstprzypisudolnegoZnak"/>
    <w:rsid w:val="004B54E6"/>
  </w:style>
  <w:style w:type="character" w:customStyle="1" w:styleId="TekstprzypisudolnegoZnak">
    <w:name w:val="Tekst przypisu dolnego Znak"/>
    <w:basedOn w:val="Domylnaczcionkaakapitu"/>
    <w:link w:val="Tekstprzypisudolnego"/>
    <w:rsid w:val="004B54E6"/>
    <w:rPr>
      <w:rFonts w:ascii="Times New Roman" w:hAnsi="Times New Roman"/>
    </w:rPr>
  </w:style>
  <w:style w:type="character" w:styleId="Odwoanieprzypisudolnego">
    <w:name w:val="footnote reference"/>
    <w:uiPriority w:val="99"/>
    <w:rsid w:val="004B54E6"/>
    <w:rPr>
      <w:vertAlign w:val="superscript"/>
    </w:rPr>
  </w:style>
  <w:style w:type="table" w:styleId="Tabela-Siatka">
    <w:name w:val="Table Grid"/>
    <w:basedOn w:val="Standardowy"/>
    <w:uiPriority w:val="39"/>
    <w:rsid w:val="004B54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4B54E6"/>
    <w:rPr>
      <w:color w:val="800080" w:themeColor="followedHyperlink"/>
      <w:u w:val="single"/>
    </w:rPr>
  </w:style>
  <w:style w:type="character" w:styleId="Odwoaniedokomentarza">
    <w:name w:val="annotation reference"/>
    <w:basedOn w:val="Domylnaczcionkaakapitu"/>
    <w:uiPriority w:val="99"/>
    <w:unhideWhenUsed/>
    <w:rsid w:val="004B54E6"/>
    <w:rPr>
      <w:sz w:val="16"/>
      <w:szCs w:val="16"/>
    </w:rPr>
  </w:style>
  <w:style w:type="paragraph" w:styleId="Tekstkomentarza">
    <w:name w:val="annotation text"/>
    <w:basedOn w:val="Normalny"/>
    <w:link w:val="TekstkomentarzaZnak"/>
    <w:uiPriority w:val="99"/>
    <w:unhideWhenUsed/>
    <w:rsid w:val="004B54E6"/>
  </w:style>
  <w:style w:type="character" w:customStyle="1" w:styleId="TekstkomentarzaZnak">
    <w:name w:val="Tekst komentarza Znak"/>
    <w:basedOn w:val="Domylnaczcionkaakapitu"/>
    <w:link w:val="Tekstkomentarza"/>
    <w:uiPriority w:val="99"/>
    <w:rsid w:val="004B54E6"/>
    <w:rPr>
      <w:rFonts w:ascii="Times New Roman" w:hAnsi="Times New Roman"/>
    </w:rPr>
  </w:style>
  <w:style w:type="paragraph" w:styleId="Tematkomentarza">
    <w:name w:val="annotation subject"/>
    <w:basedOn w:val="Tekstkomentarza"/>
    <w:next w:val="Tekstkomentarza"/>
    <w:link w:val="TematkomentarzaZnak"/>
    <w:uiPriority w:val="99"/>
    <w:semiHidden/>
    <w:unhideWhenUsed/>
    <w:rsid w:val="004B54E6"/>
    <w:rPr>
      <w:b/>
      <w:bCs/>
    </w:rPr>
  </w:style>
  <w:style w:type="character" w:customStyle="1" w:styleId="TematkomentarzaZnak">
    <w:name w:val="Temat komentarza Znak"/>
    <w:basedOn w:val="TekstkomentarzaZnak"/>
    <w:link w:val="Tematkomentarza"/>
    <w:uiPriority w:val="99"/>
    <w:semiHidden/>
    <w:rsid w:val="004B54E6"/>
    <w:rPr>
      <w:rFonts w:ascii="Times New Roman" w:hAnsi="Times New Roman"/>
      <w:b/>
      <w:bCs/>
    </w:rPr>
  </w:style>
  <w:style w:type="paragraph" w:styleId="Zwykytekst">
    <w:name w:val="Plain Text"/>
    <w:basedOn w:val="Normalny"/>
    <w:link w:val="ZwykytekstZnak1"/>
    <w:rsid w:val="004B54E6"/>
    <w:rPr>
      <w:rFonts w:ascii="Courier New" w:hAnsi="Courier New"/>
    </w:rPr>
  </w:style>
  <w:style w:type="character" w:customStyle="1" w:styleId="ZwykytekstZnak">
    <w:name w:val="Zwykły tekst Znak"/>
    <w:basedOn w:val="Domylnaczcionkaakapitu"/>
    <w:uiPriority w:val="99"/>
    <w:semiHidden/>
    <w:rsid w:val="004B54E6"/>
    <w:rPr>
      <w:rFonts w:ascii="Consolas" w:hAnsi="Consolas" w:cs="Consolas"/>
      <w:sz w:val="21"/>
      <w:szCs w:val="21"/>
    </w:rPr>
  </w:style>
  <w:style w:type="character" w:customStyle="1" w:styleId="ZwykytekstZnak1">
    <w:name w:val="Zwykły tekst Znak1"/>
    <w:link w:val="Zwykytekst"/>
    <w:locked/>
    <w:rsid w:val="004B54E6"/>
    <w:rPr>
      <w:rFonts w:ascii="Courier New" w:hAnsi="Courier New"/>
    </w:rPr>
  </w:style>
  <w:style w:type="character" w:customStyle="1" w:styleId="Nagwek4Znak">
    <w:name w:val="Nagłówek 4 Znak"/>
    <w:basedOn w:val="Domylnaczcionkaakapitu"/>
    <w:link w:val="Nagwek4"/>
    <w:uiPriority w:val="9"/>
    <w:semiHidden/>
    <w:rsid w:val="004B54E6"/>
    <w:rPr>
      <w:rFonts w:asciiTheme="majorHAnsi" w:eastAsiaTheme="majorEastAsia" w:hAnsiTheme="majorHAnsi" w:cstheme="majorBidi"/>
      <w:b/>
      <w:bCs/>
      <w:i/>
      <w:iCs/>
      <w:color w:val="4F81BD" w:themeColor="accent1"/>
    </w:rPr>
  </w:style>
  <w:style w:type="paragraph" w:styleId="Tytu">
    <w:name w:val="Title"/>
    <w:basedOn w:val="Normalny"/>
    <w:link w:val="TytuZnak"/>
    <w:qFormat/>
    <w:rsid w:val="004B54E6"/>
    <w:pPr>
      <w:jc w:val="center"/>
    </w:pPr>
    <w:rPr>
      <w:sz w:val="28"/>
    </w:rPr>
  </w:style>
  <w:style w:type="character" w:customStyle="1" w:styleId="TytuZnak">
    <w:name w:val="Tytuł Znak"/>
    <w:basedOn w:val="Domylnaczcionkaakapitu"/>
    <w:link w:val="Tytu"/>
    <w:rsid w:val="004B54E6"/>
    <w:rPr>
      <w:rFonts w:ascii="Times New Roman" w:hAnsi="Times New Roman"/>
      <w:sz w:val="28"/>
    </w:rPr>
  </w:style>
  <w:style w:type="paragraph" w:styleId="Podtytu">
    <w:name w:val="Subtitle"/>
    <w:basedOn w:val="Normalny"/>
    <w:link w:val="PodtytuZnak"/>
    <w:qFormat/>
    <w:rsid w:val="004B54E6"/>
    <w:pPr>
      <w:jc w:val="center"/>
    </w:pPr>
    <w:rPr>
      <w:sz w:val="28"/>
    </w:rPr>
  </w:style>
  <w:style w:type="character" w:customStyle="1" w:styleId="PodtytuZnak">
    <w:name w:val="Podtytuł Znak"/>
    <w:basedOn w:val="Domylnaczcionkaakapitu"/>
    <w:link w:val="Podtytu"/>
    <w:rsid w:val="004B54E6"/>
    <w:rPr>
      <w:rFonts w:ascii="Times New Roman" w:hAnsi="Times New Roman"/>
      <w:sz w:val="28"/>
    </w:rPr>
  </w:style>
  <w:style w:type="character" w:styleId="Pogrubienie">
    <w:name w:val="Strong"/>
    <w:uiPriority w:val="22"/>
    <w:qFormat/>
    <w:rsid w:val="00F375E4"/>
    <w:rPr>
      <w:b/>
      <w:bCs/>
    </w:rPr>
  </w:style>
  <w:style w:type="paragraph" w:customStyle="1" w:styleId="Para1">
    <w:name w:val="Para1"/>
    <w:basedOn w:val="Normalny"/>
    <w:link w:val="Para1Char"/>
    <w:qFormat/>
    <w:rsid w:val="00205B62"/>
    <w:pPr>
      <w:spacing w:after="60"/>
      <w:jc w:val="both"/>
    </w:pPr>
    <w:rPr>
      <w:rFonts w:ascii="Arial" w:hAnsi="Arial"/>
      <w:sz w:val="22"/>
      <w:szCs w:val="22"/>
      <w:lang w:val="en-US" w:eastAsia="en-US"/>
    </w:rPr>
  </w:style>
  <w:style w:type="character" w:customStyle="1" w:styleId="Para1Char">
    <w:name w:val="Para1 Char"/>
    <w:basedOn w:val="Domylnaczcionkaakapitu"/>
    <w:link w:val="Para1"/>
    <w:rsid w:val="00205B62"/>
    <w:rPr>
      <w:rFonts w:ascii="Arial" w:hAnsi="Arial"/>
      <w:sz w:val="22"/>
      <w:szCs w:val="22"/>
      <w:lang w:val="en-US" w:eastAsia="en-US"/>
    </w:rPr>
  </w:style>
  <w:style w:type="paragraph" w:customStyle="1" w:styleId="Default">
    <w:name w:val="Default"/>
    <w:basedOn w:val="Normalny"/>
    <w:rsid w:val="00597B66"/>
    <w:pPr>
      <w:autoSpaceDE w:val="0"/>
      <w:autoSpaceDN w:val="0"/>
    </w:pPr>
    <w:rPr>
      <w:rFonts w:ascii="Arial" w:eastAsiaTheme="minorHAnsi" w:hAnsi="Arial" w:cs="Arial"/>
      <w:color w:val="000000"/>
      <w:sz w:val="24"/>
      <w:szCs w:val="24"/>
    </w:rPr>
  </w:style>
  <w:style w:type="paragraph" w:customStyle="1" w:styleId="Style14">
    <w:name w:val="Style14"/>
    <w:basedOn w:val="Normalny"/>
    <w:uiPriority w:val="99"/>
    <w:rsid w:val="00597B66"/>
    <w:pPr>
      <w:autoSpaceDE w:val="0"/>
      <w:autoSpaceDN w:val="0"/>
    </w:pPr>
    <w:rPr>
      <w:rFonts w:ascii="Arial" w:eastAsiaTheme="minorHAnsi" w:hAnsi="Arial" w:cs="Arial"/>
      <w:sz w:val="24"/>
      <w:szCs w:val="24"/>
      <w:lang w:eastAsia="en-GB"/>
    </w:rPr>
  </w:style>
  <w:style w:type="paragraph" w:customStyle="1" w:styleId="Style9">
    <w:name w:val="Style9"/>
    <w:basedOn w:val="Normalny"/>
    <w:uiPriority w:val="99"/>
    <w:rsid w:val="00597B66"/>
    <w:pPr>
      <w:autoSpaceDE w:val="0"/>
      <w:autoSpaceDN w:val="0"/>
    </w:pPr>
    <w:rPr>
      <w:rFonts w:ascii="Arial" w:eastAsiaTheme="minorHAnsi" w:hAnsi="Arial" w:cs="Arial"/>
      <w:sz w:val="24"/>
      <w:szCs w:val="24"/>
      <w:lang w:eastAsia="en-GB"/>
    </w:rPr>
  </w:style>
  <w:style w:type="character" w:customStyle="1" w:styleId="FontStyle16">
    <w:name w:val="Font Style16"/>
    <w:basedOn w:val="Domylnaczcionkaakapitu"/>
    <w:uiPriority w:val="99"/>
    <w:rsid w:val="00597B66"/>
    <w:rPr>
      <w:rFonts w:ascii="Arial Narrow" w:hAnsi="Arial Narrow" w:hint="default"/>
      <w:color w:val="000000"/>
    </w:rPr>
  </w:style>
  <w:style w:type="character" w:customStyle="1" w:styleId="FontStyle26">
    <w:name w:val="Font Style26"/>
    <w:basedOn w:val="Domylnaczcionkaakapitu"/>
    <w:uiPriority w:val="99"/>
    <w:rsid w:val="00597B66"/>
    <w:rPr>
      <w:rFonts w:ascii="Arial Narrow" w:hAnsi="Arial Narrow" w:hint="default"/>
      <w:b/>
      <w:bCs/>
      <w:color w:val="000000"/>
    </w:rPr>
  </w:style>
  <w:style w:type="paragraph" w:styleId="Bezodstpw">
    <w:name w:val="No Spacing"/>
    <w:uiPriority w:val="1"/>
    <w:qFormat/>
    <w:rsid w:val="0091218F"/>
    <w:rPr>
      <w:rFonts w:ascii="Times New Roman" w:hAnsi="Times New Roman"/>
    </w:rPr>
  </w:style>
  <w:style w:type="character" w:customStyle="1" w:styleId="AkapitzlistZnak">
    <w:name w:val="Akapit z listą Znak"/>
    <w:aliases w:val="lp1 Znak,Alpha list Znak"/>
    <w:link w:val="Akapitzlist"/>
    <w:uiPriority w:val="34"/>
    <w:rsid w:val="00FF4A4F"/>
    <w:rPr>
      <w:rFonts w:eastAsia="Calibri"/>
      <w:sz w:val="22"/>
      <w:szCs w:val="22"/>
      <w:lang w:eastAsia="en-US"/>
    </w:rPr>
  </w:style>
  <w:style w:type="paragraph" w:customStyle="1" w:styleId="H1">
    <w:name w:val="H1"/>
    <w:basedOn w:val="Normalny"/>
    <w:next w:val="Normalny"/>
    <w:locked/>
    <w:rsid w:val="008D11A8"/>
    <w:pPr>
      <w:keepNext/>
      <w:keepLines/>
      <w:numPr>
        <w:numId w:val="4"/>
      </w:numPr>
      <w:suppressAutoHyphens/>
      <w:spacing w:before="120" w:after="120" w:line="288" w:lineRule="auto"/>
      <w:jc w:val="both"/>
      <w:outlineLvl w:val="0"/>
    </w:pPr>
    <w:rPr>
      <w:rFonts w:ascii="Calibri" w:hAnsi="Calibri"/>
      <w:b/>
      <w:caps/>
      <w:color w:val="000000"/>
      <w:sz w:val="22"/>
      <w:szCs w:val="21"/>
    </w:rPr>
  </w:style>
  <w:style w:type="paragraph" w:customStyle="1" w:styleId="H2">
    <w:name w:val="H2"/>
    <w:basedOn w:val="Normalny"/>
    <w:next w:val="Normalny"/>
    <w:locked/>
    <w:rsid w:val="008D11A8"/>
    <w:pPr>
      <w:numPr>
        <w:ilvl w:val="1"/>
        <w:numId w:val="4"/>
      </w:numPr>
      <w:suppressAutoHyphens/>
      <w:spacing w:before="120" w:after="120" w:line="288" w:lineRule="auto"/>
      <w:jc w:val="both"/>
      <w:outlineLvl w:val="1"/>
    </w:pPr>
    <w:rPr>
      <w:rFonts w:ascii="Calibri" w:hAnsi="Calibri"/>
      <w:color w:val="000000"/>
      <w:sz w:val="22"/>
      <w:szCs w:val="24"/>
    </w:rPr>
  </w:style>
  <w:style w:type="paragraph" w:customStyle="1" w:styleId="H3">
    <w:name w:val="H3"/>
    <w:basedOn w:val="Normalny"/>
    <w:next w:val="Normalny"/>
    <w:locked/>
    <w:rsid w:val="008D11A8"/>
    <w:pPr>
      <w:numPr>
        <w:ilvl w:val="2"/>
        <w:numId w:val="4"/>
      </w:numPr>
      <w:tabs>
        <w:tab w:val="left" w:pos="1418"/>
      </w:tabs>
      <w:suppressAutoHyphens/>
      <w:spacing w:before="120" w:after="120" w:line="288" w:lineRule="auto"/>
      <w:jc w:val="both"/>
      <w:outlineLvl w:val="2"/>
    </w:pPr>
    <w:rPr>
      <w:rFonts w:ascii="Calibri" w:hAnsi="Calibri"/>
      <w:color w:val="000000"/>
      <w:sz w:val="22"/>
      <w:szCs w:val="24"/>
    </w:rPr>
  </w:style>
  <w:style w:type="paragraph" w:customStyle="1" w:styleId="H4">
    <w:name w:val="H4"/>
    <w:basedOn w:val="Normalny"/>
    <w:next w:val="Normalny"/>
    <w:locked/>
    <w:rsid w:val="008D11A8"/>
    <w:pPr>
      <w:numPr>
        <w:ilvl w:val="3"/>
        <w:numId w:val="4"/>
      </w:numPr>
      <w:suppressAutoHyphens/>
      <w:spacing w:before="120" w:after="120" w:line="288" w:lineRule="auto"/>
      <w:jc w:val="both"/>
      <w:outlineLvl w:val="3"/>
    </w:pPr>
    <w:rPr>
      <w:rFonts w:ascii="Calibri" w:hAnsi="Calibri"/>
      <w:color w:val="000000"/>
      <w:sz w:val="22"/>
      <w:szCs w:val="24"/>
    </w:rPr>
  </w:style>
  <w:style w:type="paragraph" w:customStyle="1" w:styleId="H5">
    <w:name w:val="H5"/>
    <w:basedOn w:val="Normalny"/>
    <w:rsid w:val="008D11A8"/>
    <w:pPr>
      <w:numPr>
        <w:ilvl w:val="4"/>
        <w:numId w:val="4"/>
      </w:numPr>
      <w:tabs>
        <w:tab w:val="left" w:pos="2268"/>
        <w:tab w:val="left" w:pos="3119"/>
      </w:tabs>
      <w:spacing w:before="120" w:after="120" w:line="288" w:lineRule="auto"/>
      <w:jc w:val="both"/>
      <w:outlineLvl w:val="4"/>
    </w:pPr>
    <w:rPr>
      <w:rFonts w:ascii="Calibri" w:hAnsi="Calibri"/>
      <w:color w:val="000000"/>
      <w:sz w:val="22"/>
      <w:szCs w:val="24"/>
    </w:rPr>
  </w:style>
  <w:style w:type="paragraph" w:customStyle="1" w:styleId="H6">
    <w:name w:val="H6"/>
    <w:basedOn w:val="Normalny"/>
    <w:rsid w:val="008D11A8"/>
    <w:pPr>
      <w:numPr>
        <w:ilvl w:val="5"/>
        <w:numId w:val="4"/>
      </w:numPr>
      <w:tabs>
        <w:tab w:val="left" w:pos="2268"/>
        <w:tab w:val="left" w:pos="3119"/>
      </w:tabs>
      <w:spacing w:before="120" w:after="120" w:line="288" w:lineRule="auto"/>
      <w:jc w:val="both"/>
      <w:outlineLvl w:val="5"/>
    </w:pPr>
    <w:rPr>
      <w:rFonts w:ascii="Calibri" w:hAnsi="Calibri"/>
      <w:color w:val="000000"/>
      <w:sz w:val="22"/>
      <w:szCs w:val="24"/>
    </w:rPr>
  </w:style>
  <w:style w:type="paragraph" w:customStyle="1" w:styleId="H7">
    <w:name w:val="H7"/>
    <w:basedOn w:val="Normalny"/>
    <w:rsid w:val="008D11A8"/>
    <w:pPr>
      <w:numPr>
        <w:ilvl w:val="6"/>
        <w:numId w:val="4"/>
      </w:numPr>
      <w:tabs>
        <w:tab w:val="left" w:pos="2268"/>
        <w:tab w:val="left" w:pos="3119"/>
        <w:tab w:val="left" w:pos="3969"/>
      </w:tabs>
      <w:spacing w:before="120" w:after="120" w:line="288" w:lineRule="auto"/>
      <w:jc w:val="both"/>
      <w:outlineLvl w:val="6"/>
    </w:pPr>
    <w:rPr>
      <w:rFonts w:ascii="Calibri" w:hAnsi="Calibri"/>
      <w:color w:val="000000"/>
      <w:sz w:val="22"/>
      <w:szCs w:val="24"/>
    </w:rPr>
  </w:style>
  <w:style w:type="paragraph" w:styleId="Poprawka">
    <w:name w:val="Revision"/>
    <w:hidden/>
    <w:uiPriority w:val="99"/>
    <w:semiHidden/>
    <w:rsid w:val="00A03CA5"/>
    <w:rPr>
      <w:rFonts w:ascii="Times New Roman" w:hAnsi="Times New Roman"/>
    </w:rPr>
  </w:style>
  <w:style w:type="character" w:customStyle="1" w:styleId="Nagwek10">
    <w:name w:val="Nagłówek #1_"/>
    <w:basedOn w:val="Domylnaczcionkaakapitu"/>
    <w:link w:val="Nagwek11"/>
    <w:rsid w:val="00594869"/>
    <w:rPr>
      <w:rFonts w:ascii="Arial" w:eastAsia="Arial" w:hAnsi="Arial" w:cs="Arial"/>
      <w:b/>
      <w:bCs/>
    </w:rPr>
  </w:style>
  <w:style w:type="character" w:customStyle="1" w:styleId="Teksttreci">
    <w:name w:val="Tekst treści_"/>
    <w:basedOn w:val="Domylnaczcionkaakapitu"/>
    <w:link w:val="Teksttreci0"/>
    <w:rsid w:val="00594869"/>
    <w:rPr>
      <w:rFonts w:ascii="Arial" w:eastAsia="Arial" w:hAnsi="Arial" w:cs="Arial"/>
      <w:sz w:val="16"/>
      <w:szCs w:val="16"/>
    </w:rPr>
  </w:style>
  <w:style w:type="paragraph" w:customStyle="1" w:styleId="Nagwek11">
    <w:name w:val="Nagłówek #1"/>
    <w:basedOn w:val="Normalny"/>
    <w:link w:val="Nagwek10"/>
    <w:rsid w:val="00594869"/>
    <w:pPr>
      <w:widowControl w:val="0"/>
      <w:spacing w:after="220" w:line="276" w:lineRule="auto"/>
      <w:jc w:val="center"/>
      <w:outlineLvl w:val="0"/>
    </w:pPr>
    <w:rPr>
      <w:rFonts w:ascii="Arial" w:eastAsia="Arial" w:hAnsi="Arial" w:cs="Arial"/>
      <w:b/>
      <w:bCs/>
    </w:rPr>
  </w:style>
  <w:style w:type="paragraph" w:customStyle="1" w:styleId="Teksttreci0">
    <w:name w:val="Tekst treści"/>
    <w:basedOn w:val="Normalny"/>
    <w:link w:val="Teksttreci"/>
    <w:rsid w:val="00594869"/>
    <w:pPr>
      <w:widowControl w:val="0"/>
      <w:spacing w:line="264" w:lineRule="auto"/>
    </w:pPr>
    <w:rPr>
      <w:rFonts w:ascii="Arial" w:eastAsia="Arial" w:hAnsi="Arial" w:cs="Arial"/>
      <w:sz w:val="16"/>
      <w:szCs w:val="16"/>
    </w:rPr>
  </w:style>
  <w:style w:type="table" w:customStyle="1" w:styleId="Tabela-Siatka1">
    <w:name w:val="Tabela - Siatka1"/>
    <w:basedOn w:val="Standardowy"/>
    <w:next w:val="Tabela-Siatka"/>
    <w:uiPriority w:val="39"/>
    <w:rsid w:val="00C11C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semiHidden/>
    <w:rsid w:val="00C8489B"/>
    <w:rPr>
      <w:rFonts w:asciiTheme="majorHAnsi" w:eastAsiaTheme="majorEastAsia" w:hAnsiTheme="majorHAnsi" w:cstheme="majorBidi"/>
      <w:color w:val="365F91" w:themeColor="accent1" w:themeShade="BF"/>
      <w:sz w:val="26"/>
      <w:szCs w:val="26"/>
    </w:rPr>
  </w:style>
  <w:style w:type="character" w:customStyle="1" w:styleId="Nagwek1Znak">
    <w:name w:val="Nagłówek 1 Znak"/>
    <w:basedOn w:val="Domylnaczcionkaakapitu"/>
    <w:link w:val="Nagwek1"/>
    <w:uiPriority w:val="9"/>
    <w:rsid w:val="00BB79E9"/>
    <w:rPr>
      <w:rFonts w:asciiTheme="majorHAnsi" w:eastAsiaTheme="majorEastAsia" w:hAnsiTheme="majorHAnsi" w:cstheme="majorBidi"/>
      <w:color w:val="365F91" w:themeColor="accent1" w:themeShade="BF"/>
      <w:sz w:val="32"/>
      <w:szCs w:val="32"/>
    </w:rPr>
  </w:style>
  <w:style w:type="paragraph" w:customStyle="1" w:styleId="K">
    <w:name w:val="K"/>
    <w:basedOn w:val="Normalny"/>
    <w:rsid w:val="00BB79E9"/>
    <w:rPr>
      <w:sz w:val="24"/>
      <w:lang w:val="en-GB"/>
    </w:rPr>
  </w:style>
  <w:style w:type="character" w:customStyle="1" w:styleId="Nagwek3">
    <w:name w:val="Nagłówek #3_"/>
    <w:basedOn w:val="Domylnaczcionkaakapitu"/>
    <w:link w:val="Nagwek30"/>
    <w:rsid w:val="00022BE8"/>
    <w:rPr>
      <w:rFonts w:ascii="Arial" w:eastAsia="Arial" w:hAnsi="Arial" w:cs="Arial"/>
      <w:b/>
      <w:bCs/>
    </w:rPr>
  </w:style>
  <w:style w:type="character" w:customStyle="1" w:styleId="Teksttreci2">
    <w:name w:val="Tekst treści (2)_"/>
    <w:basedOn w:val="Domylnaczcionkaakapitu"/>
    <w:link w:val="Teksttreci20"/>
    <w:rsid w:val="00022BE8"/>
    <w:rPr>
      <w:rFonts w:ascii="Arial" w:eastAsia="Arial" w:hAnsi="Arial" w:cs="Arial"/>
      <w:sz w:val="18"/>
      <w:szCs w:val="18"/>
    </w:rPr>
  </w:style>
  <w:style w:type="paragraph" w:customStyle="1" w:styleId="Nagwek30">
    <w:name w:val="Nagłówek #3"/>
    <w:basedOn w:val="Normalny"/>
    <w:link w:val="Nagwek3"/>
    <w:rsid w:val="00022BE8"/>
    <w:pPr>
      <w:widowControl w:val="0"/>
      <w:spacing w:after="240"/>
      <w:outlineLvl w:val="2"/>
    </w:pPr>
    <w:rPr>
      <w:rFonts w:ascii="Arial" w:eastAsia="Arial" w:hAnsi="Arial" w:cs="Arial"/>
      <w:b/>
      <w:bCs/>
    </w:rPr>
  </w:style>
  <w:style w:type="paragraph" w:customStyle="1" w:styleId="Teksttreci20">
    <w:name w:val="Tekst treści (2)"/>
    <w:basedOn w:val="Normalny"/>
    <w:link w:val="Teksttreci2"/>
    <w:rsid w:val="00022BE8"/>
    <w:pPr>
      <w:widowControl w:val="0"/>
      <w:spacing w:line="276" w:lineRule="auto"/>
    </w:pPr>
    <w:rPr>
      <w:rFonts w:ascii="Arial" w:eastAsia="Arial" w:hAnsi="Arial" w:cs="Arial"/>
      <w:sz w:val="18"/>
      <w:szCs w:val="18"/>
    </w:rPr>
  </w:style>
  <w:style w:type="paragraph" w:styleId="Nagwekspisutreci">
    <w:name w:val="TOC Heading"/>
    <w:basedOn w:val="Nagwek1"/>
    <w:next w:val="Normalny"/>
    <w:uiPriority w:val="39"/>
    <w:unhideWhenUsed/>
    <w:qFormat/>
    <w:rsid w:val="00170380"/>
    <w:pPr>
      <w:spacing w:line="259" w:lineRule="auto"/>
      <w:outlineLvl w:val="9"/>
    </w:pPr>
  </w:style>
  <w:style w:type="paragraph" w:styleId="Spistreci1">
    <w:name w:val="toc 1"/>
    <w:basedOn w:val="Normalny"/>
    <w:next w:val="Normalny"/>
    <w:autoRedefine/>
    <w:uiPriority w:val="39"/>
    <w:unhideWhenUsed/>
    <w:rsid w:val="00170380"/>
    <w:pPr>
      <w:tabs>
        <w:tab w:val="left" w:pos="400"/>
        <w:tab w:val="right" w:leader="dot" w:pos="9628"/>
      </w:tabs>
      <w:spacing w:after="100"/>
    </w:pPr>
  </w:style>
  <w:style w:type="paragraph" w:styleId="Spistreci3">
    <w:name w:val="toc 3"/>
    <w:basedOn w:val="Normalny"/>
    <w:next w:val="Normalny"/>
    <w:autoRedefine/>
    <w:uiPriority w:val="39"/>
    <w:unhideWhenUsed/>
    <w:rsid w:val="00170380"/>
    <w:pPr>
      <w:spacing w:after="100"/>
      <w:ind w:left="400"/>
    </w:pPr>
  </w:style>
  <w:style w:type="paragraph" w:styleId="Spistreci2">
    <w:name w:val="toc 2"/>
    <w:basedOn w:val="Normalny"/>
    <w:next w:val="Normalny"/>
    <w:autoRedefine/>
    <w:uiPriority w:val="39"/>
    <w:unhideWhenUsed/>
    <w:rsid w:val="00170380"/>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0379">
      <w:bodyDiv w:val="1"/>
      <w:marLeft w:val="0"/>
      <w:marRight w:val="0"/>
      <w:marTop w:val="0"/>
      <w:marBottom w:val="0"/>
      <w:divBdr>
        <w:top w:val="none" w:sz="0" w:space="0" w:color="auto"/>
        <w:left w:val="none" w:sz="0" w:space="0" w:color="auto"/>
        <w:bottom w:val="none" w:sz="0" w:space="0" w:color="auto"/>
        <w:right w:val="none" w:sz="0" w:space="0" w:color="auto"/>
      </w:divBdr>
    </w:div>
    <w:div w:id="124740177">
      <w:bodyDiv w:val="1"/>
      <w:marLeft w:val="0"/>
      <w:marRight w:val="0"/>
      <w:marTop w:val="0"/>
      <w:marBottom w:val="0"/>
      <w:divBdr>
        <w:top w:val="none" w:sz="0" w:space="0" w:color="auto"/>
        <w:left w:val="none" w:sz="0" w:space="0" w:color="auto"/>
        <w:bottom w:val="none" w:sz="0" w:space="0" w:color="auto"/>
        <w:right w:val="none" w:sz="0" w:space="0" w:color="auto"/>
      </w:divBdr>
    </w:div>
    <w:div w:id="224686303">
      <w:bodyDiv w:val="1"/>
      <w:marLeft w:val="0"/>
      <w:marRight w:val="0"/>
      <w:marTop w:val="0"/>
      <w:marBottom w:val="0"/>
      <w:divBdr>
        <w:top w:val="none" w:sz="0" w:space="0" w:color="auto"/>
        <w:left w:val="none" w:sz="0" w:space="0" w:color="auto"/>
        <w:bottom w:val="none" w:sz="0" w:space="0" w:color="auto"/>
        <w:right w:val="none" w:sz="0" w:space="0" w:color="auto"/>
      </w:divBdr>
    </w:div>
    <w:div w:id="265432132">
      <w:bodyDiv w:val="1"/>
      <w:marLeft w:val="0"/>
      <w:marRight w:val="0"/>
      <w:marTop w:val="0"/>
      <w:marBottom w:val="0"/>
      <w:divBdr>
        <w:top w:val="none" w:sz="0" w:space="0" w:color="auto"/>
        <w:left w:val="none" w:sz="0" w:space="0" w:color="auto"/>
        <w:bottom w:val="none" w:sz="0" w:space="0" w:color="auto"/>
        <w:right w:val="none" w:sz="0" w:space="0" w:color="auto"/>
      </w:divBdr>
    </w:div>
    <w:div w:id="675231310">
      <w:bodyDiv w:val="1"/>
      <w:marLeft w:val="0"/>
      <w:marRight w:val="0"/>
      <w:marTop w:val="0"/>
      <w:marBottom w:val="0"/>
      <w:divBdr>
        <w:top w:val="none" w:sz="0" w:space="0" w:color="auto"/>
        <w:left w:val="none" w:sz="0" w:space="0" w:color="auto"/>
        <w:bottom w:val="none" w:sz="0" w:space="0" w:color="auto"/>
        <w:right w:val="none" w:sz="0" w:space="0" w:color="auto"/>
      </w:divBdr>
    </w:div>
    <w:div w:id="777408357">
      <w:bodyDiv w:val="1"/>
      <w:marLeft w:val="0"/>
      <w:marRight w:val="0"/>
      <w:marTop w:val="0"/>
      <w:marBottom w:val="0"/>
      <w:divBdr>
        <w:top w:val="none" w:sz="0" w:space="0" w:color="auto"/>
        <w:left w:val="none" w:sz="0" w:space="0" w:color="auto"/>
        <w:bottom w:val="none" w:sz="0" w:space="0" w:color="auto"/>
        <w:right w:val="none" w:sz="0" w:space="0" w:color="auto"/>
      </w:divBdr>
    </w:div>
    <w:div w:id="1484350717">
      <w:bodyDiv w:val="1"/>
      <w:marLeft w:val="0"/>
      <w:marRight w:val="0"/>
      <w:marTop w:val="0"/>
      <w:marBottom w:val="0"/>
      <w:divBdr>
        <w:top w:val="none" w:sz="0" w:space="0" w:color="auto"/>
        <w:left w:val="none" w:sz="0" w:space="0" w:color="auto"/>
        <w:bottom w:val="none" w:sz="0" w:space="0" w:color="auto"/>
        <w:right w:val="none" w:sz="0" w:space="0" w:color="auto"/>
      </w:divBdr>
    </w:div>
    <w:div w:id="1644919836">
      <w:bodyDiv w:val="1"/>
      <w:marLeft w:val="0"/>
      <w:marRight w:val="0"/>
      <w:marTop w:val="0"/>
      <w:marBottom w:val="0"/>
      <w:divBdr>
        <w:top w:val="none" w:sz="0" w:space="0" w:color="auto"/>
        <w:left w:val="none" w:sz="0" w:space="0" w:color="auto"/>
        <w:bottom w:val="none" w:sz="0" w:space="0" w:color="auto"/>
        <w:right w:val="none" w:sz="0" w:space="0" w:color="auto"/>
      </w:divBdr>
    </w:div>
    <w:div w:id="2128505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nnect.orlen.pl/servlet/HomeServlet?MP_module=main&amp;MP_action=publicFilesList" TargetMode="External"/><Relationship Id="rId18" Type="http://schemas.openxmlformats.org/officeDocument/2006/relationships/hyperlink" Target="https://connect.orlen.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daneosobowe@orlen.pl" TargetMode="External"/><Relationship Id="rId7" Type="http://schemas.openxmlformats.org/officeDocument/2006/relationships/settings" Target="settings.xml"/><Relationship Id="rId12" Type="http://schemas.openxmlformats.org/officeDocument/2006/relationships/hyperlink" Target="https://www.orlen.pl/pl/o-firmie/o-spolce/nasze-standardy/bezpieczenstwo-w-orlenie/wykonawcy-zewnetrzni/wymagania-bezpieczenstwa" TargetMode="External"/><Relationship Id="rId17" Type="http://schemas.openxmlformats.org/officeDocument/2006/relationships/hyperlink" Target="https://www.orlen.pl/pl/o-firmie/o-spolce/nasze-standardy/bezpieczenstwo-w-orlenie/wykonawcy-zewnetrzni/szkolenia"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orlen.pl/pl/o-firmie/o-spolce/nasze-standardy/bezpieczenstwo-w-orlenie/wykonawcy-zewnetrzni/aktualnosci" TargetMode="External"/><Relationship Id="rId20" Type="http://schemas.openxmlformats.org/officeDocument/2006/relationships/hyperlink" Target="mailto:naruszenieprawa@orlen.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nnect.orlen.p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orlen.pl/pl/o-firmie/o-spolce/nasze-standardy/bezpieczenstwo-w-orlenie/wykonawcy-zewnetrzni/obsluga-geodezyjna"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daneosobowe@orlen.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nnect.orlen.pl/servlet/HomeServlet?MP_module=main&amp;MP_action=publicFilesList"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3.png@01D9A8CE.02FDB110"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Wytyczne%20branzowe\Request%20For%20Proposal%20PKN.2.002250.20%2009.07.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E94812A5FFA5C4586E632068D5B58F8" ma:contentTypeVersion="0" ma:contentTypeDescription="Utwórz nowy dokument." ma:contentTypeScope="" ma:versionID="e19ba700e6f8be064e72340cd74a1518">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A63A5-92D5-42AE-A00B-3C4E232CA6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C01B45F-A70B-43B8-A397-6C6E4EA598A6}">
  <ds:schemaRefs>
    <ds:schemaRef ds:uri="http://schemas.microsoft.com/sharepoint/v3/contenttype/forms"/>
  </ds:schemaRefs>
</ds:datastoreItem>
</file>

<file path=customXml/itemProps3.xml><?xml version="1.0" encoding="utf-8"?>
<ds:datastoreItem xmlns:ds="http://schemas.openxmlformats.org/officeDocument/2006/customXml" ds:itemID="{8CEF36F1-4048-4BDF-B920-174DCDDF789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E6EC8CC-FA6A-4D35-8366-93BA5578A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Request For Proposal PKN.2.002250.20 09.07</Template>
  <TotalTime>73</TotalTime>
  <Pages>28</Pages>
  <Words>10862</Words>
  <Characters>65176</Characters>
  <Application>Microsoft Office Word</Application>
  <DocSecurity>0</DocSecurity>
  <Lines>543</Lines>
  <Paragraphs>151</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Tomasz Maliszewski</dc:creator>
  <cp:lastModifiedBy>Ostrowska Eliza (ORL)</cp:lastModifiedBy>
  <cp:revision>36</cp:revision>
  <cp:lastPrinted>2023-01-12T10:00:00Z</cp:lastPrinted>
  <dcterms:created xsi:type="dcterms:W3CDTF">2025-02-11T10:55:00Z</dcterms:created>
  <dcterms:modified xsi:type="dcterms:W3CDTF">2025-04-02T06:43:00Z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0x0101003E94812A5FFA5C4586E632068D5B58F8</vt:lpwstr>
  </property>
</Properties>
</file>